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261D33" w14:textId="77777777" w:rsidR="00C73E37" w:rsidRPr="00E223E1" w:rsidRDefault="00C73E37">
      <w:pPr>
        <w:rPr>
          <w:rFonts w:ascii="Arial" w:hAnsi="Arial" w:cs="Arial"/>
        </w:rPr>
      </w:pPr>
      <w:r w:rsidRPr="00E223E1">
        <w:rPr>
          <w:rFonts w:ascii="Arial" w:eastAsia="Times New Roman" w:hAnsi="Arial" w:cs="Arial"/>
          <w:noProof/>
          <w:sz w:val="20"/>
          <w:szCs w:val="20"/>
          <w:lang w:eastAsia="fr-FR"/>
        </w:rPr>
        <w:drawing>
          <wp:anchor distT="0" distB="0" distL="114300" distR="114300" simplePos="0" relativeHeight="251661312" behindDoc="0" locked="0" layoutInCell="1" allowOverlap="1" wp14:anchorId="7C86CDD4" wp14:editId="7C86A7C0">
            <wp:simplePos x="0" y="0"/>
            <wp:positionH relativeFrom="column">
              <wp:posOffset>-328295</wp:posOffset>
            </wp:positionH>
            <wp:positionV relativeFrom="paragraph">
              <wp:posOffset>-404495</wp:posOffset>
            </wp:positionV>
            <wp:extent cx="2355850" cy="596900"/>
            <wp:effectExtent l="0" t="0" r="6350" b="0"/>
            <wp:wrapNone/>
            <wp:docPr id="1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55850" cy="596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223E1">
        <w:rPr>
          <w:rFonts w:ascii="Arial" w:eastAsia="Times New Roman" w:hAnsi="Arial" w:cs="Arial"/>
          <w:noProof/>
          <w:sz w:val="20"/>
          <w:szCs w:val="20"/>
          <w:lang w:eastAsia="fr-FR"/>
        </w:rPr>
        <mc:AlternateContent>
          <mc:Choice Requires="wps">
            <w:drawing>
              <wp:anchor distT="0" distB="0" distL="114300" distR="114300" simplePos="0" relativeHeight="251659264" behindDoc="0" locked="0" layoutInCell="1" allowOverlap="1" wp14:anchorId="5A6862E3" wp14:editId="71A68783">
                <wp:simplePos x="0" y="0"/>
                <wp:positionH relativeFrom="margin">
                  <wp:posOffset>2590800</wp:posOffset>
                </wp:positionH>
                <wp:positionV relativeFrom="margin">
                  <wp:posOffset>539750</wp:posOffset>
                </wp:positionV>
                <wp:extent cx="3776345" cy="6496050"/>
                <wp:effectExtent l="0" t="0" r="14605" b="19050"/>
                <wp:wrapSquare wrapText="bothSides"/>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776345" cy="6496050"/>
                        </a:xfrm>
                        <a:prstGeom prst="rect">
                          <a:avLst/>
                        </a:prstGeom>
                        <a:solidFill>
                          <a:sysClr val="window" lastClr="FFFFFF"/>
                        </a:solidFill>
                        <a:ln w="25400" cap="flat" cmpd="sng" algn="ctr">
                          <a:solidFill>
                            <a:srgbClr val="005CA9"/>
                          </a:solidFill>
                          <a:prstDash val="solid"/>
                        </a:ln>
                        <a:effectLst/>
                      </wps:spPr>
                      <wps:txbx>
                        <w:txbxContent>
                          <w:p w14:paraId="09FBA09A" w14:textId="77777777" w:rsidR="00B351D7" w:rsidRPr="006A4D3B" w:rsidRDefault="00B351D7" w:rsidP="00C73E37">
                            <w:pPr>
                              <w:rPr>
                                <w:bCs/>
                                <w:sz w:val="32"/>
                                <w:szCs w:val="32"/>
                              </w:rPr>
                            </w:pPr>
                          </w:p>
                          <w:p w14:paraId="154CF177" w14:textId="77777777" w:rsidR="00B351D7" w:rsidRPr="00414B6E" w:rsidRDefault="00B351D7" w:rsidP="00C73E37">
                            <w:pPr>
                              <w:jc w:val="center"/>
                              <w:rPr>
                                <w:rFonts w:ascii="Arial" w:hAnsi="Arial" w:cs="Arial"/>
                                <w:bCs/>
                                <w:sz w:val="32"/>
                                <w:szCs w:val="32"/>
                              </w:rPr>
                            </w:pPr>
                            <w:r w:rsidRPr="00414B6E">
                              <w:rPr>
                                <w:rFonts w:ascii="Arial" w:hAnsi="Arial" w:cs="Arial"/>
                                <w:bCs/>
                                <w:sz w:val="32"/>
                                <w:szCs w:val="32"/>
                              </w:rPr>
                              <w:t>n°2025-02</w:t>
                            </w:r>
                          </w:p>
                          <w:p w14:paraId="43D81A94" w14:textId="77777777" w:rsidR="00B351D7" w:rsidRPr="00414B6E" w:rsidRDefault="00B351D7" w:rsidP="00C73E37">
                            <w:pPr>
                              <w:jc w:val="center"/>
                              <w:rPr>
                                <w:rFonts w:ascii="Arial" w:hAnsi="Arial" w:cs="Arial"/>
                                <w:bCs/>
                              </w:rPr>
                            </w:pPr>
                          </w:p>
                          <w:p w14:paraId="54806A05" w14:textId="77777777" w:rsidR="00B351D7" w:rsidRPr="00414B6E" w:rsidRDefault="00B351D7" w:rsidP="00C73E37">
                            <w:pPr>
                              <w:jc w:val="center"/>
                              <w:rPr>
                                <w:rFonts w:ascii="Arial" w:hAnsi="Arial" w:cs="Arial"/>
                                <w:bCs/>
                              </w:rPr>
                            </w:pPr>
                          </w:p>
                          <w:p w14:paraId="5D701BE1" w14:textId="77777777" w:rsidR="00B351D7" w:rsidRPr="00414B6E" w:rsidRDefault="00B351D7" w:rsidP="00C73E37">
                            <w:pPr>
                              <w:rPr>
                                <w:rFonts w:ascii="Arial" w:hAnsi="Arial" w:cs="Arial"/>
                                <w:b/>
                                <w:bCs/>
                                <w:sz w:val="32"/>
                                <w:szCs w:val="32"/>
                              </w:rPr>
                            </w:pPr>
                          </w:p>
                          <w:p w14:paraId="30EA6D51" w14:textId="77777777" w:rsidR="00B351D7" w:rsidRPr="00414B6E" w:rsidRDefault="00B351D7" w:rsidP="00C73E37">
                            <w:pPr>
                              <w:jc w:val="center"/>
                              <w:rPr>
                                <w:rFonts w:ascii="Arial" w:hAnsi="Arial" w:cs="Arial"/>
                                <w:b/>
                                <w:bCs/>
                              </w:rPr>
                            </w:pPr>
                            <w:r w:rsidRPr="00414B6E">
                              <w:rPr>
                                <w:rFonts w:ascii="Arial" w:hAnsi="Arial" w:cs="Arial"/>
                                <w:b/>
                                <w:bCs/>
                              </w:rPr>
                              <w:t>Marché public de fourniture courante et service</w:t>
                            </w:r>
                          </w:p>
                          <w:p w14:paraId="2C708974" w14:textId="77777777" w:rsidR="00B351D7" w:rsidRPr="00414B6E" w:rsidRDefault="00B351D7" w:rsidP="00C73E37">
                            <w:pPr>
                              <w:jc w:val="center"/>
                              <w:rPr>
                                <w:rFonts w:ascii="Arial" w:hAnsi="Arial" w:cs="Arial"/>
                                <w:b/>
                                <w:bCs/>
                              </w:rPr>
                            </w:pPr>
                            <w:r w:rsidRPr="00414B6E">
                              <w:rPr>
                                <w:rFonts w:ascii="Arial" w:hAnsi="Arial" w:cs="Arial"/>
                                <w:b/>
                                <w:bCs/>
                              </w:rPr>
                              <w:t>Appel d’offres ouvert.</w:t>
                            </w:r>
                          </w:p>
                          <w:p w14:paraId="7455F67D" w14:textId="77777777" w:rsidR="00B351D7" w:rsidRPr="00414B6E" w:rsidRDefault="00B351D7" w:rsidP="00C73E37">
                            <w:pPr>
                              <w:jc w:val="center"/>
                              <w:rPr>
                                <w:rFonts w:ascii="Arial" w:hAnsi="Arial" w:cs="Arial"/>
                                <w:bCs/>
                              </w:rPr>
                            </w:pPr>
                          </w:p>
                          <w:p w14:paraId="20DE00F7" w14:textId="77777777" w:rsidR="00B351D7" w:rsidRPr="00414B6E" w:rsidRDefault="00B351D7" w:rsidP="00C73E37">
                            <w:pPr>
                              <w:jc w:val="center"/>
                              <w:rPr>
                                <w:rFonts w:ascii="Arial" w:hAnsi="Arial" w:cs="Arial"/>
                                <w:bCs/>
                              </w:rPr>
                            </w:pPr>
                          </w:p>
                          <w:p w14:paraId="7FD7B867" w14:textId="77777777" w:rsidR="00B351D7" w:rsidRPr="00414B6E" w:rsidRDefault="00B351D7" w:rsidP="00C73E37">
                            <w:pPr>
                              <w:jc w:val="center"/>
                              <w:rPr>
                                <w:rFonts w:ascii="Arial" w:hAnsi="Arial" w:cs="Arial"/>
                                <w:bCs/>
                              </w:rPr>
                            </w:pPr>
                          </w:p>
                          <w:p w14:paraId="11CA3BDC" w14:textId="77777777" w:rsidR="00B351D7" w:rsidRPr="00414B6E" w:rsidRDefault="00B351D7" w:rsidP="00414B6E">
                            <w:pPr>
                              <w:jc w:val="center"/>
                              <w:rPr>
                                <w:rFonts w:ascii="Arial" w:hAnsi="Arial" w:cs="Arial"/>
                                <w:b/>
                                <w:bCs/>
                              </w:rPr>
                            </w:pPr>
                            <w:r w:rsidRPr="00414B6E">
                              <w:rPr>
                                <w:rFonts w:ascii="Arial" w:hAnsi="Arial" w:cs="Arial"/>
                                <w:b/>
                                <w:bCs/>
                              </w:rPr>
                              <w:t>Marché de nettoyage des locaux, des vitreries et fourniture de produits d’hygiènes</w:t>
                            </w:r>
                          </w:p>
                          <w:p w14:paraId="166724E4" w14:textId="77777777" w:rsidR="00B351D7" w:rsidRPr="00414B6E" w:rsidRDefault="00B351D7" w:rsidP="00C73E37">
                            <w:pPr>
                              <w:jc w:val="center"/>
                              <w:rPr>
                                <w:rFonts w:ascii="Arial" w:hAnsi="Arial" w:cs="Arial"/>
                                <w:bCs/>
                              </w:rPr>
                            </w:pPr>
                          </w:p>
                          <w:p w14:paraId="0DFEFAA0" w14:textId="77777777" w:rsidR="00B351D7" w:rsidRPr="00414B6E" w:rsidRDefault="00B351D7" w:rsidP="00C73E37">
                            <w:pPr>
                              <w:jc w:val="center"/>
                              <w:rPr>
                                <w:rFonts w:ascii="Arial" w:hAnsi="Arial" w:cs="Arial"/>
                                <w:bCs/>
                              </w:rPr>
                            </w:pPr>
                          </w:p>
                          <w:p w14:paraId="09E17DA8" w14:textId="77777777" w:rsidR="00B351D7" w:rsidRPr="00414B6E" w:rsidRDefault="00B351D7" w:rsidP="00C73E37">
                            <w:pPr>
                              <w:jc w:val="center"/>
                              <w:rPr>
                                <w:rFonts w:ascii="Arial" w:hAnsi="Arial" w:cs="Arial"/>
                                <w:bCs/>
                              </w:rPr>
                            </w:pPr>
                          </w:p>
                          <w:p w14:paraId="2A9E4BFB" w14:textId="77777777" w:rsidR="00B351D7" w:rsidRPr="00414B6E" w:rsidRDefault="00B351D7" w:rsidP="00C73E37">
                            <w:pPr>
                              <w:jc w:val="center"/>
                              <w:rPr>
                                <w:rFonts w:ascii="Arial" w:hAnsi="Arial" w:cs="Arial"/>
                                <w:bCs/>
                              </w:rPr>
                            </w:pPr>
                          </w:p>
                          <w:p w14:paraId="15D5ADA2" w14:textId="77777777" w:rsidR="00B351D7" w:rsidRPr="00414B6E" w:rsidRDefault="00B351D7" w:rsidP="00C73E37">
                            <w:pPr>
                              <w:jc w:val="center"/>
                              <w:rPr>
                                <w:rFonts w:ascii="Arial" w:hAnsi="Arial" w:cs="Arial"/>
                                <w:bCs/>
                              </w:rPr>
                            </w:pPr>
                          </w:p>
                          <w:p w14:paraId="4172E456" w14:textId="77777777" w:rsidR="00B351D7" w:rsidRPr="00414B6E" w:rsidRDefault="00B351D7" w:rsidP="00C73E37">
                            <w:pPr>
                              <w:jc w:val="center"/>
                              <w:rPr>
                                <w:rFonts w:ascii="Arial" w:hAnsi="Arial" w:cs="Arial"/>
                                <w:bCs/>
                              </w:rPr>
                            </w:pPr>
                          </w:p>
                          <w:p w14:paraId="6FAE91D4" w14:textId="77777777" w:rsidR="00B351D7" w:rsidRPr="00414B6E" w:rsidRDefault="00B351D7" w:rsidP="00C73E37">
                            <w:pPr>
                              <w:jc w:val="center"/>
                              <w:rPr>
                                <w:rFonts w:ascii="Arial" w:hAnsi="Arial" w:cs="Arial"/>
                                <w:bCs/>
                              </w:rPr>
                            </w:pPr>
                          </w:p>
                          <w:p w14:paraId="171D6303" w14:textId="77777777" w:rsidR="00B351D7" w:rsidRPr="00414B6E" w:rsidRDefault="00B351D7" w:rsidP="00C73E37">
                            <w:pPr>
                              <w:jc w:val="center"/>
                              <w:rPr>
                                <w:rFonts w:ascii="Arial" w:hAnsi="Arial" w:cs="Arial"/>
                                <w:bCs/>
                              </w:rPr>
                            </w:pPr>
                          </w:p>
                          <w:p w14:paraId="5D6C1A44" w14:textId="77777777" w:rsidR="00B351D7" w:rsidRPr="00414B6E" w:rsidRDefault="00B351D7" w:rsidP="00C73E37">
                            <w:pPr>
                              <w:jc w:val="center"/>
                              <w:rPr>
                                <w:rFonts w:ascii="Arial" w:hAnsi="Arial" w:cs="Arial"/>
                                <w:b/>
                                <w:bCs/>
                              </w:rPr>
                            </w:pPr>
                            <w:r w:rsidRPr="00414B6E">
                              <w:rPr>
                                <w:rFonts w:ascii="Arial" w:hAnsi="Arial" w:cs="Arial"/>
                                <w:b/>
                                <w:bCs/>
                              </w:rPr>
                              <w:t>Cahier des Clauses Techniques particulières</w:t>
                            </w:r>
                          </w:p>
                          <w:p w14:paraId="17389B0A" w14:textId="77777777" w:rsidR="00B351D7" w:rsidRPr="00A17186" w:rsidRDefault="00B351D7" w:rsidP="00C73E37">
                            <w:pPr>
                              <w:jc w:val="center"/>
                              <w:rPr>
                                <w:bCs/>
                              </w:rPr>
                            </w:pPr>
                          </w:p>
                          <w:p w14:paraId="71A09D88" w14:textId="77777777" w:rsidR="00B351D7" w:rsidRPr="00A17186" w:rsidRDefault="00B351D7" w:rsidP="00C73E37">
                            <w:pPr>
                              <w:jc w:val="center"/>
                              <w:rPr>
                                <w:b/>
                                <w:bCs/>
                              </w:rPr>
                            </w:pPr>
                          </w:p>
                          <w:p w14:paraId="39C84E83" w14:textId="77777777" w:rsidR="00B351D7" w:rsidRPr="00A17186" w:rsidRDefault="00B351D7" w:rsidP="00C73E37">
                            <w:pPr>
                              <w:jc w:val="center"/>
                              <w:rPr>
                                <w:b/>
                                <w:bCs/>
                              </w:rPr>
                            </w:pPr>
                          </w:p>
                          <w:p w14:paraId="5478C4D7" w14:textId="77777777" w:rsidR="00B351D7" w:rsidRPr="00A17186" w:rsidRDefault="00B351D7" w:rsidP="00C73E37">
                            <w:pPr>
                              <w:jc w:val="center"/>
                              <w:rPr>
                                <w:b/>
                                <w:bCs/>
                                <w:color w:val="FF0000"/>
                              </w:rPr>
                            </w:pPr>
                          </w:p>
                          <w:p w14:paraId="3824505C" w14:textId="77777777" w:rsidR="00B351D7" w:rsidRDefault="00B351D7" w:rsidP="00C73E3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A6862E3" id="Rectangle 20" o:spid="_x0000_s1026" style="position:absolute;margin-left:204pt;margin-top:42.5pt;width:297.35pt;height:511.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" fillcolor="window" strokecolor="#005ca9" strokeweight="2pt">
                <v:path arrowok="t"/>
                <v:textbox>
                  <w:txbxContent>
                    <w:p w14:paraId="09FBA09A" w14:textId="77777777" w:rsidR="00B351D7" w:rsidRPr="006A4D3B" w:rsidRDefault="00B351D7" w:rsidP="00C73E37">
                      <w:pPr>
                        <w:rPr>
                          <w:bCs/>
                          <w:sz w:val="32"/>
                          <w:szCs w:val="32"/>
                        </w:rPr>
                      </w:pPr>
                    </w:p>
                    <w:p w14:paraId="154CF177" w14:textId="77777777" w:rsidR="00B351D7" w:rsidRPr="00414B6E" w:rsidRDefault="00B351D7" w:rsidP="00C73E37">
                      <w:pPr>
                        <w:jc w:val="center"/>
                        <w:rPr>
                          <w:rFonts w:ascii="Arial" w:hAnsi="Arial" w:cs="Arial"/>
                          <w:bCs/>
                          <w:sz w:val="32"/>
                          <w:szCs w:val="32"/>
                        </w:rPr>
                      </w:pPr>
                      <w:r w:rsidRPr="00414B6E">
                        <w:rPr>
                          <w:rFonts w:ascii="Arial" w:hAnsi="Arial" w:cs="Arial"/>
                          <w:bCs/>
                          <w:sz w:val="32"/>
                          <w:szCs w:val="32"/>
                        </w:rPr>
                        <w:t>n°2025-02</w:t>
                      </w:r>
                    </w:p>
                    <w:p w14:paraId="43D81A94" w14:textId="77777777" w:rsidR="00B351D7" w:rsidRPr="00414B6E" w:rsidRDefault="00B351D7" w:rsidP="00C73E37">
                      <w:pPr>
                        <w:jc w:val="center"/>
                        <w:rPr>
                          <w:rFonts w:ascii="Arial" w:hAnsi="Arial" w:cs="Arial"/>
                          <w:bCs/>
                        </w:rPr>
                      </w:pPr>
                    </w:p>
                    <w:p w14:paraId="54806A05" w14:textId="77777777" w:rsidR="00B351D7" w:rsidRPr="00414B6E" w:rsidRDefault="00B351D7" w:rsidP="00C73E37">
                      <w:pPr>
                        <w:jc w:val="center"/>
                        <w:rPr>
                          <w:rFonts w:ascii="Arial" w:hAnsi="Arial" w:cs="Arial"/>
                          <w:bCs/>
                        </w:rPr>
                      </w:pPr>
                    </w:p>
                    <w:p w14:paraId="5D701BE1" w14:textId="77777777" w:rsidR="00B351D7" w:rsidRPr="00414B6E" w:rsidRDefault="00B351D7" w:rsidP="00C73E37">
                      <w:pPr>
                        <w:rPr>
                          <w:rFonts w:ascii="Arial" w:hAnsi="Arial" w:cs="Arial"/>
                          <w:b/>
                          <w:bCs/>
                          <w:sz w:val="32"/>
                          <w:szCs w:val="32"/>
                        </w:rPr>
                      </w:pPr>
                    </w:p>
                    <w:p w14:paraId="30EA6D51" w14:textId="77777777" w:rsidR="00B351D7" w:rsidRPr="00414B6E" w:rsidRDefault="00B351D7" w:rsidP="00C73E37">
                      <w:pPr>
                        <w:jc w:val="center"/>
                        <w:rPr>
                          <w:rFonts w:ascii="Arial" w:hAnsi="Arial" w:cs="Arial"/>
                          <w:b/>
                          <w:bCs/>
                        </w:rPr>
                      </w:pPr>
                      <w:r w:rsidRPr="00414B6E">
                        <w:rPr>
                          <w:rFonts w:ascii="Arial" w:hAnsi="Arial" w:cs="Arial"/>
                          <w:b/>
                          <w:bCs/>
                        </w:rPr>
                        <w:t>Marché public de fourniture courante et service</w:t>
                      </w:r>
                    </w:p>
                    <w:p w14:paraId="2C708974" w14:textId="77777777" w:rsidR="00B351D7" w:rsidRPr="00414B6E" w:rsidRDefault="00B351D7" w:rsidP="00C73E37">
                      <w:pPr>
                        <w:jc w:val="center"/>
                        <w:rPr>
                          <w:rFonts w:ascii="Arial" w:hAnsi="Arial" w:cs="Arial"/>
                          <w:b/>
                          <w:bCs/>
                        </w:rPr>
                      </w:pPr>
                      <w:r w:rsidRPr="00414B6E">
                        <w:rPr>
                          <w:rFonts w:ascii="Arial" w:hAnsi="Arial" w:cs="Arial"/>
                          <w:b/>
                          <w:bCs/>
                        </w:rPr>
                        <w:t>Appel d’offres ouvert.</w:t>
                      </w:r>
                    </w:p>
                    <w:p w14:paraId="7455F67D" w14:textId="77777777" w:rsidR="00B351D7" w:rsidRPr="00414B6E" w:rsidRDefault="00B351D7" w:rsidP="00C73E37">
                      <w:pPr>
                        <w:jc w:val="center"/>
                        <w:rPr>
                          <w:rFonts w:ascii="Arial" w:hAnsi="Arial" w:cs="Arial"/>
                          <w:bCs/>
                        </w:rPr>
                      </w:pPr>
                    </w:p>
                    <w:p w14:paraId="20DE00F7" w14:textId="77777777" w:rsidR="00B351D7" w:rsidRPr="00414B6E" w:rsidRDefault="00B351D7" w:rsidP="00C73E37">
                      <w:pPr>
                        <w:jc w:val="center"/>
                        <w:rPr>
                          <w:rFonts w:ascii="Arial" w:hAnsi="Arial" w:cs="Arial"/>
                          <w:bCs/>
                        </w:rPr>
                      </w:pPr>
                    </w:p>
                    <w:p w14:paraId="7FD7B867" w14:textId="77777777" w:rsidR="00B351D7" w:rsidRPr="00414B6E" w:rsidRDefault="00B351D7" w:rsidP="00C73E37">
                      <w:pPr>
                        <w:jc w:val="center"/>
                        <w:rPr>
                          <w:rFonts w:ascii="Arial" w:hAnsi="Arial" w:cs="Arial"/>
                          <w:bCs/>
                        </w:rPr>
                      </w:pPr>
                    </w:p>
                    <w:p w14:paraId="11CA3BDC" w14:textId="77777777" w:rsidR="00B351D7" w:rsidRPr="00414B6E" w:rsidRDefault="00B351D7" w:rsidP="00414B6E">
                      <w:pPr>
                        <w:jc w:val="center"/>
                        <w:rPr>
                          <w:rFonts w:ascii="Arial" w:hAnsi="Arial" w:cs="Arial"/>
                          <w:b/>
                          <w:bCs/>
                        </w:rPr>
                      </w:pPr>
                      <w:r w:rsidRPr="00414B6E">
                        <w:rPr>
                          <w:rFonts w:ascii="Arial" w:hAnsi="Arial" w:cs="Arial"/>
                          <w:b/>
                          <w:bCs/>
                        </w:rPr>
                        <w:t>Marché de nettoyage des locaux, des vitreries et fourniture de produits d’hygiènes</w:t>
                      </w:r>
                    </w:p>
                    <w:p w14:paraId="166724E4" w14:textId="77777777" w:rsidR="00B351D7" w:rsidRPr="00414B6E" w:rsidRDefault="00B351D7" w:rsidP="00C73E37">
                      <w:pPr>
                        <w:jc w:val="center"/>
                        <w:rPr>
                          <w:rFonts w:ascii="Arial" w:hAnsi="Arial" w:cs="Arial"/>
                          <w:bCs/>
                        </w:rPr>
                      </w:pPr>
                    </w:p>
                    <w:p w14:paraId="0DFEFAA0" w14:textId="77777777" w:rsidR="00B351D7" w:rsidRPr="00414B6E" w:rsidRDefault="00B351D7" w:rsidP="00C73E37">
                      <w:pPr>
                        <w:jc w:val="center"/>
                        <w:rPr>
                          <w:rFonts w:ascii="Arial" w:hAnsi="Arial" w:cs="Arial"/>
                          <w:bCs/>
                        </w:rPr>
                      </w:pPr>
                    </w:p>
                    <w:p w14:paraId="09E17DA8" w14:textId="77777777" w:rsidR="00B351D7" w:rsidRPr="00414B6E" w:rsidRDefault="00B351D7" w:rsidP="00C73E37">
                      <w:pPr>
                        <w:jc w:val="center"/>
                        <w:rPr>
                          <w:rFonts w:ascii="Arial" w:hAnsi="Arial" w:cs="Arial"/>
                          <w:bCs/>
                        </w:rPr>
                      </w:pPr>
                    </w:p>
                    <w:p w14:paraId="2A9E4BFB" w14:textId="77777777" w:rsidR="00B351D7" w:rsidRPr="00414B6E" w:rsidRDefault="00B351D7" w:rsidP="00C73E37">
                      <w:pPr>
                        <w:jc w:val="center"/>
                        <w:rPr>
                          <w:rFonts w:ascii="Arial" w:hAnsi="Arial" w:cs="Arial"/>
                          <w:bCs/>
                        </w:rPr>
                      </w:pPr>
                    </w:p>
                    <w:p w14:paraId="15D5ADA2" w14:textId="77777777" w:rsidR="00B351D7" w:rsidRPr="00414B6E" w:rsidRDefault="00B351D7" w:rsidP="00C73E37">
                      <w:pPr>
                        <w:jc w:val="center"/>
                        <w:rPr>
                          <w:rFonts w:ascii="Arial" w:hAnsi="Arial" w:cs="Arial"/>
                          <w:bCs/>
                        </w:rPr>
                      </w:pPr>
                    </w:p>
                    <w:p w14:paraId="4172E456" w14:textId="77777777" w:rsidR="00B351D7" w:rsidRPr="00414B6E" w:rsidRDefault="00B351D7" w:rsidP="00C73E37">
                      <w:pPr>
                        <w:jc w:val="center"/>
                        <w:rPr>
                          <w:rFonts w:ascii="Arial" w:hAnsi="Arial" w:cs="Arial"/>
                          <w:bCs/>
                        </w:rPr>
                      </w:pPr>
                    </w:p>
                    <w:p w14:paraId="6FAE91D4" w14:textId="77777777" w:rsidR="00B351D7" w:rsidRPr="00414B6E" w:rsidRDefault="00B351D7" w:rsidP="00C73E37">
                      <w:pPr>
                        <w:jc w:val="center"/>
                        <w:rPr>
                          <w:rFonts w:ascii="Arial" w:hAnsi="Arial" w:cs="Arial"/>
                          <w:bCs/>
                        </w:rPr>
                      </w:pPr>
                    </w:p>
                    <w:p w14:paraId="171D6303" w14:textId="77777777" w:rsidR="00B351D7" w:rsidRPr="00414B6E" w:rsidRDefault="00B351D7" w:rsidP="00C73E37">
                      <w:pPr>
                        <w:jc w:val="center"/>
                        <w:rPr>
                          <w:rFonts w:ascii="Arial" w:hAnsi="Arial" w:cs="Arial"/>
                          <w:bCs/>
                        </w:rPr>
                      </w:pPr>
                    </w:p>
                    <w:p w14:paraId="5D6C1A44" w14:textId="77777777" w:rsidR="00B351D7" w:rsidRPr="00414B6E" w:rsidRDefault="00B351D7" w:rsidP="00C73E37">
                      <w:pPr>
                        <w:jc w:val="center"/>
                        <w:rPr>
                          <w:rFonts w:ascii="Arial" w:hAnsi="Arial" w:cs="Arial"/>
                          <w:b/>
                          <w:bCs/>
                        </w:rPr>
                      </w:pPr>
                      <w:r w:rsidRPr="00414B6E">
                        <w:rPr>
                          <w:rFonts w:ascii="Arial" w:hAnsi="Arial" w:cs="Arial"/>
                          <w:b/>
                          <w:bCs/>
                        </w:rPr>
                        <w:t>Cahier des Clauses Techniques particulières</w:t>
                      </w:r>
                    </w:p>
                    <w:p w14:paraId="17389B0A" w14:textId="77777777" w:rsidR="00B351D7" w:rsidRPr="00A17186" w:rsidRDefault="00B351D7" w:rsidP="00C73E37">
                      <w:pPr>
                        <w:jc w:val="center"/>
                        <w:rPr>
                          <w:bCs/>
                        </w:rPr>
                      </w:pPr>
                    </w:p>
                    <w:p w14:paraId="71A09D88" w14:textId="77777777" w:rsidR="00B351D7" w:rsidRPr="00A17186" w:rsidRDefault="00B351D7" w:rsidP="00C73E37">
                      <w:pPr>
                        <w:jc w:val="center"/>
                        <w:rPr>
                          <w:b/>
                          <w:bCs/>
                        </w:rPr>
                      </w:pPr>
                    </w:p>
                    <w:p w14:paraId="39C84E83" w14:textId="77777777" w:rsidR="00B351D7" w:rsidRPr="00A17186" w:rsidRDefault="00B351D7" w:rsidP="00C73E37">
                      <w:pPr>
                        <w:jc w:val="center"/>
                        <w:rPr>
                          <w:b/>
                          <w:bCs/>
                        </w:rPr>
                      </w:pPr>
                    </w:p>
                    <w:p w14:paraId="5478C4D7" w14:textId="77777777" w:rsidR="00B351D7" w:rsidRPr="00A17186" w:rsidRDefault="00B351D7" w:rsidP="00C73E37">
                      <w:pPr>
                        <w:jc w:val="center"/>
                        <w:rPr>
                          <w:b/>
                          <w:bCs/>
                          <w:color w:val="FF0000"/>
                        </w:rPr>
                      </w:pPr>
                    </w:p>
                    <w:p w14:paraId="3824505C" w14:textId="77777777" w:rsidR="00B351D7" w:rsidRDefault="00B351D7" w:rsidP="00C73E37">
                      <w:pPr>
                        <w:jc w:val="center"/>
                      </w:pPr>
                    </w:p>
                  </w:txbxContent>
                </v:textbox>
                <w10:wrap type="square" anchorx="margin" anchory="margin"/>
              </v:rect>
            </w:pict>
          </mc:Fallback>
        </mc:AlternateContent>
      </w:r>
    </w:p>
    <w:p w14:paraId="1B3B1EAC" w14:textId="77777777" w:rsidR="00C73E37" w:rsidRPr="00E223E1" w:rsidRDefault="00C73E37" w:rsidP="00C73E37">
      <w:pPr>
        <w:rPr>
          <w:rFonts w:ascii="Arial" w:hAnsi="Arial" w:cs="Arial"/>
        </w:rPr>
      </w:pPr>
    </w:p>
    <w:p w14:paraId="46146A9A" w14:textId="77777777" w:rsidR="00C73E37" w:rsidRPr="00E223E1" w:rsidRDefault="00C73E37" w:rsidP="00C73E37">
      <w:pPr>
        <w:spacing w:after="0" w:line="240" w:lineRule="atLeast"/>
        <w:contextualSpacing/>
        <w:jc w:val="both"/>
        <w:rPr>
          <w:rFonts w:ascii="Arial" w:hAnsi="Arial" w:cs="Arial"/>
          <w:b/>
          <w:sz w:val="24"/>
          <w:szCs w:val="24"/>
        </w:rPr>
      </w:pPr>
      <w:r w:rsidRPr="00E223E1">
        <w:rPr>
          <w:rFonts w:ascii="Arial" w:hAnsi="Arial" w:cs="Arial"/>
          <w:b/>
          <w:sz w:val="24"/>
          <w:szCs w:val="24"/>
        </w:rPr>
        <w:t>POLE LOGISTIQUE</w:t>
      </w:r>
    </w:p>
    <w:p w14:paraId="184A5FAD" w14:textId="77777777" w:rsidR="00C73E37" w:rsidRPr="00E223E1" w:rsidRDefault="00C73E37" w:rsidP="00C73E37">
      <w:pPr>
        <w:spacing w:after="0" w:line="240" w:lineRule="atLeast"/>
        <w:contextualSpacing/>
        <w:jc w:val="both"/>
        <w:rPr>
          <w:rFonts w:ascii="Arial" w:hAnsi="Arial" w:cs="Arial"/>
          <w:b/>
          <w:sz w:val="24"/>
          <w:szCs w:val="24"/>
        </w:rPr>
      </w:pPr>
      <w:r w:rsidRPr="00E223E1">
        <w:rPr>
          <w:rFonts w:ascii="Arial" w:hAnsi="Arial" w:cs="Arial"/>
          <w:b/>
          <w:sz w:val="24"/>
          <w:szCs w:val="24"/>
        </w:rPr>
        <w:t>SERVICE ACHAT</w:t>
      </w:r>
    </w:p>
    <w:p w14:paraId="78453F7E" w14:textId="77777777" w:rsidR="00C73E37" w:rsidRPr="00E223E1" w:rsidRDefault="00C73E37" w:rsidP="00C73E37">
      <w:pPr>
        <w:rPr>
          <w:rFonts w:ascii="Arial" w:hAnsi="Arial" w:cs="Arial"/>
        </w:rPr>
      </w:pPr>
    </w:p>
    <w:p w14:paraId="13A1C833" w14:textId="77777777" w:rsidR="00C73E37" w:rsidRPr="00E223E1" w:rsidRDefault="00C73E37" w:rsidP="00C73E37">
      <w:pPr>
        <w:rPr>
          <w:rFonts w:ascii="Arial" w:hAnsi="Arial" w:cs="Arial"/>
        </w:rPr>
      </w:pPr>
    </w:p>
    <w:p w14:paraId="408A1715" w14:textId="77777777" w:rsidR="00C73E37" w:rsidRPr="00E223E1" w:rsidRDefault="00C73E37" w:rsidP="00C73E37">
      <w:pPr>
        <w:rPr>
          <w:rFonts w:ascii="Arial" w:hAnsi="Arial" w:cs="Arial"/>
        </w:rPr>
      </w:pPr>
    </w:p>
    <w:p w14:paraId="0CA45035" w14:textId="77777777" w:rsidR="00C73E37" w:rsidRPr="00E223E1" w:rsidRDefault="00C73E37" w:rsidP="00C73E37">
      <w:pPr>
        <w:rPr>
          <w:rFonts w:ascii="Arial" w:hAnsi="Arial" w:cs="Arial"/>
        </w:rPr>
      </w:pPr>
    </w:p>
    <w:p w14:paraId="16A5B0FC" w14:textId="77777777" w:rsidR="00C73E37" w:rsidRPr="00E223E1" w:rsidRDefault="00C73E37" w:rsidP="00C73E37">
      <w:pPr>
        <w:rPr>
          <w:rFonts w:ascii="Arial" w:hAnsi="Arial" w:cs="Arial"/>
        </w:rPr>
      </w:pPr>
    </w:p>
    <w:p w14:paraId="6D838212" w14:textId="77777777" w:rsidR="00C73E37" w:rsidRPr="00E223E1" w:rsidRDefault="00C73E37" w:rsidP="00C73E37">
      <w:pPr>
        <w:rPr>
          <w:rFonts w:ascii="Arial" w:hAnsi="Arial" w:cs="Arial"/>
        </w:rPr>
      </w:pPr>
    </w:p>
    <w:p w14:paraId="6921D42A" w14:textId="77777777" w:rsidR="00C73E37" w:rsidRPr="00E223E1" w:rsidRDefault="00C73E37" w:rsidP="00C73E37">
      <w:pPr>
        <w:rPr>
          <w:rFonts w:ascii="Arial" w:hAnsi="Arial" w:cs="Arial"/>
        </w:rPr>
      </w:pPr>
    </w:p>
    <w:p w14:paraId="51D53130" w14:textId="77777777" w:rsidR="00C73E37" w:rsidRPr="00E223E1" w:rsidRDefault="00C73E37" w:rsidP="00C73E37">
      <w:pPr>
        <w:rPr>
          <w:rFonts w:ascii="Arial" w:hAnsi="Arial" w:cs="Arial"/>
        </w:rPr>
      </w:pPr>
    </w:p>
    <w:p w14:paraId="7ACCE7C9" w14:textId="77777777" w:rsidR="00C73E37" w:rsidRPr="00E223E1" w:rsidRDefault="00C73E37" w:rsidP="00C73E37">
      <w:pPr>
        <w:rPr>
          <w:rFonts w:ascii="Arial" w:hAnsi="Arial" w:cs="Arial"/>
        </w:rPr>
      </w:pPr>
    </w:p>
    <w:p w14:paraId="21E4F2B2" w14:textId="77777777" w:rsidR="00C73E37" w:rsidRPr="00E223E1" w:rsidRDefault="00C73E37" w:rsidP="00C73E37">
      <w:pPr>
        <w:contextualSpacing/>
        <w:jc w:val="both"/>
        <w:rPr>
          <w:rFonts w:ascii="Arial" w:hAnsi="Arial" w:cs="Arial"/>
          <w:b/>
          <w:sz w:val="20"/>
          <w:szCs w:val="20"/>
          <w:u w:val="single"/>
        </w:rPr>
      </w:pPr>
      <w:r w:rsidRPr="00E223E1">
        <w:rPr>
          <w:rFonts w:ascii="Arial" w:hAnsi="Arial" w:cs="Arial"/>
          <w:b/>
          <w:sz w:val="20"/>
          <w:szCs w:val="20"/>
          <w:u w:val="single"/>
        </w:rPr>
        <w:t>Pouvoir adjudicateur</w:t>
      </w:r>
    </w:p>
    <w:p w14:paraId="673F670F" w14:textId="77777777" w:rsidR="00C73E37" w:rsidRPr="00E223E1" w:rsidRDefault="00C73E37" w:rsidP="00C73E37">
      <w:pPr>
        <w:spacing w:after="0" w:line="240" w:lineRule="auto"/>
        <w:contextualSpacing/>
        <w:jc w:val="both"/>
        <w:rPr>
          <w:rFonts w:ascii="Arial" w:hAnsi="Arial" w:cs="Arial"/>
          <w:sz w:val="20"/>
          <w:szCs w:val="20"/>
        </w:rPr>
      </w:pPr>
      <w:r w:rsidRPr="00E223E1">
        <w:rPr>
          <w:rFonts w:ascii="Arial" w:hAnsi="Arial" w:cs="Arial"/>
          <w:sz w:val="20"/>
          <w:szCs w:val="20"/>
        </w:rPr>
        <w:t>CPAM de la Loire-Atlantique</w:t>
      </w:r>
    </w:p>
    <w:p w14:paraId="0661A6D6" w14:textId="77777777" w:rsidR="00C73E37" w:rsidRPr="00E223E1" w:rsidRDefault="00C73E37" w:rsidP="00C73E37">
      <w:pPr>
        <w:spacing w:after="0" w:line="240" w:lineRule="auto"/>
        <w:contextualSpacing/>
        <w:jc w:val="both"/>
        <w:rPr>
          <w:rFonts w:ascii="Arial" w:eastAsia="Times New Roman" w:hAnsi="Arial" w:cs="Arial"/>
          <w:sz w:val="20"/>
          <w:szCs w:val="20"/>
          <w:lang w:eastAsia="fr-FR"/>
        </w:rPr>
      </w:pPr>
      <w:r w:rsidRPr="00E223E1">
        <w:rPr>
          <w:rFonts w:ascii="Arial" w:eastAsia="Times New Roman" w:hAnsi="Arial" w:cs="Arial"/>
          <w:sz w:val="20"/>
          <w:szCs w:val="20"/>
          <w:lang w:eastAsia="fr-FR"/>
        </w:rPr>
        <w:t xml:space="preserve">9 rue Gaëtan Rondeau </w:t>
      </w:r>
    </w:p>
    <w:p w14:paraId="6B4A00EF" w14:textId="77777777" w:rsidR="00C73E37" w:rsidRPr="00E223E1" w:rsidRDefault="00C73E37" w:rsidP="00C73E37">
      <w:pPr>
        <w:spacing w:after="0" w:line="240" w:lineRule="auto"/>
        <w:contextualSpacing/>
        <w:jc w:val="both"/>
        <w:rPr>
          <w:rFonts w:ascii="Arial" w:eastAsia="Times New Roman" w:hAnsi="Arial" w:cs="Arial"/>
          <w:sz w:val="20"/>
          <w:szCs w:val="20"/>
          <w:lang w:eastAsia="fr-FR"/>
        </w:rPr>
      </w:pPr>
      <w:r w:rsidRPr="00E223E1">
        <w:rPr>
          <w:rFonts w:ascii="Arial" w:eastAsia="Times New Roman" w:hAnsi="Arial" w:cs="Arial"/>
          <w:sz w:val="20"/>
          <w:szCs w:val="20"/>
          <w:lang w:eastAsia="fr-FR"/>
        </w:rPr>
        <w:t>44958 Nantes Cedex 9</w:t>
      </w:r>
    </w:p>
    <w:p w14:paraId="1112BC93" w14:textId="77777777" w:rsidR="00C73E37" w:rsidRPr="00E223E1" w:rsidRDefault="00C73E37" w:rsidP="00C73E37">
      <w:pPr>
        <w:spacing w:after="0" w:line="240" w:lineRule="auto"/>
        <w:contextualSpacing/>
        <w:jc w:val="both"/>
        <w:rPr>
          <w:rFonts w:ascii="Arial" w:eastAsia="Times New Roman" w:hAnsi="Arial" w:cs="Arial"/>
          <w:sz w:val="20"/>
          <w:szCs w:val="20"/>
          <w:lang w:eastAsia="fr-FR"/>
        </w:rPr>
      </w:pPr>
    </w:p>
    <w:p w14:paraId="16D90EAC" w14:textId="77777777" w:rsidR="00C73E37" w:rsidRPr="00E223E1" w:rsidRDefault="00C73E37" w:rsidP="00C73E37">
      <w:pPr>
        <w:rPr>
          <w:rFonts w:ascii="Arial" w:hAnsi="Arial" w:cs="Arial"/>
        </w:rPr>
      </w:pPr>
    </w:p>
    <w:p w14:paraId="2014A9F6" w14:textId="77777777" w:rsidR="00C73E37" w:rsidRPr="00E223E1" w:rsidRDefault="00C73E37" w:rsidP="00C73E37">
      <w:pPr>
        <w:rPr>
          <w:rFonts w:ascii="Arial" w:hAnsi="Arial" w:cs="Arial"/>
        </w:rPr>
      </w:pPr>
    </w:p>
    <w:p w14:paraId="53C91529" w14:textId="77777777" w:rsidR="00C73E37" w:rsidRPr="00E223E1" w:rsidRDefault="00C73E37" w:rsidP="00C73E37">
      <w:pPr>
        <w:rPr>
          <w:rFonts w:ascii="Arial" w:hAnsi="Arial" w:cs="Arial"/>
        </w:rPr>
      </w:pPr>
    </w:p>
    <w:p w14:paraId="643DBB15" w14:textId="77777777" w:rsidR="00C73E37" w:rsidRPr="00E223E1" w:rsidRDefault="00C73E37" w:rsidP="00C73E37">
      <w:pPr>
        <w:rPr>
          <w:rFonts w:ascii="Arial" w:hAnsi="Arial" w:cs="Arial"/>
        </w:rPr>
      </w:pPr>
    </w:p>
    <w:p w14:paraId="2F3EF1C4" w14:textId="77777777" w:rsidR="00C73E37" w:rsidRPr="00E223E1" w:rsidRDefault="00C73E37" w:rsidP="00C73E37">
      <w:pPr>
        <w:rPr>
          <w:rFonts w:ascii="Arial" w:hAnsi="Arial" w:cs="Arial"/>
        </w:rPr>
      </w:pPr>
    </w:p>
    <w:p w14:paraId="734C4AE6" w14:textId="77777777" w:rsidR="00C73E37" w:rsidRPr="00E223E1" w:rsidRDefault="00C73E37" w:rsidP="00C73E37">
      <w:pPr>
        <w:rPr>
          <w:rFonts w:ascii="Arial" w:hAnsi="Arial" w:cs="Arial"/>
        </w:rPr>
      </w:pPr>
    </w:p>
    <w:p w14:paraId="50E259FB" w14:textId="77777777" w:rsidR="00C73E37" w:rsidRPr="00E223E1" w:rsidRDefault="00C73E37" w:rsidP="00C73E37">
      <w:pPr>
        <w:rPr>
          <w:rFonts w:ascii="Arial" w:hAnsi="Arial" w:cs="Arial"/>
        </w:rPr>
      </w:pPr>
    </w:p>
    <w:p w14:paraId="16A2D8EA" w14:textId="77777777" w:rsidR="007B004B" w:rsidRPr="00E223E1" w:rsidRDefault="007B004B" w:rsidP="00C73E37">
      <w:pPr>
        <w:ind w:firstLine="708"/>
        <w:rPr>
          <w:rFonts w:ascii="Arial" w:hAnsi="Arial" w:cs="Arial"/>
        </w:rPr>
      </w:pPr>
    </w:p>
    <w:p w14:paraId="00683D9D" w14:textId="77777777" w:rsidR="00C73E37" w:rsidRPr="00E223E1" w:rsidRDefault="00C73E37" w:rsidP="00C73E37">
      <w:pPr>
        <w:ind w:firstLine="708"/>
        <w:rPr>
          <w:rFonts w:ascii="Arial" w:hAnsi="Arial" w:cs="Arial"/>
        </w:rPr>
      </w:pPr>
    </w:p>
    <w:p w14:paraId="3A1050C8" w14:textId="77777777" w:rsidR="00C73E37" w:rsidRPr="00E223E1" w:rsidRDefault="00C73E37" w:rsidP="00C73E37">
      <w:pPr>
        <w:ind w:firstLine="708"/>
        <w:rPr>
          <w:rFonts w:ascii="Arial" w:hAnsi="Arial" w:cs="Arial"/>
        </w:rPr>
      </w:pPr>
    </w:p>
    <w:p w14:paraId="1EF7CA99" w14:textId="77777777" w:rsidR="00C73E37" w:rsidRPr="00E223E1" w:rsidRDefault="00C73E37" w:rsidP="00C73E37">
      <w:pPr>
        <w:ind w:firstLine="708"/>
        <w:rPr>
          <w:rFonts w:ascii="Arial" w:hAnsi="Arial" w:cs="Arial"/>
        </w:rPr>
      </w:pPr>
    </w:p>
    <w:p w14:paraId="23240B74" w14:textId="77777777" w:rsidR="00C73E37" w:rsidRPr="00E223E1" w:rsidRDefault="00C73E37" w:rsidP="00C73E37">
      <w:pPr>
        <w:ind w:firstLine="708"/>
        <w:rPr>
          <w:rFonts w:ascii="Arial" w:hAnsi="Arial" w:cs="Arial"/>
        </w:rPr>
      </w:pPr>
    </w:p>
    <w:p w14:paraId="38D819A3" w14:textId="77777777" w:rsidR="00C73E37" w:rsidRPr="00E223E1" w:rsidRDefault="00C73E37" w:rsidP="00C73E37">
      <w:pPr>
        <w:ind w:firstLine="708"/>
        <w:rPr>
          <w:rFonts w:ascii="Arial" w:hAnsi="Arial" w:cs="Arial"/>
        </w:rPr>
      </w:pPr>
    </w:p>
    <w:p w14:paraId="555C5A68" w14:textId="77777777" w:rsidR="00414B6E" w:rsidRPr="00E223E1" w:rsidRDefault="00414B6E">
      <w:pPr>
        <w:rPr>
          <w:rFonts w:ascii="Arial" w:hAnsi="Arial" w:cs="Arial"/>
        </w:rPr>
      </w:pPr>
      <w:r w:rsidRPr="00E223E1">
        <w:rPr>
          <w:rFonts w:ascii="Arial" w:hAnsi="Arial" w:cs="Arial"/>
        </w:rPr>
        <w:br w:type="page"/>
      </w:r>
    </w:p>
    <w:sdt>
      <w:sdtPr>
        <w:rPr>
          <w:rFonts w:asciiTheme="minorHAnsi" w:eastAsiaTheme="minorHAnsi" w:hAnsiTheme="minorHAnsi" w:cstheme="minorBidi"/>
          <w:color w:val="auto"/>
          <w:sz w:val="22"/>
          <w:szCs w:val="22"/>
          <w:lang w:eastAsia="en-US"/>
        </w:rPr>
        <w:id w:val="-932815221"/>
        <w:docPartObj>
          <w:docPartGallery w:val="Table of Contents"/>
          <w:docPartUnique/>
        </w:docPartObj>
      </w:sdtPr>
      <w:sdtEndPr>
        <w:rPr>
          <w:b/>
          <w:bCs/>
        </w:rPr>
      </w:sdtEndPr>
      <w:sdtContent>
        <w:p w14:paraId="5305199A" w14:textId="06783B80" w:rsidR="00C43DDC" w:rsidRPr="00C43DDC" w:rsidRDefault="00CA2C2E">
          <w:pPr>
            <w:pStyle w:val="En-ttedetabledesmatires"/>
            <w:rPr>
              <w:rFonts w:ascii="Arial" w:hAnsi="Arial" w:cs="Arial"/>
              <w:sz w:val="20"/>
              <w:szCs w:val="20"/>
            </w:rPr>
          </w:pPr>
          <w:r>
            <w:rPr>
              <w:rFonts w:ascii="Arial" w:hAnsi="Arial" w:cs="Arial"/>
              <w:sz w:val="20"/>
              <w:szCs w:val="20"/>
            </w:rPr>
            <w:t>SOMMAIRE</w:t>
          </w:r>
        </w:p>
        <w:p w14:paraId="50B565F0" w14:textId="1C3FF231" w:rsidR="005B229B" w:rsidRDefault="00C43DDC">
          <w:pPr>
            <w:pStyle w:val="TM1"/>
            <w:tabs>
              <w:tab w:val="left" w:pos="1440"/>
            </w:tabs>
            <w:rPr>
              <w:rFonts w:asciiTheme="minorHAnsi" w:eastAsiaTheme="minorEastAsia" w:hAnsiTheme="minorHAnsi" w:cstheme="minorBidi"/>
              <w:b w:val="0"/>
              <w:caps w:val="0"/>
              <w:noProof/>
              <w:sz w:val="22"/>
              <w:szCs w:val="22"/>
            </w:rPr>
          </w:pPr>
          <w:r w:rsidRPr="00C43DDC">
            <w:rPr>
              <w:rFonts w:ascii="Arial" w:hAnsi="Arial" w:cs="Arial"/>
            </w:rPr>
            <w:fldChar w:fldCharType="begin"/>
          </w:r>
          <w:r w:rsidRPr="00C43DDC">
            <w:rPr>
              <w:rFonts w:ascii="Arial" w:hAnsi="Arial" w:cs="Arial"/>
            </w:rPr>
            <w:instrText xml:space="preserve"> TOC \o "1-3" \h \z \u </w:instrText>
          </w:r>
          <w:r w:rsidRPr="00C43DDC">
            <w:rPr>
              <w:rFonts w:ascii="Arial" w:hAnsi="Arial" w:cs="Arial"/>
            </w:rPr>
            <w:fldChar w:fldCharType="separate"/>
          </w:r>
          <w:hyperlink w:anchor="_Toc202797649" w:history="1">
            <w:r w:rsidR="005B229B" w:rsidRPr="006A33D4">
              <w:rPr>
                <w:rStyle w:val="Lienhypertexte"/>
                <w:rFonts w:ascii="Arial" w:hAnsi="Arial"/>
                <w:bCs/>
                <w:noProof/>
                <w:snapToGrid w:val="0"/>
              </w:rPr>
              <w:t>ARTICLE 1.</w:t>
            </w:r>
            <w:r w:rsidR="005B229B">
              <w:rPr>
                <w:rFonts w:asciiTheme="minorHAnsi" w:eastAsiaTheme="minorEastAsia" w:hAnsiTheme="minorHAnsi" w:cstheme="minorBidi"/>
                <w:b w:val="0"/>
                <w:caps w:val="0"/>
                <w:noProof/>
                <w:sz w:val="22"/>
                <w:szCs w:val="22"/>
              </w:rPr>
              <w:tab/>
            </w:r>
            <w:r w:rsidR="005B229B" w:rsidRPr="006A33D4">
              <w:rPr>
                <w:rStyle w:val="Lienhypertexte"/>
                <w:rFonts w:ascii="Arial" w:hAnsi="Arial" w:cs="Arial"/>
                <w:bCs/>
                <w:noProof/>
                <w:snapToGrid w:val="0"/>
              </w:rPr>
              <w:t>PRESENTATION GENERALE DES PRESTATIONS COMMUNES AUX TROIS LOTS</w:t>
            </w:r>
            <w:r w:rsidR="005B229B">
              <w:rPr>
                <w:noProof/>
                <w:webHidden/>
              </w:rPr>
              <w:tab/>
            </w:r>
            <w:r w:rsidR="005B229B">
              <w:rPr>
                <w:noProof/>
                <w:webHidden/>
              </w:rPr>
              <w:fldChar w:fldCharType="begin"/>
            </w:r>
            <w:r w:rsidR="005B229B">
              <w:rPr>
                <w:noProof/>
                <w:webHidden/>
              </w:rPr>
              <w:instrText xml:space="preserve"> PAGEREF _Toc202797649 \h </w:instrText>
            </w:r>
            <w:r w:rsidR="005B229B">
              <w:rPr>
                <w:noProof/>
                <w:webHidden/>
              </w:rPr>
            </w:r>
            <w:r w:rsidR="005B229B">
              <w:rPr>
                <w:noProof/>
                <w:webHidden/>
              </w:rPr>
              <w:fldChar w:fldCharType="separate"/>
            </w:r>
            <w:r w:rsidR="005B229B">
              <w:rPr>
                <w:noProof/>
                <w:webHidden/>
              </w:rPr>
              <w:t>6</w:t>
            </w:r>
            <w:r w:rsidR="005B229B">
              <w:rPr>
                <w:noProof/>
                <w:webHidden/>
              </w:rPr>
              <w:fldChar w:fldCharType="end"/>
            </w:r>
          </w:hyperlink>
        </w:p>
        <w:p w14:paraId="5A148852" w14:textId="4250B6B3" w:rsidR="005B229B" w:rsidRDefault="00CD5B2B">
          <w:pPr>
            <w:pStyle w:val="TM2"/>
            <w:tabs>
              <w:tab w:val="left" w:pos="960"/>
            </w:tabs>
            <w:rPr>
              <w:rFonts w:asciiTheme="minorHAnsi" w:eastAsiaTheme="minorEastAsia" w:hAnsiTheme="minorHAnsi" w:cstheme="minorBidi"/>
              <w:smallCaps w:val="0"/>
              <w:noProof/>
              <w:sz w:val="22"/>
              <w:szCs w:val="22"/>
            </w:rPr>
          </w:pPr>
          <w:hyperlink w:anchor="_Toc202797650" w:history="1">
            <w:r w:rsidR="005B229B" w:rsidRPr="006A33D4">
              <w:rPr>
                <w:rStyle w:val="Lienhypertexte"/>
                <w:rFonts w:eastAsiaTheme="minorHAnsi"/>
                <w:noProof/>
                <w:lang w:eastAsia="en-US"/>
              </w:rPr>
              <w:t>1.1.</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Objet du marché</w:t>
            </w:r>
            <w:r w:rsidR="005B229B">
              <w:rPr>
                <w:noProof/>
                <w:webHidden/>
              </w:rPr>
              <w:tab/>
            </w:r>
            <w:r w:rsidR="005B229B">
              <w:rPr>
                <w:noProof/>
                <w:webHidden/>
              </w:rPr>
              <w:fldChar w:fldCharType="begin"/>
            </w:r>
            <w:r w:rsidR="005B229B">
              <w:rPr>
                <w:noProof/>
                <w:webHidden/>
              </w:rPr>
              <w:instrText xml:space="preserve"> PAGEREF _Toc202797650 \h </w:instrText>
            </w:r>
            <w:r w:rsidR="005B229B">
              <w:rPr>
                <w:noProof/>
                <w:webHidden/>
              </w:rPr>
            </w:r>
            <w:r w:rsidR="005B229B">
              <w:rPr>
                <w:noProof/>
                <w:webHidden/>
              </w:rPr>
              <w:fldChar w:fldCharType="separate"/>
            </w:r>
            <w:r w:rsidR="005B229B">
              <w:rPr>
                <w:noProof/>
                <w:webHidden/>
              </w:rPr>
              <w:t>6</w:t>
            </w:r>
            <w:r w:rsidR="005B229B">
              <w:rPr>
                <w:noProof/>
                <w:webHidden/>
              </w:rPr>
              <w:fldChar w:fldCharType="end"/>
            </w:r>
          </w:hyperlink>
        </w:p>
        <w:p w14:paraId="60BE8D5A" w14:textId="65E48165" w:rsidR="005B229B" w:rsidRDefault="00CD5B2B">
          <w:pPr>
            <w:pStyle w:val="TM2"/>
            <w:tabs>
              <w:tab w:val="left" w:pos="960"/>
            </w:tabs>
            <w:rPr>
              <w:rFonts w:asciiTheme="minorHAnsi" w:eastAsiaTheme="minorEastAsia" w:hAnsiTheme="minorHAnsi" w:cstheme="minorBidi"/>
              <w:smallCaps w:val="0"/>
              <w:noProof/>
              <w:sz w:val="22"/>
              <w:szCs w:val="22"/>
            </w:rPr>
          </w:pPr>
          <w:hyperlink w:anchor="_Toc202797651" w:history="1">
            <w:r w:rsidR="005B229B" w:rsidRPr="006A33D4">
              <w:rPr>
                <w:rStyle w:val="Lienhypertexte"/>
                <w:rFonts w:eastAsiaTheme="minorHAnsi"/>
                <w:noProof/>
                <w:lang w:eastAsia="en-US"/>
              </w:rPr>
              <w:t>1.2.</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Périmètre et obligations générales</w:t>
            </w:r>
            <w:r w:rsidR="005B229B">
              <w:rPr>
                <w:noProof/>
                <w:webHidden/>
              </w:rPr>
              <w:tab/>
            </w:r>
            <w:r w:rsidR="005B229B">
              <w:rPr>
                <w:noProof/>
                <w:webHidden/>
              </w:rPr>
              <w:fldChar w:fldCharType="begin"/>
            </w:r>
            <w:r w:rsidR="005B229B">
              <w:rPr>
                <w:noProof/>
                <w:webHidden/>
              </w:rPr>
              <w:instrText xml:space="preserve"> PAGEREF _Toc202797651 \h </w:instrText>
            </w:r>
            <w:r w:rsidR="005B229B">
              <w:rPr>
                <w:noProof/>
                <w:webHidden/>
              </w:rPr>
            </w:r>
            <w:r w:rsidR="005B229B">
              <w:rPr>
                <w:noProof/>
                <w:webHidden/>
              </w:rPr>
              <w:fldChar w:fldCharType="separate"/>
            </w:r>
            <w:r w:rsidR="005B229B">
              <w:rPr>
                <w:noProof/>
                <w:webHidden/>
              </w:rPr>
              <w:t>6</w:t>
            </w:r>
            <w:r w:rsidR="005B229B">
              <w:rPr>
                <w:noProof/>
                <w:webHidden/>
              </w:rPr>
              <w:fldChar w:fldCharType="end"/>
            </w:r>
          </w:hyperlink>
        </w:p>
        <w:p w14:paraId="09418E30" w14:textId="4F5DD411" w:rsidR="005B229B" w:rsidRDefault="00CD5B2B">
          <w:pPr>
            <w:pStyle w:val="TM2"/>
            <w:tabs>
              <w:tab w:val="left" w:pos="960"/>
            </w:tabs>
            <w:rPr>
              <w:rFonts w:asciiTheme="minorHAnsi" w:eastAsiaTheme="minorEastAsia" w:hAnsiTheme="minorHAnsi" w:cstheme="minorBidi"/>
              <w:smallCaps w:val="0"/>
              <w:noProof/>
              <w:sz w:val="22"/>
              <w:szCs w:val="22"/>
            </w:rPr>
          </w:pPr>
          <w:hyperlink w:anchor="_Toc202797652" w:history="1">
            <w:r w:rsidR="005B229B" w:rsidRPr="006A33D4">
              <w:rPr>
                <w:rStyle w:val="Lienhypertexte"/>
                <w:rFonts w:eastAsiaTheme="minorHAnsi"/>
                <w:noProof/>
                <w:lang w:eastAsia="en-US"/>
              </w:rPr>
              <w:t>1.3.</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Produits, matériels et exigences écologiques</w:t>
            </w:r>
            <w:r w:rsidR="005B229B">
              <w:rPr>
                <w:noProof/>
                <w:webHidden/>
              </w:rPr>
              <w:tab/>
            </w:r>
            <w:r w:rsidR="005B229B">
              <w:rPr>
                <w:noProof/>
                <w:webHidden/>
              </w:rPr>
              <w:fldChar w:fldCharType="begin"/>
            </w:r>
            <w:r w:rsidR="005B229B">
              <w:rPr>
                <w:noProof/>
                <w:webHidden/>
              </w:rPr>
              <w:instrText xml:space="preserve"> PAGEREF _Toc202797652 \h </w:instrText>
            </w:r>
            <w:r w:rsidR="005B229B">
              <w:rPr>
                <w:noProof/>
                <w:webHidden/>
              </w:rPr>
            </w:r>
            <w:r w:rsidR="005B229B">
              <w:rPr>
                <w:noProof/>
                <w:webHidden/>
              </w:rPr>
              <w:fldChar w:fldCharType="separate"/>
            </w:r>
            <w:r w:rsidR="005B229B">
              <w:rPr>
                <w:noProof/>
                <w:webHidden/>
              </w:rPr>
              <w:t>6</w:t>
            </w:r>
            <w:r w:rsidR="005B229B">
              <w:rPr>
                <w:noProof/>
                <w:webHidden/>
              </w:rPr>
              <w:fldChar w:fldCharType="end"/>
            </w:r>
          </w:hyperlink>
        </w:p>
        <w:p w14:paraId="32F88EC5" w14:textId="3339CE3C" w:rsidR="005B229B" w:rsidRDefault="00CD5B2B">
          <w:pPr>
            <w:pStyle w:val="TM2"/>
            <w:tabs>
              <w:tab w:val="left" w:pos="960"/>
            </w:tabs>
            <w:rPr>
              <w:rFonts w:asciiTheme="minorHAnsi" w:eastAsiaTheme="minorEastAsia" w:hAnsiTheme="minorHAnsi" w:cstheme="minorBidi"/>
              <w:smallCaps w:val="0"/>
              <w:noProof/>
              <w:sz w:val="22"/>
              <w:szCs w:val="22"/>
            </w:rPr>
          </w:pPr>
          <w:hyperlink w:anchor="_Toc202797653" w:history="1">
            <w:r w:rsidR="005B229B" w:rsidRPr="006A33D4">
              <w:rPr>
                <w:rStyle w:val="Lienhypertexte"/>
                <w:rFonts w:eastAsiaTheme="minorHAnsi"/>
                <w:noProof/>
                <w:lang w:eastAsia="en-US"/>
              </w:rPr>
              <w:t>1.4.</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Organisation du personnel</w:t>
            </w:r>
            <w:r w:rsidR="005B229B">
              <w:rPr>
                <w:noProof/>
                <w:webHidden/>
              </w:rPr>
              <w:tab/>
            </w:r>
            <w:r w:rsidR="005B229B">
              <w:rPr>
                <w:noProof/>
                <w:webHidden/>
              </w:rPr>
              <w:fldChar w:fldCharType="begin"/>
            </w:r>
            <w:r w:rsidR="005B229B">
              <w:rPr>
                <w:noProof/>
                <w:webHidden/>
              </w:rPr>
              <w:instrText xml:space="preserve"> PAGEREF _Toc202797653 \h </w:instrText>
            </w:r>
            <w:r w:rsidR="005B229B">
              <w:rPr>
                <w:noProof/>
                <w:webHidden/>
              </w:rPr>
            </w:r>
            <w:r w:rsidR="005B229B">
              <w:rPr>
                <w:noProof/>
                <w:webHidden/>
              </w:rPr>
              <w:fldChar w:fldCharType="separate"/>
            </w:r>
            <w:r w:rsidR="005B229B">
              <w:rPr>
                <w:noProof/>
                <w:webHidden/>
              </w:rPr>
              <w:t>7</w:t>
            </w:r>
            <w:r w:rsidR="005B229B">
              <w:rPr>
                <w:noProof/>
                <w:webHidden/>
              </w:rPr>
              <w:fldChar w:fldCharType="end"/>
            </w:r>
          </w:hyperlink>
        </w:p>
        <w:p w14:paraId="0489F26A" w14:textId="2F19A471" w:rsidR="005B229B" w:rsidRDefault="00CD5B2B">
          <w:pPr>
            <w:pStyle w:val="TM2"/>
            <w:tabs>
              <w:tab w:val="left" w:pos="960"/>
            </w:tabs>
            <w:rPr>
              <w:rFonts w:asciiTheme="minorHAnsi" w:eastAsiaTheme="minorEastAsia" w:hAnsiTheme="minorHAnsi" w:cstheme="minorBidi"/>
              <w:smallCaps w:val="0"/>
              <w:noProof/>
              <w:sz w:val="22"/>
              <w:szCs w:val="22"/>
            </w:rPr>
          </w:pPr>
          <w:hyperlink w:anchor="_Toc202797654" w:history="1">
            <w:r w:rsidR="005B229B" w:rsidRPr="006A33D4">
              <w:rPr>
                <w:rStyle w:val="Lienhypertexte"/>
                <w:rFonts w:eastAsiaTheme="minorHAnsi"/>
                <w:noProof/>
                <w:lang w:eastAsia="en-US"/>
              </w:rPr>
              <w:t>1.5.</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Contrôle de la qualité des prestations</w:t>
            </w:r>
            <w:r w:rsidR="005B229B">
              <w:rPr>
                <w:noProof/>
                <w:webHidden/>
              </w:rPr>
              <w:tab/>
            </w:r>
            <w:r w:rsidR="005B229B">
              <w:rPr>
                <w:noProof/>
                <w:webHidden/>
              </w:rPr>
              <w:fldChar w:fldCharType="begin"/>
            </w:r>
            <w:r w:rsidR="005B229B">
              <w:rPr>
                <w:noProof/>
                <w:webHidden/>
              </w:rPr>
              <w:instrText xml:space="preserve"> PAGEREF _Toc202797654 \h </w:instrText>
            </w:r>
            <w:r w:rsidR="005B229B">
              <w:rPr>
                <w:noProof/>
                <w:webHidden/>
              </w:rPr>
            </w:r>
            <w:r w:rsidR="005B229B">
              <w:rPr>
                <w:noProof/>
                <w:webHidden/>
              </w:rPr>
              <w:fldChar w:fldCharType="separate"/>
            </w:r>
            <w:r w:rsidR="005B229B">
              <w:rPr>
                <w:noProof/>
                <w:webHidden/>
              </w:rPr>
              <w:t>7</w:t>
            </w:r>
            <w:r w:rsidR="005B229B">
              <w:rPr>
                <w:noProof/>
                <w:webHidden/>
              </w:rPr>
              <w:fldChar w:fldCharType="end"/>
            </w:r>
          </w:hyperlink>
        </w:p>
        <w:p w14:paraId="3B256DA0" w14:textId="78927F5F" w:rsidR="005B229B" w:rsidRDefault="00CD5B2B">
          <w:pPr>
            <w:pStyle w:val="TM2"/>
            <w:tabs>
              <w:tab w:val="left" w:pos="960"/>
            </w:tabs>
            <w:rPr>
              <w:rFonts w:asciiTheme="minorHAnsi" w:eastAsiaTheme="minorEastAsia" w:hAnsiTheme="minorHAnsi" w:cstheme="minorBidi"/>
              <w:smallCaps w:val="0"/>
              <w:noProof/>
              <w:sz w:val="22"/>
              <w:szCs w:val="22"/>
            </w:rPr>
          </w:pPr>
          <w:hyperlink w:anchor="_Toc202797655" w:history="1">
            <w:r w:rsidR="005B229B" w:rsidRPr="006A33D4">
              <w:rPr>
                <w:rStyle w:val="Lienhypertexte"/>
                <w:rFonts w:eastAsiaTheme="minorHAnsi"/>
                <w:noProof/>
                <w:lang w:eastAsia="en-US"/>
              </w:rPr>
              <w:t>1.6.</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Sécurité et consignes</w:t>
            </w:r>
            <w:r w:rsidR="005B229B">
              <w:rPr>
                <w:noProof/>
                <w:webHidden/>
              </w:rPr>
              <w:tab/>
            </w:r>
            <w:r w:rsidR="005B229B">
              <w:rPr>
                <w:noProof/>
                <w:webHidden/>
              </w:rPr>
              <w:fldChar w:fldCharType="begin"/>
            </w:r>
            <w:r w:rsidR="005B229B">
              <w:rPr>
                <w:noProof/>
                <w:webHidden/>
              </w:rPr>
              <w:instrText xml:space="preserve"> PAGEREF _Toc202797655 \h </w:instrText>
            </w:r>
            <w:r w:rsidR="005B229B">
              <w:rPr>
                <w:noProof/>
                <w:webHidden/>
              </w:rPr>
            </w:r>
            <w:r w:rsidR="005B229B">
              <w:rPr>
                <w:noProof/>
                <w:webHidden/>
              </w:rPr>
              <w:fldChar w:fldCharType="separate"/>
            </w:r>
            <w:r w:rsidR="005B229B">
              <w:rPr>
                <w:noProof/>
                <w:webHidden/>
              </w:rPr>
              <w:t>8</w:t>
            </w:r>
            <w:r w:rsidR="005B229B">
              <w:rPr>
                <w:noProof/>
                <w:webHidden/>
              </w:rPr>
              <w:fldChar w:fldCharType="end"/>
            </w:r>
          </w:hyperlink>
        </w:p>
        <w:p w14:paraId="25EB77E8" w14:textId="511A5B56" w:rsidR="005B229B" w:rsidRDefault="00CD5B2B">
          <w:pPr>
            <w:pStyle w:val="TM2"/>
            <w:tabs>
              <w:tab w:val="left" w:pos="960"/>
            </w:tabs>
            <w:rPr>
              <w:rFonts w:asciiTheme="minorHAnsi" w:eastAsiaTheme="minorEastAsia" w:hAnsiTheme="minorHAnsi" w:cstheme="minorBidi"/>
              <w:smallCaps w:val="0"/>
              <w:noProof/>
              <w:sz w:val="22"/>
              <w:szCs w:val="22"/>
            </w:rPr>
          </w:pPr>
          <w:hyperlink w:anchor="_Toc202797656" w:history="1">
            <w:r w:rsidR="005B229B" w:rsidRPr="006A33D4">
              <w:rPr>
                <w:rStyle w:val="Lienhypertexte"/>
                <w:rFonts w:eastAsiaTheme="minorHAnsi"/>
                <w:noProof/>
                <w:lang w:eastAsia="en-US"/>
              </w:rPr>
              <w:t>1.7.</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Documents techniques et reporting</w:t>
            </w:r>
            <w:r w:rsidR="005B229B">
              <w:rPr>
                <w:noProof/>
                <w:webHidden/>
              </w:rPr>
              <w:tab/>
            </w:r>
            <w:r w:rsidR="005B229B">
              <w:rPr>
                <w:noProof/>
                <w:webHidden/>
              </w:rPr>
              <w:fldChar w:fldCharType="begin"/>
            </w:r>
            <w:r w:rsidR="005B229B">
              <w:rPr>
                <w:noProof/>
                <w:webHidden/>
              </w:rPr>
              <w:instrText xml:space="preserve"> PAGEREF _Toc202797656 \h </w:instrText>
            </w:r>
            <w:r w:rsidR="005B229B">
              <w:rPr>
                <w:noProof/>
                <w:webHidden/>
              </w:rPr>
            </w:r>
            <w:r w:rsidR="005B229B">
              <w:rPr>
                <w:noProof/>
                <w:webHidden/>
              </w:rPr>
              <w:fldChar w:fldCharType="separate"/>
            </w:r>
            <w:r w:rsidR="005B229B">
              <w:rPr>
                <w:noProof/>
                <w:webHidden/>
              </w:rPr>
              <w:t>8</w:t>
            </w:r>
            <w:r w:rsidR="005B229B">
              <w:rPr>
                <w:noProof/>
                <w:webHidden/>
              </w:rPr>
              <w:fldChar w:fldCharType="end"/>
            </w:r>
          </w:hyperlink>
        </w:p>
        <w:p w14:paraId="5563BE85" w14:textId="03D7B13F" w:rsidR="005B229B" w:rsidRDefault="00CD5B2B">
          <w:pPr>
            <w:pStyle w:val="TM2"/>
            <w:tabs>
              <w:tab w:val="left" w:pos="960"/>
            </w:tabs>
            <w:rPr>
              <w:rFonts w:asciiTheme="minorHAnsi" w:eastAsiaTheme="minorEastAsia" w:hAnsiTheme="minorHAnsi" w:cstheme="minorBidi"/>
              <w:smallCaps w:val="0"/>
              <w:noProof/>
              <w:sz w:val="22"/>
              <w:szCs w:val="22"/>
            </w:rPr>
          </w:pPr>
          <w:hyperlink w:anchor="_Toc202797657" w:history="1">
            <w:r w:rsidR="005B229B" w:rsidRPr="006A33D4">
              <w:rPr>
                <w:rStyle w:val="Lienhypertexte"/>
                <w:rFonts w:eastAsiaTheme="minorHAnsi"/>
                <w:noProof/>
                <w:lang w:eastAsia="en-US"/>
              </w:rPr>
              <w:t>1.8.</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Option technique : méthode de nettoyage à l’eau ozonée</w:t>
            </w:r>
            <w:r w:rsidR="005B229B">
              <w:rPr>
                <w:noProof/>
                <w:webHidden/>
              </w:rPr>
              <w:tab/>
            </w:r>
            <w:r w:rsidR="005B229B">
              <w:rPr>
                <w:noProof/>
                <w:webHidden/>
              </w:rPr>
              <w:fldChar w:fldCharType="begin"/>
            </w:r>
            <w:r w:rsidR="005B229B">
              <w:rPr>
                <w:noProof/>
                <w:webHidden/>
              </w:rPr>
              <w:instrText xml:space="preserve"> PAGEREF _Toc202797657 \h </w:instrText>
            </w:r>
            <w:r w:rsidR="005B229B">
              <w:rPr>
                <w:noProof/>
                <w:webHidden/>
              </w:rPr>
            </w:r>
            <w:r w:rsidR="005B229B">
              <w:rPr>
                <w:noProof/>
                <w:webHidden/>
              </w:rPr>
              <w:fldChar w:fldCharType="separate"/>
            </w:r>
            <w:r w:rsidR="005B229B">
              <w:rPr>
                <w:noProof/>
                <w:webHidden/>
              </w:rPr>
              <w:t>8</w:t>
            </w:r>
            <w:r w:rsidR="005B229B">
              <w:rPr>
                <w:noProof/>
                <w:webHidden/>
              </w:rPr>
              <w:fldChar w:fldCharType="end"/>
            </w:r>
          </w:hyperlink>
        </w:p>
        <w:p w14:paraId="6E90D9D7" w14:textId="343DA799" w:rsidR="005B229B" w:rsidRDefault="00CD5B2B">
          <w:pPr>
            <w:pStyle w:val="TM1"/>
            <w:tabs>
              <w:tab w:val="left" w:pos="1440"/>
            </w:tabs>
            <w:rPr>
              <w:rFonts w:asciiTheme="minorHAnsi" w:eastAsiaTheme="minorEastAsia" w:hAnsiTheme="minorHAnsi" w:cstheme="minorBidi"/>
              <w:b w:val="0"/>
              <w:caps w:val="0"/>
              <w:noProof/>
              <w:sz w:val="22"/>
              <w:szCs w:val="22"/>
            </w:rPr>
          </w:pPr>
          <w:hyperlink w:anchor="_Toc202797658" w:history="1">
            <w:r w:rsidR="005B229B" w:rsidRPr="006A33D4">
              <w:rPr>
                <w:rStyle w:val="Lienhypertexte"/>
                <w:rFonts w:ascii="Arial" w:hAnsi="Arial"/>
                <w:bCs/>
                <w:noProof/>
                <w:snapToGrid w:val="0"/>
              </w:rPr>
              <w:t>ARTICLE 2.</w:t>
            </w:r>
            <w:r w:rsidR="005B229B">
              <w:rPr>
                <w:rFonts w:asciiTheme="minorHAnsi" w:eastAsiaTheme="minorEastAsia" w:hAnsiTheme="minorHAnsi" w:cstheme="minorBidi"/>
                <w:b w:val="0"/>
                <w:caps w:val="0"/>
                <w:noProof/>
                <w:sz w:val="22"/>
                <w:szCs w:val="22"/>
              </w:rPr>
              <w:tab/>
            </w:r>
            <w:r w:rsidR="005B229B" w:rsidRPr="006A33D4">
              <w:rPr>
                <w:rStyle w:val="Lienhypertexte"/>
                <w:rFonts w:ascii="Arial" w:hAnsi="Arial" w:cs="Arial"/>
                <w:bCs/>
                <w:noProof/>
                <w:snapToGrid w:val="0"/>
              </w:rPr>
              <w:t>PRESENTATION DE LA PRESTATION DE NETTOYAGE DES LOCAUX ET DE LA VITRERIE ET FOURNITURE DE PRODUITS D’HYGIENE DE LA CPAM DE LOIRE-ATLANTIQUE (LOT 1)</w:t>
            </w:r>
            <w:r w:rsidR="005B229B">
              <w:rPr>
                <w:noProof/>
                <w:webHidden/>
              </w:rPr>
              <w:tab/>
            </w:r>
            <w:r w:rsidR="005B229B">
              <w:rPr>
                <w:noProof/>
                <w:webHidden/>
              </w:rPr>
              <w:fldChar w:fldCharType="begin"/>
            </w:r>
            <w:r w:rsidR="005B229B">
              <w:rPr>
                <w:noProof/>
                <w:webHidden/>
              </w:rPr>
              <w:instrText xml:space="preserve"> PAGEREF _Toc202797658 \h </w:instrText>
            </w:r>
            <w:r w:rsidR="005B229B">
              <w:rPr>
                <w:noProof/>
                <w:webHidden/>
              </w:rPr>
            </w:r>
            <w:r w:rsidR="005B229B">
              <w:rPr>
                <w:noProof/>
                <w:webHidden/>
              </w:rPr>
              <w:fldChar w:fldCharType="separate"/>
            </w:r>
            <w:r w:rsidR="005B229B">
              <w:rPr>
                <w:noProof/>
                <w:webHidden/>
              </w:rPr>
              <w:t>9</w:t>
            </w:r>
            <w:r w:rsidR="005B229B">
              <w:rPr>
                <w:noProof/>
                <w:webHidden/>
              </w:rPr>
              <w:fldChar w:fldCharType="end"/>
            </w:r>
          </w:hyperlink>
        </w:p>
        <w:p w14:paraId="46021207" w14:textId="40AF480E" w:rsidR="005B229B" w:rsidRDefault="00CD5B2B">
          <w:pPr>
            <w:pStyle w:val="TM2"/>
            <w:tabs>
              <w:tab w:val="left" w:pos="960"/>
            </w:tabs>
            <w:rPr>
              <w:rFonts w:asciiTheme="minorHAnsi" w:eastAsiaTheme="minorEastAsia" w:hAnsiTheme="minorHAnsi" w:cstheme="minorBidi"/>
              <w:smallCaps w:val="0"/>
              <w:noProof/>
              <w:sz w:val="22"/>
              <w:szCs w:val="22"/>
            </w:rPr>
          </w:pPr>
          <w:hyperlink w:anchor="_Toc202797659" w:history="1">
            <w:r w:rsidR="005B229B" w:rsidRPr="006A33D4">
              <w:rPr>
                <w:rStyle w:val="Lienhypertexte"/>
                <w:rFonts w:eastAsiaTheme="minorHAnsi"/>
                <w:noProof/>
                <w:lang w:eastAsia="en-US"/>
              </w:rPr>
              <w:t>2.1.</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Lieux d’exécution des prestations</w:t>
            </w:r>
            <w:r w:rsidR="005B229B">
              <w:rPr>
                <w:noProof/>
                <w:webHidden/>
              </w:rPr>
              <w:tab/>
            </w:r>
            <w:r w:rsidR="005B229B">
              <w:rPr>
                <w:noProof/>
                <w:webHidden/>
              </w:rPr>
              <w:fldChar w:fldCharType="begin"/>
            </w:r>
            <w:r w:rsidR="005B229B">
              <w:rPr>
                <w:noProof/>
                <w:webHidden/>
              </w:rPr>
              <w:instrText xml:space="preserve"> PAGEREF _Toc202797659 \h </w:instrText>
            </w:r>
            <w:r w:rsidR="005B229B">
              <w:rPr>
                <w:noProof/>
                <w:webHidden/>
              </w:rPr>
            </w:r>
            <w:r w:rsidR="005B229B">
              <w:rPr>
                <w:noProof/>
                <w:webHidden/>
              </w:rPr>
              <w:fldChar w:fldCharType="separate"/>
            </w:r>
            <w:r w:rsidR="005B229B">
              <w:rPr>
                <w:noProof/>
                <w:webHidden/>
              </w:rPr>
              <w:t>9</w:t>
            </w:r>
            <w:r w:rsidR="005B229B">
              <w:rPr>
                <w:noProof/>
                <w:webHidden/>
              </w:rPr>
              <w:fldChar w:fldCharType="end"/>
            </w:r>
          </w:hyperlink>
        </w:p>
        <w:p w14:paraId="587A795F" w14:textId="629AF9B2" w:rsidR="005B229B" w:rsidRDefault="00CD5B2B">
          <w:pPr>
            <w:pStyle w:val="TM2"/>
            <w:tabs>
              <w:tab w:val="left" w:pos="960"/>
            </w:tabs>
            <w:rPr>
              <w:rFonts w:asciiTheme="minorHAnsi" w:eastAsiaTheme="minorEastAsia" w:hAnsiTheme="minorHAnsi" w:cstheme="minorBidi"/>
              <w:smallCaps w:val="0"/>
              <w:noProof/>
              <w:sz w:val="22"/>
              <w:szCs w:val="22"/>
            </w:rPr>
          </w:pPr>
          <w:hyperlink w:anchor="_Toc202797660" w:history="1">
            <w:r w:rsidR="005B229B" w:rsidRPr="006A33D4">
              <w:rPr>
                <w:rStyle w:val="Lienhypertexte"/>
                <w:rFonts w:eastAsiaTheme="minorHAnsi"/>
                <w:noProof/>
                <w:lang w:eastAsia="en-US"/>
              </w:rPr>
              <w:t>2.2.</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Périmètre du marché</w:t>
            </w:r>
            <w:r w:rsidR="005B229B">
              <w:rPr>
                <w:noProof/>
                <w:webHidden/>
              </w:rPr>
              <w:tab/>
            </w:r>
            <w:r w:rsidR="005B229B">
              <w:rPr>
                <w:noProof/>
                <w:webHidden/>
              </w:rPr>
              <w:fldChar w:fldCharType="begin"/>
            </w:r>
            <w:r w:rsidR="005B229B">
              <w:rPr>
                <w:noProof/>
                <w:webHidden/>
              </w:rPr>
              <w:instrText xml:space="preserve"> PAGEREF _Toc202797660 \h </w:instrText>
            </w:r>
            <w:r w:rsidR="005B229B">
              <w:rPr>
                <w:noProof/>
                <w:webHidden/>
              </w:rPr>
            </w:r>
            <w:r w:rsidR="005B229B">
              <w:rPr>
                <w:noProof/>
                <w:webHidden/>
              </w:rPr>
              <w:fldChar w:fldCharType="separate"/>
            </w:r>
            <w:r w:rsidR="005B229B">
              <w:rPr>
                <w:noProof/>
                <w:webHidden/>
              </w:rPr>
              <w:t>9</w:t>
            </w:r>
            <w:r w:rsidR="005B229B">
              <w:rPr>
                <w:noProof/>
                <w:webHidden/>
              </w:rPr>
              <w:fldChar w:fldCharType="end"/>
            </w:r>
          </w:hyperlink>
        </w:p>
        <w:p w14:paraId="6D8F21C0" w14:textId="63244574" w:rsidR="005B229B" w:rsidRDefault="00CD5B2B">
          <w:pPr>
            <w:pStyle w:val="TM2"/>
            <w:tabs>
              <w:tab w:val="left" w:pos="960"/>
            </w:tabs>
            <w:rPr>
              <w:rFonts w:asciiTheme="minorHAnsi" w:eastAsiaTheme="minorEastAsia" w:hAnsiTheme="minorHAnsi" w:cstheme="minorBidi"/>
              <w:smallCaps w:val="0"/>
              <w:noProof/>
              <w:sz w:val="22"/>
              <w:szCs w:val="22"/>
            </w:rPr>
          </w:pPr>
          <w:hyperlink w:anchor="_Toc202797661" w:history="1">
            <w:r w:rsidR="005B229B" w:rsidRPr="006A33D4">
              <w:rPr>
                <w:rStyle w:val="Lienhypertexte"/>
                <w:rFonts w:eastAsiaTheme="minorHAnsi"/>
                <w:noProof/>
                <w:lang w:eastAsia="en-US"/>
              </w:rPr>
              <w:t>2.3.</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Description des bâtiments et horaires d’ouverture</w:t>
            </w:r>
            <w:r w:rsidR="005B229B">
              <w:rPr>
                <w:noProof/>
                <w:webHidden/>
              </w:rPr>
              <w:tab/>
            </w:r>
            <w:r w:rsidR="005B229B">
              <w:rPr>
                <w:noProof/>
                <w:webHidden/>
              </w:rPr>
              <w:fldChar w:fldCharType="begin"/>
            </w:r>
            <w:r w:rsidR="005B229B">
              <w:rPr>
                <w:noProof/>
                <w:webHidden/>
              </w:rPr>
              <w:instrText xml:space="preserve"> PAGEREF _Toc202797661 \h </w:instrText>
            </w:r>
            <w:r w:rsidR="005B229B">
              <w:rPr>
                <w:noProof/>
                <w:webHidden/>
              </w:rPr>
            </w:r>
            <w:r w:rsidR="005B229B">
              <w:rPr>
                <w:noProof/>
                <w:webHidden/>
              </w:rPr>
              <w:fldChar w:fldCharType="separate"/>
            </w:r>
            <w:r w:rsidR="005B229B">
              <w:rPr>
                <w:noProof/>
                <w:webHidden/>
              </w:rPr>
              <w:t>9</w:t>
            </w:r>
            <w:r w:rsidR="005B229B">
              <w:rPr>
                <w:noProof/>
                <w:webHidden/>
              </w:rPr>
              <w:fldChar w:fldCharType="end"/>
            </w:r>
          </w:hyperlink>
        </w:p>
        <w:p w14:paraId="270EC6B3" w14:textId="2E909310" w:rsidR="005B229B" w:rsidRDefault="00CD5B2B">
          <w:pPr>
            <w:pStyle w:val="TM2"/>
            <w:tabs>
              <w:tab w:val="left" w:pos="960"/>
            </w:tabs>
            <w:rPr>
              <w:rFonts w:asciiTheme="minorHAnsi" w:eastAsiaTheme="minorEastAsia" w:hAnsiTheme="minorHAnsi" w:cstheme="minorBidi"/>
              <w:smallCaps w:val="0"/>
              <w:noProof/>
              <w:sz w:val="22"/>
              <w:szCs w:val="22"/>
            </w:rPr>
          </w:pPr>
          <w:hyperlink w:anchor="_Toc202797662" w:history="1">
            <w:r w:rsidR="005B229B" w:rsidRPr="006A33D4">
              <w:rPr>
                <w:rStyle w:val="Lienhypertexte"/>
                <w:rFonts w:eastAsiaTheme="minorHAnsi"/>
                <w:noProof/>
                <w:lang w:eastAsia="en-US"/>
              </w:rPr>
              <w:t>2.3.1.</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Siège social Nantes - Beaulieu</w:t>
            </w:r>
            <w:r w:rsidR="005B229B">
              <w:rPr>
                <w:noProof/>
                <w:webHidden/>
              </w:rPr>
              <w:tab/>
            </w:r>
            <w:r w:rsidR="005B229B">
              <w:rPr>
                <w:noProof/>
                <w:webHidden/>
              </w:rPr>
              <w:fldChar w:fldCharType="begin"/>
            </w:r>
            <w:r w:rsidR="005B229B">
              <w:rPr>
                <w:noProof/>
                <w:webHidden/>
              </w:rPr>
              <w:instrText xml:space="preserve"> PAGEREF _Toc202797662 \h </w:instrText>
            </w:r>
            <w:r w:rsidR="005B229B">
              <w:rPr>
                <w:noProof/>
                <w:webHidden/>
              </w:rPr>
            </w:r>
            <w:r w:rsidR="005B229B">
              <w:rPr>
                <w:noProof/>
                <w:webHidden/>
              </w:rPr>
              <w:fldChar w:fldCharType="separate"/>
            </w:r>
            <w:r w:rsidR="005B229B">
              <w:rPr>
                <w:noProof/>
                <w:webHidden/>
              </w:rPr>
              <w:t>9</w:t>
            </w:r>
            <w:r w:rsidR="005B229B">
              <w:rPr>
                <w:noProof/>
                <w:webHidden/>
              </w:rPr>
              <w:fldChar w:fldCharType="end"/>
            </w:r>
          </w:hyperlink>
        </w:p>
        <w:p w14:paraId="7CE995EB" w14:textId="3658F463" w:rsidR="005B229B" w:rsidRDefault="00CD5B2B">
          <w:pPr>
            <w:pStyle w:val="TM2"/>
            <w:tabs>
              <w:tab w:val="left" w:pos="960"/>
            </w:tabs>
            <w:rPr>
              <w:rFonts w:asciiTheme="minorHAnsi" w:eastAsiaTheme="minorEastAsia" w:hAnsiTheme="minorHAnsi" w:cstheme="minorBidi"/>
              <w:smallCaps w:val="0"/>
              <w:noProof/>
              <w:sz w:val="22"/>
              <w:szCs w:val="22"/>
            </w:rPr>
          </w:pPr>
          <w:hyperlink w:anchor="_Toc202797663" w:history="1">
            <w:r w:rsidR="005B229B" w:rsidRPr="006A33D4">
              <w:rPr>
                <w:rStyle w:val="Lienhypertexte"/>
                <w:rFonts w:eastAsiaTheme="minorHAnsi"/>
                <w:noProof/>
                <w:lang w:eastAsia="en-US"/>
              </w:rPr>
              <w:t>2.3.2.</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Centre administratif de Saint-Nazaire</w:t>
            </w:r>
            <w:r w:rsidR="005B229B">
              <w:rPr>
                <w:noProof/>
                <w:webHidden/>
              </w:rPr>
              <w:tab/>
            </w:r>
            <w:r w:rsidR="005B229B">
              <w:rPr>
                <w:noProof/>
                <w:webHidden/>
              </w:rPr>
              <w:fldChar w:fldCharType="begin"/>
            </w:r>
            <w:r w:rsidR="005B229B">
              <w:rPr>
                <w:noProof/>
                <w:webHidden/>
              </w:rPr>
              <w:instrText xml:space="preserve"> PAGEREF _Toc202797663 \h </w:instrText>
            </w:r>
            <w:r w:rsidR="005B229B">
              <w:rPr>
                <w:noProof/>
                <w:webHidden/>
              </w:rPr>
            </w:r>
            <w:r w:rsidR="005B229B">
              <w:rPr>
                <w:noProof/>
                <w:webHidden/>
              </w:rPr>
              <w:fldChar w:fldCharType="separate"/>
            </w:r>
            <w:r w:rsidR="005B229B">
              <w:rPr>
                <w:noProof/>
                <w:webHidden/>
              </w:rPr>
              <w:t>10</w:t>
            </w:r>
            <w:r w:rsidR="005B229B">
              <w:rPr>
                <w:noProof/>
                <w:webHidden/>
              </w:rPr>
              <w:fldChar w:fldCharType="end"/>
            </w:r>
          </w:hyperlink>
        </w:p>
        <w:p w14:paraId="282950DC" w14:textId="63947809" w:rsidR="005B229B" w:rsidRDefault="00CD5B2B">
          <w:pPr>
            <w:pStyle w:val="TM2"/>
            <w:tabs>
              <w:tab w:val="left" w:pos="960"/>
            </w:tabs>
            <w:rPr>
              <w:rFonts w:asciiTheme="minorHAnsi" w:eastAsiaTheme="minorEastAsia" w:hAnsiTheme="minorHAnsi" w:cstheme="minorBidi"/>
              <w:smallCaps w:val="0"/>
              <w:noProof/>
              <w:sz w:val="22"/>
              <w:szCs w:val="22"/>
            </w:rPr>
          </w:pPr>
          <w:hyperlink w:anchor="_Toc202797664" w:history="1">
            <w:r w:rsidR="005B229B" w:rsidRPr="006A33D4">
              <w:rPr>
                <w:rStyle w:val="Lienhypertexte"/>
                <w:rFonts w:eastAsiaTheme="minorHAnsi"/>
                <w:noProof/>
                <w:lang w:eastAsia="en-US"/>
              </w:rPr>
              <w:t>2.3.3.</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Centre d’examens de santé de Saint-Nazaire</w:t>
            </w:r>
            <w:r w:rsidR="005B229B">
              <w:rPr>
                <w:noProof/>
                <w:webHidden/>
              </w:rPr>
              <w:tab/>
            </w:r>
            <w:r w:rsidR="005B229B">
              <w:rPr>
                <w:noProof/>
                <w:webHidden/>
              </w:rPr>
              <w:fldChar w:fldCharType="begin"/>
            </w:r>
            <w:r w:rsidR="005B229B">
              <w:rPr>
                <w:noProof/>
                <w:webHidden/>
              </w:rPr>
              <w:instrText xml:space="preserve"> PAGEREF _Toc202797664 \h </w:instrText>
            </w:r>
            <w:r w:rsidR="005B229B">
              <w:rPr>
                <w:noProof/>
                <w:webHidden/>
              </w:rPr>
            </w:r>
            <w:r w:rsidR="005B229B">
              <w:rPr>
                <w:noProof/>
                <w:webHidden/>
              </w:rPr>
              <w:fldChar w:fldCharType="separate"/>
            </w:r>
            <w:r w:rsidR="005B229B">
              <w:rPr>
                <w:noProof/>
                <w:webHidden/>
              </w:rPr>
              <w:t>10</w:t>
            </w:r>
            <w:r w:rsidR="005B229B">
              <w:rPr>
                <w:noProof/>
                <w:webHidden/>
              </w:rPr>
              <w:fldChar w:fldCharType="end"/>
            </w:r>
          </w:hyperlink>
        </w:p>
        <w:p w14:paraId="540FBE65" w14:textId="369E793E" w:rsidR="005B229B" w:rsidRDefault="00CD5B2B">
          <w:pPr>
            <w:pStyle w:val="TM2"/>
            <w:tabs>
              <w:tab w:val="left" w:pos="960"/>
            </w:tabs>
            <w:rPr>
              <w:rFonts w:asciiTheme="minorHAnsi" w:eastAsiaTheme="minorEastAsia" w:hAnsiTheme="minorHAnsi" w:cstheme="minorBidi"/>
              <w:smallCaps w:val="0"/>
              <w:noProof/>
              <w:sz w:val="22"/>
              <w:szCs w:val="22"/>
            </w:rPr>
          </w:pPr>
          <w:hyperlink w:anchor="_Toc202797665" w:history="1">
            <w:r w:rsidR="005B229B" w:rsidRPr="006A33D4">
              <w:rPr>
                <w:rStyle w:val="Lienhypertexte"/>
                <w:rFonts w:eastAsiaTheme="minorHAnsi"/>
                <w:noProof/>
                <w:lang w:eastAsia="en-US"/>
              </w:rPr>
              <w:t>2.3.4.</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Centre d’examens de santé de Nantes-Bretagne</w:t>
            </w:r>
            <w:r w:rsidR="005B229B">
              <w:rPr>
                <w:noProof/>
                <w:webHidden/>
              </w:rPr>
              <w:tab/>
            </w:r>
            <w:r w:rsidR="005B229B">
              <w:rPr>
                <w:noProof/>
                <w:webHidden/>
              </w:rPr>
              <w:fldChar w:fldCharType="begin"/>
            </w:r>
            <w:r w:rsidR="005B229B">
              <w:rPr>
                <w:noProof/>
                <w:webHidden/>
              </w:rPr>
              <w:instrText xml:space="preserve"> PAGEREF _Toc202797665 \h </w:instrText>
            </w:r>
            <w:r w:rsidR="005B229B">
              <w:rPr>
                <w:noProof/>
                <w:webHidden/>
              </w:rPr>
            </w:r>
            <w:r w:rsidR="005B229B">
              <w:rPr>
                <w:noProof/>
                <w:webHidden/>
              </w:rPr>
              <w:fldChar w:fldCharType="separate"/>
            </w:r>
            <w:r w:rsidR="005B229B">
              <w:rPr>
                <w:noProof/>
                <w:webHidden/>
              </w:rPr>
              <w:t>10</w:t>
            </w:r>
            <w:r w:rsidR="005B229B">
              <w:rPr>
                <w:noProof/>
                <w:webHidden/>
              </w:rPr>
              <w:fldChar w:fldCharType="end"/>
            </w:r>
          </w:hyperlink>
        </w:p>
        <w:p w14:paraId="7B08048D" w14:textId="34629FEE" w:rsidR="005B229B" w:rsidRDefault="00CD5B2B">
          <w:pPr>
            <w:pStyle w:val="TM2"/>
            <w:tabs>
              <w:tab w:val="left" w:pos="960"/>
            </w:tabs>
            <w:rPr>
              <w:rFonts w:asciiTheme="minorHAnsi" w:eastAsiaTheme="minorEastAsia" w:hAnsiTheme="minorHAnsi" w:cstheme="minorBidi"/>
              <w:smallCaps w:val="0"/>
              <w:noProof/>
              <w:sz w:val="22"/>
              <w:szCs w:val="22"/>
            </w:rPr>
          </w:pPr>
          <w:hyperlink w:anchor="_Toc202797666" w:history="1">
            <w:r w:rsidR="005B229B" w:rsidRPr="006A33D4">
              <w:rPr>
                <w:rStyle w:val="Lienhypertexte"/>
                <w:rFonts w:eastAsiaTheme="minorHAnsi"/>
                <w:noProof/>
                <w:lang w:eastAsia="en-US"/>
              </w:rPr>
              <w:t>2.3.5.</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Accueil de Nantes-Bretagne</w:t>
            </w:r>
            <w:r w:rsidR="005B229B">
              <w:rPr>
                <w:noProof/>
                <w:webHidden/>
              </w:rPr>
              <w:tab/>
            </w:r>
            <w:r w:rsidR="005B229B">
              <w:rPr>
                <w:noProof/>
                <w:webHidden/>
              </w:rPr>
              <w:fldChar w:fldCharType="begin"/>
            </w:r>
            <w:r w:rsidR="005B229B">
              <w:rPr>
                <w:noProof/>
                <w:webHidden/>
              </w:rPr>
              <w:instrText xml:space="preserve"> PAGEREF _Toc202797666 \h </w:instrText>
            </w:r>
            <w:r w:rsidR="005B229B">
              <w:rPr>
                <w:noProof/>
                <w:webHidden/>
              </w:rPr>
            </w:r>
            <w:r w:rsidR="005B229B">
              <w:rPr>
                <w:noProof/>
                <w:webHidden/>
              </w:rPr>
              <w:fldChar w:fldCharType="separate"/>
            </w:r>
            <w:r w:rsidR="005B229B">
              <w:rPr>
                <w:noProof/>
                <w:webHidden/>
              </w:rPr>
              <w:t>11</w:t>
            </w:r>
            <w:r w:rsidR="005B229B">
              <w:rPr>
                <w:noProof/>
                <w:webHidden/>
              </w:rPr>
              <w:fldChar w:fldCharType="end"/>
            </w:r>
          </w:hyperlink>
        </w:p>
        <w:p w14:paraId="7DA38995" w14:textId="5EEBF3FC" w:rsidR="005B229B" w:rsidRDefault="00CD5B2B">
          <w:pPr>
            <w:pStyle w:val="TM2"/>
            <w:tabs>
              <w:tab w:val="left" w:pos="960"/>
            </w:tabs>
            <w:rPr>
              <w:rFonts w:asciiTheme="minorHAnsi" w:eastAsiaTheme="minorEastAsia" w:hAnsiTheme="minorHAnsi" w:cstheme="minorBidi"/>
              <w:smallCaps w:val="0"/>
              <w:noProof/>
              <w:sz w:val="22"/>
              <w:szCs w:val="22"/>
            </w:rPr>
          </w:pPr>
          <w:hyperlink w:anchor="_Toc202797667" w:history="1">
            <w:r w:rsidR="005B229B" w:rsidRPr="006A33D4">
              <w:rPr>
                <w:rStyle w:val="Lienhypertexte"/>
                <w:rFonts w:eastAsiaTheme="minorHAnsi"/>
                <w:noProof/>
                <w:lang w:eastAsia="en-US"/>
              </w:rPr>
              <w:t>2.3.6.</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Agence de Nantes – La Boissière</w:t>
            </w:r>
            <w:r w:rsidR="005B229B">
              <w:rPr>
                <w:noProof/>
                <w:webHidden/>
              </w:rPr>
              <w:tab/>
            </w:r>
            <w:r w:rsidR="005B229B">
              <w:rPr>
                <w:noProof/>
                <w:webHidden/>
              </w:rPr>
              <w:fldChar w:fldCharType="begin"/>
            </w:r>
            <w:r w:rsidR="005B229B">
              <w:rPr>
                <w:noProof/>
                <w:webHidden/>
              </w:rPr>
              <w:instrText xml:space="preserve"> PAGEREF _Toc202797667 \h </w:instrText>
            </w:r>
            <w:r w:rsidR="005B229B">
              <w:rPr>
                <w:noProof/>
                <w:webHidden/>
              </w:rPr>
            </w:r>
            <w:r w:rsidR="005B229B">
              <w:rPr>
                <w:noProof/>
                <w:webHidden/>
              </w:rPr>
              <w:fldChar w:fldCharType="separate"/>
            </w:r>
            <w:r w:rsidR="005B229B">
              <w:rPr>
                <w:noProof/>
                <w:webHidden/>
              </w:rPr>
              <w:t>11</w:t>
            </w:r>
            <w:r w:rsidR="005B229B">
              <w:rPr>
                <w:noProof/>
                <w:webHidden/>
              </w:rPr>
              <w:fldChar w:fldCharType="end"/>
            </w:r>
          </w:hyperlink>
        </w:p>
        <w:p w14:paraId="05E21CC8" w14:textId="1DFCB92D" w:rsidR="005B229B" w:rsidRDefault="00CD5B2B">
          <w:pPr>
            <w:pStyle w:val="TM2"/>
            <w:tabs>
              <w:tab w:val="left" w:pos="960"/>
            </w:tabs>
            <w:rPr>
              <w:rFonts w:asciiTheme="minorHAnsi" w:eastAsiaTheme="minorEastAsia" w:hAnsiTheme="minorHAnsi" w:cstheme="minorBidi"/>
              <w:smallCaps w:val="0"/>
              <w:noProof/>
              <w:sz w:val="22"/>
              <w:szCs w:val="22"/>
            </w:rPr>
          </w:pPr>
          <w:hyperlink w:anchor="_Toc202797668" w:history="1">
            <w:r w:rsidR="005B229B" w:rsidRPr="006A33D4">
              <w:rPr>
                <w:rStyle w:val="Lienhypertexte"/>
                <w:rFonts w:eastAsiaTheme="minorHAnsi"/>
                <w:noProof/>
                <w:lang w:eastAsia="en-US"/>
              </w:rPr>
              <w:t>2.3.7.</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Agence de Rezé</w:t>
            </w:r>
            <w:r w:rsidR="005B229B">
              <w:rPr>
                <w:noProof/>
                <w:webHidden/>
              </w:rPr>
              <w:tab/>
            </w:r>
            <w:r w:rsidR="005B229B">
              <w:rPr>
                <w:noProof/>
                <w:webHidden/>
              </w:rPr>
              <w:fldChar w:fldCharType="begin"/>
            </w:r>
            <w:r w:rsidR="005B229B">
              <w:rPr>
                <w:noProof/>
                <w:webHidden/>
              </w:rPr>
              <w:instrText xml:space="preserve"> PAGEREF _Toc202797668 \h </w:instrText>
            </w:r>
            <w:r w:rsidR="005B229B">
              <w:rPr>
                <w:noProof/>
                <w:webHidden/>
              </w:rPr>
            </w:r>
            <w:r w:rsidR="005B229B">
              <w:rPr>
                <w:noProof/>
                <w:webHidden/>
              </w:rPr>
              <w:fldChar w:fldCharType="separate"/>
            </w:r>
            <w:r w:rsidR="005B229B">
              <w:rPr>
                <w:noProof/>
                <w:webHidden/>
              </w:rPr>
              <w:t>11</w:t>
            </w:r>
            <w:r w:rsidR="005B229B">
              <w:rPr>
                <w:noProof/>
                <w:webHidden/>
              </w:rPr>
              <w:fldChar w:fldCharType="end"/>
            </w:r>
          </w:hyperlink>
        </w:p>
        <w:p w14:paraId="4E76DDAD" w14:textId="39000E7A" w:rsidR="005B229B" w:rsidRDefault="00CD5B2B">
          <w:pPr>
            <w:pStyle w:val="TM2"/>
            <w:tabs>
              <w:tab w:val="left" w:pos="960"/>
            </w:tabs>
            <w:rPr>
              <w:rFonts w:asciiTheme="minorHAnsi" w:eastAsiaTheme="minorEastAsia" w:hAnsiTheme="minorHAnsi" w:cstheme="minorBidi"/>
              <w:smallCaps w:val="0"/>
              <w:noProof/>
              <w:sz w:val="22"/>
              <w:szCs w:val="22"/>
            </w:rPr>
          </w:pPr>
          <w:hyperlink w:anchor="_Toc202797669" w:history="1">
            <w:r w:rsidR="005B229B" w:rsidRPr="006A33D4">
              <w:rPr>
                <w:rStyle w:val="Lienhypertexte"/>
                <w:rFonts w:eastAsiaTheme="minorHAnsi"/>
                <w:noProof/>
                <w:lang w:eastAsia="en-US"/>
              </w:rPr>
              <w:t>2.3.8.</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Agence de Machecoul</w:t>
            </w:r>
            <w:r w:rsidR="005B229B">
              <w:rPr>
                <w:noProof/>
                <w:webHidden/>
              </w:rPr>
              <w:tab/>
            </w:r>
            <w:r w:rsidR="005B229B">
              <w:rPr>
                <w:noProof/>
                <w:webHidden/>
              </w:rPr>
              <w:fldChar w:fldCharType="begin"/>
            </w:r>
            <w:r w:rsidR="005B229B">
              <w:rPr>
                <w:noProof/>
                <w:webHidden/>
              </w:rPr>
              <w:instrText xml:space="preserve"> PAGEREF _Toc202797669 \h </w:instrText>
            </w:r>
            <w:r w:rsidR="005B229B">
              <w:rPr>
                <w:noProof/>
                <w:webHidden/>
              </w:rPr>
            </w:r>
            <w:r w:rsidR="005B229B">
              <w:rPr>
                <w:noProof/>
                <w:webHidden/>
              </w:rPr>
              <w:fldChar w:fldCharType="separate"/>
            </w:r>
            <w:r w:rsidR="005B229B">
              <w:rPr>
                <w:noProof/>
                <w:webHidden/>
              </w:rPr>
              <w:t>11</w:t>
            </w:r>
            <w:r w:rsidR="005B229B">
              <w:rPr>
                <w:noProof/>
                <w:webHidden/>
              </w:rPr>
              <w:fldChar w:fldCharType="end"/>
            </w:r>
          </w:hyperlink>
        </w:p>
        <w:p w14:paraId="41231874" w14:textId="1B6BEC39" w:rsidR="005B229B" w:rsidRDefault="00CD5B2B">
          <w:pPr>
            <w:pStyle w:val="TM2"/>
            <w:tabs>
              <w:tab w:val="left" w:pos="960"/>
            </w:tabs>
            <w:rPr>
              <w:rFonts w:asciiTheme="minorHAnsi" w:eastAsiaTheme="minorEastAsia" w:hAnsiTheme="minorHAnsi" w:cstheme="minorBidi"/>
              <w:smallCaps w:val="0"/>
              <w:noProof/>
              <w:sz w:val="22"/>
              <w:szCs w:val="22"/>
            </w:rPr>
          </w:pPr>
          <w:hyperlink w:anchor="_Toc202797670" w:history="1">
            <w:r w:rsidR="005B229B" w:rsidRPr="006A33D4">
              <w:rPr>
                <w:rStyle w:val="Lienhypertexte"/>
                <w:rFonts w:eastAsiaTheme="minorHAnsi"/>
                <w:noProof/>
                <w:lang w:eastAsia="en-US"/>
              </w:rPr>
              <w:t>2.4.</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Surfaces des locaux</w:t>
            </w:r>
            <w:r w:rsidR="005B229B">
              <w:rPr>
                <w:noProof/>
                <w:webHidden/>
              </w:rPr>
              <w:tab/>
            </w:r>
            <w:r w:rsidR="005B229B">
              <w:rPr>
                <w:noProof/>
                <w:webHidden/>
              </w:rPr>
              <w:fldChar w:fldCharType="begin"/>
            </w:r>
            <w:r w:rsidR="005B229B">
              <w:rPr>
                <w:noProof/>
                <w:webHidden/>
              </w:rPr>
              <w:instrText xml:space="preserve"> PAGEREF _Toc202797670 \h </w:instrText>
            </w:r>
            <w:r w:rsidR="005B229B">
              <w:rPr>
                <w:noProof/>
                <w:webHidden/>
              </w:rPr>
            </w:r>
            <w:r w:rsidR="005B229B">
              <w:rPr>
                <w:noProof/>
                <w:webHidden/>
              </w:rPr>
              <w:fldChar w:fldCharType="separate"/>
            </w:r>
            <w:r w:rsidR="005B229B">
              <w:rPr>
                <w:noProof/>
                <w:webHidden/>
              </w:rPr>
              <w:t>11</w:t>
            </w:r>
            <w:r w:rsidR="005B229B">
              <w:rPr>
                <w:noProof/>
                <w:webHidden/>
              </w:rPr>
              <w:fldChar w:fldCharType="end"/>
            </w:r>
          </w:hyperlink>
        </w:p>
        <w:p w14:paraId="7A6DF57A" w14:textId="462F8C43" w:rsidR="005B229B" w:rsidRDefault="00CD5B2B">
          <w:pPr>
            <w:pStyle w:val="TM2"/>
            <w:tabs>
              <w:tab w:val="left" w:pos="960"/>
            </w:tabs>
            <w:rPr>
              <w:rFonts w:asciiTheme="minorHAnsi" w:eastAsiaTheme="minorEastAsia" w:hAnsiTheme="minorHAnsi" w:cstheme="minorBidi"/>
              <w:smallCaps w:val="0"/>
              <w:noProof/>
              <w:sz w:val="22"/>
              <w:szCs w:val="22"/>
            </w:rPr>
          </w:pPr>
          <w:hyperlink w:anchor="_Toc202797671" w:history="1">
            <w:r w:rsidR="005B229B" w:rsidRPr="006A33D4">
              <w:rPr>
                <w:rStyle w:val="Lienhypertexte"/>
                <w:rFonts w:eastAsiaTheme="minorHAnsi"/>
                <w:noProof/>
                <w:lang w:eastAsia="en-US"/>
              </w:rPr>
              <w:t>2.4.1.</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Les Locaux</w:t>
            </w:r>
            <w:r w:rsidR="005B229B">
              <w:rPr>
                <w:noProof/>
                <w:webHidden/>
              </w:rPr>
              <w:tab/>
            </w:r>
            <w:r w:rsidR="005B229B">
              <w:rPr>
                <w:noProof/>
                <w:webHidden/>
              </w:rPr>
              <w:fldChar w:fldCharType="begin"/>
            </w:r>
            <w:r w:rsidR="005B229B">
              <w:rPr>
                <w:noProof/>
                <w:webHidden/>
              </w:rPr>
              <w:instrText xml:space="preserve"> PAGEREF _Toc202797671 \h </w:instrText>
            </w:r>
            <w:r w:rsidR="005B229B">
              <w:rPr>
                <w:noProof/>
                <w:webHidden/>
              </w:rPr>
            </w:r>
            <w:r w:rsidR="005B229B">
              <w:rPr>
                <w:noProof/>
                <w:webHidden/>
              </w:rPr>
              <w:fldChar w:fldCharType="separate"/>
            </w:r>
            <w:r w:rsidR="005B229B">
              <w:rPr>
                <w:noProof/>
                <w:webHidden/>
              </w:rPr>
              <w:t>11</w:t>
            </w:r>
            <w:r w:rsidR="005B229B">
              <w:rPr>
                <w:noProof/>
                <w:webHidden/>
              </w:rPr>
              <w:fldChar w:fldCharType="end"/>
            </w:r>
          </w:hyperlink>
        </w:p>
        <w:p w14:paraId="676F3344" w14:textId="1F7CE1E1" w:rsidR="005B229B" w:rsidRDefault="00CD5B2B">
          <w:pPr>
            <w:pStyle w:val="TM2"/>
            <w:tabs>
              <w:tab w:val="left" w:pos="960"/>
            </w:tabs>
            <w:rPr>
              <w:rFonts w:asciiTheme="minorHAnsi" w:eastAsiaTheme="minorEastAsia" w:hAnsiTheme="minorHAnsi" w:cstheme="minorBidi"/>
              <w:smallCaps w:val="0"/>
              <w:noProof/>
              <w:sz w:val="22"/>
              <w:szCs w:val="22"/>
            </w:rPr>
          </w:pPr>
          <w:hyperlink w:anchor="_Toc202797672" w:history="1">
            <w:r w:rsidR="005B229B" w:rsidRPr="006A33D4">
              <w:rPr>
                <w:rStyle w:val="Lienhypertexte"/>
                <w:rFonts w:eastAsiaTheme="minorHAnsi"/>
                <w:noProof/>
                <w:lang w:eastAsia="en-US"/>
              </w:rPr>
              <w:t>2.4.2.</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La vitrerie</w:t>
            </w:r>
            <w:r w:rsidR="005B229B">
              <w:rPr>
                <w:noProof/>
                <w:webHidden/>
              </w:rPr>
              <w:tab/>
            </w:r>
            <w:r w:rsidR="005B229B">
              <w:rPr>
                <w:noProof/>
                <w:webHidden/>
              </w:rPr>
              <w:fldChar w:fldCharType="begin"/>
            </w:r>
            <w:r w:rsidR="005B229B">
              <w:rPr>
                <w:noProof/>
                <w:webHidden/>
              </w:rPr>
              <w:instrText xml:space="preserve"> PAGEREF _Toc202797672 \h </w:instrText>
            </w:r>
            <w:r w:rsidR="005B229B">
              <w:rPr>
                <w:noProof/>
                <w:webHidden/>
              </w:rPr>
            </w:r>
            <w:r w:rsidR="005B229B">
              <w:rPr>
                <w:noProof/>
                <w:webHidden/>
              </w:rPr>
              <w:fldChar w:fldCharType="separate"/>
            </w:r>
            <w:r w:rsidR="005B229B">
              <w:rPr>
                <w:noProof/>
                <w:webHidden/>
              </w:rPr>
              <w:t>12</w:t>
            </w:r>
            <w:r w:rsidR="005B229B">
              <w:rPr>
                <w:noProof/>
                <w:webHidden/>
              </w:rPr>
              <w:fldChar w:fldCharType="end"/>
            </w:r>
          </w:hyperlink>
        </w:p>
        <w:p w14:paraId="300EB1EA" w14:textId="07596184" w:rsidR="005B229B" w:rsidRDefault="00CD5B2B">
          <w:pPr>
            <w:pStyle w:val="TM2"/>
            <w:tabs>
              <w:tab w:val="left" w:pos="960"/>
            </w:tabs>
            <w:rPr>
              <w:rFonts w:asciiTheme="minorHAnsi" w:eastAsiaTheme="minorEastAsia" w:hAnsiTheme="minorHAnsi" w:cstheme="minorBidi"/>
              <w:smallCaps w:val="0"/>
              <w:noProof/>
              <w:sz w:val="22"/>
              <w:szCs w:val="22"/>
            </w:rPr>
          </w:pPr>
          <w:hyperlink w:anchor="_Toc202797673" w:history="1">
            <w:r w:rsidR="005B229B" w:rsidRPr="006A33D4">
              <w:rPr>
                <w:rStyle w:val="Lienhypertexte"/>
                <w:rFonts w:eastAsiaTheme="minorHAnsi"/>
                <w:noProof/>
                <w:lang w:eastAsia="en-US"/>
              </w:rPr>
              <w:t>2.5.</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Nettoyage général des bâtiments</w:t>
            </w:r>
            <w:r w:rsidR="005B229B">
              <w:rPr>
                <w:noProof/>
                <w:webHidden/>
              </w:rPr>
              <w:tab/>
            </w:r>
            <w:r w:rsidR="005B229B">
              <w:rPr>
                <w:noProof/>
                <w:webHidden/>
              </w:rPr>
              <w:fldChar w:fldCharType="begin"/>
            </w:r>
            <w:r w:rsidR="005B229B">
              <w:rPr>
                <w:noProof/>
                <w:webHidden/>
              </w:rPr>
              <w:instrText xml:space="preserve"> PAGEREF _Toc202797673 \h </w:instrText>
            </w:r>
            <w:r w:rsidR="005B229B">
              <w:rPr>
                <w:noProof/>
                <w:webHidden/>
              </w:rPr>
            </w:r>
            <w:r w:rsidR="005B229B">
              <w:rPr>
                <w:noProof/>
                <w:webHidden/>
              </w:rPr>
              <w:fldChar w:fldCharType="separate"/>
            </w:r>
            <w:r w:rsidR="005B229B">
              <w:rPr>
                <w:noProof/>
                <w:webHidden/>
              </w:rPr>
              <w:t>12</w:t>
            </w:r>
            <w:r w:rsidR="005B229B">
              <w:rPr>
                <w:noProof/>
                <w:webHidden/>
              </w:rPr>
              <w:fldChar w:fldCharType="end"/>
            </w:r>
          </w:hyperlink>
        </w:p>
        <w:p w14:paraId="3ECC1B4D" w14:textId="7E05AC1A" w:rsidR="005B229B" w:rsidRDefault="00CD5B2B">
          <w:pPr>
            <w:pStyle w:val="TM2"/>
            <w:tabs>
              <w:tab w:val="left" w:pos="960"/>
            </w:tabs>
            <w:rPr>
              <w:rFonts w:asciiTheme="minorHAnsi" w:eastAsiaTheme="minorEastAsia" w:hAnsiTheme="minorHAnsi" w:cstheme="minorBidi"/>
              <w:smallCaps w:val="0"/>
              <w:noProof/>
              <w:sz w:val="22"/>
              <w:szCs w:val="22"/>
            </w:rPr>
          </w:pPr>
          <w:hyperlink w:anchor="_Toc202797674" w:history="1">
            <w:r w:rsidR="005B229B" w:rsidRPr="006A33D4">
              <w:rPr>
                <w:rStyle w:val="Lienhypertexte"/>
                <w:rFonts w:eastAsiaTheme="minorHAnsi"/>
                <w:noProof/>
                <w:lang w:eastAsia="en-US"/>
              </w:rPr>
              <w:t>2.6.</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Nettoyage de la vitrerie des bâtiments</w:t>
            </w:r>
            <w:r w:rsidR="005B229B">
              <w:rPr>
                <w:noProof/>
                <w:webHidden/>
              </w:rPr>
              <w:tab/>
            </w:r>
            <w:r w:rsidR="005B229B">
              <w:rPr>
                <w:noProof/>
                <w:webHidden/>
              </w:rPr>
              <w:fldChar w:fldCharType="begin"/>
            </w:r>
            <w:r w:rsidR="005B229B">
              <w:rPr>
                <w:noProof/>
                <w:webHidden/>
              </w:rPr>
              <w:instrText xml:space="preserve"> PAGEREF _Toc202797674 \h </w:instrText>
            </w:r>
            <w:r w:rsidR="005B229B">
              <w:rPr>
                <w:noProof/>
                <w:webHidden/>
              </w:rPr>
            </w:r>
            <w:r w:rsidR="005B229B">
              <w:rPr>
                <w:noProof/>
                <w:webHidden/>
              </w:rPr>
              <w:fldChar w:fldCharType="separate"/>
            </w:r>
            <w:r w:rsidR="005B229B">
              <w:rPr>
                <w:noProof/>
                <w:webHidden/>
              </w:rPr>
              <w:t>12</w:t>
            </w:r>
            <w:r w:rsidR="005B229B">
              <w:rPr>
                <w:noProof/>
                <w:webHidden/>
              </w:rPr>
              <w:fldChar w:fldCharType="end"/>
            </w:r>
          </w:hyperlink>
        </w:p>
        <w:p w14:paraId="374022C7" w14:textId="234E46E1" w:rsidR="005B229B" w:rsidRDefault="00CD5B2B">
          <w:pPr>
            <w:pStyle w:val="TM2"/>
            <w:tabs>
              <w:tab w:val="left" w:pos="960"/>
            </w:tabs>
            <w:rPr>
              <w:rFonts w:asciiTheme="minorHAnsi" w:eastAsiaTheme="minorEastAsia" w:hAnsiTheme="minorHAnsi" w:cstheme="minorBidi"/>
              <w:smallCaps w:val="0"/>
              <w:noProof/>
              <w:sz w:val="22"/>
              <w:szCs w:val="22"/>
            </w:rPr>
          </w:pPr>
          <w:hyperlink w:anchor="_Toc202797675" w:history="1">
            <w:r w:rsidR="005B229B" w:rsidRPr="006A33D4">
              <w:rPr>
                <w:rStyle w:val="Lienhypertexte"/>
                <w:rFonts w:eastAsiaTheme="minorHAnsi"/>
                <w:noProof/>
                <w:lang w:eastAsia="en-US"/>
              </w:rPr>
              <w:t>2.7.</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Enlèvement des déchets</w:t>
            </w:r>
            <w:r w:rsidR="005B229B">
              <w:rPr>
                <w:noProof/>
                <w:webHidden/>
              </w:rPr>
              <w:tab/>
            </w:r>
            <w:r w:rsidR="005B229B">
              <w:rPr>
                <w:noProof/>
                <w:webHidden/>
              </w:rPr>
              <w:fldChar w:fldCharType="begin"/>
            </w:r>
            <w:r w:rsidR="005B229B">
              <w:rPr>
                <w:noProof/>
                <w:webHidden/>
              </w:rPr>
              <w:instrText xml:space="preserve"> PAGEREF _Toc202797675 \h </w:instrText>
            </w:r>
            <w:r w:rsidR="005B229B">
              <w:rPr>
                <w:noProof/>
                <w:webHidden/>
              </w:rPr>
            </w:r>
            <w:r w:rsidR="005B229B">
              <w:rPr>
                <w:noProof/>
                <w:webHidden/>
              </w:rPr>
              <w:fldChar w:fldCharType="separate"/>
            </w:r>
            <w:r w:rsidR="005B229B">
              <w:rPr>
                <w:noProof/>
                <w:webHidden/>
              </w:rPr>
              <w:t>13</w:t>
            </w:r>
            <w:r w:rsidR="005B229B">
              <w:rPr>
                <w:noProof/>
                <w:webHidden/>
              </w:rPr>
              <w:fldChar w:fldCharType="end"/>
            </w:r>
          </w:hyperlink>
        </w:p>
        <w:p w14:paraId="328302E9" w14:textId="1B980864" w:rsidR="005B229B" w:rsidRDefault="00CD5B2B">
          <w:pPr>
            <w:pStyle w:val="TM2"/>
            <w:tabs>
              <w:tab w:val="left" w:pos="960"/>
            </w:tabs>
            <w:rPr>
              <w:rFonts w:asciiTheme="minorHAnsi" w:eastAsiaTheme="minorEastAsia" w:hAnsiTheme="minorHAnsi" w:cstheme="minorBidi"/>
              <w:smallCaps w:val="0"/>
              <w:noProof/>
              <w:sz w:val="22"/>
              <w:szCs w:val="22"/>
            </w:rPr>
          </w:pPr>
          <w:hyperlink w:anchor="_Toc202797676" w:history="1">
            <w:r w:rsidR="005B229B" w:rsidRPr="006A33D4">
              <w:rPr>
                <w:rStyle w:val="Lienhypertexte"/>
                <w:rFonts w:eastAsiaTheme="minorHAnsi"/>
                <w:noProof/>
                <w:lang w:eastAsia="en-US"/>
              </w:rPr>
              <w:t>2.8.</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Prestations complémentaires</w:t>
            </w:r>
            <w:r w:rsidR="005B229B">
              <w:rPr>
                <w:noProof/>
                <w:webHidden/>
              </w:rPr>
              <w:tab/>
            </w:r>
            <w:r w:rsidR="005B229B">
              <w:rPr>
                <w:noProof/>
                <w:webHidden/>
              </w:rPr>
              <w:fldChar w:fldCharType="begin"/>
            </w:r>
            <w:r w:rsidR="005B229B">
              <w:rPr>
                <w:noProof/>
                <w:webHidden/>
              </w:rPr>
              <w:instrText xml:space="preserve"> PAGEREF _Toc202797676 \h </w:instrText>
            </w:r>
            <w:r w:rsidR="005B229B">
              <w:rPr>
                <w:noProof/>
                <w:webHidden/>
              </w:rPr>
            </w:r>
            <w:r w:rsidR="005B229B">
              <w:rPr>
                <w:noProof/>
                <w:webHidden/>
              </w:rPr>
              <w:fldChar w:fldCharType="separate"/>
            </w:r>
            <w:r w:rsidR="005B229B">
              <w:rPr>
                <w:noProof/>
                <w:webHidden/>
              </w:rPr>
              <w:t>13</w:t>
            </w:r>
            <w:r w:rsidR="005B229B">
              <w:rPr>
                <w:noProof/>
                <w:webHidden/>
              </w:rPr>
              <w:fldChar w:fldCharType="end"/>
            </w:r>
          </w:hyperlink>
        </w:p>
        <w:p w14:paraId="67137D95" w14:textId="7553CAA7" w:rsidR="005B229B" w:rsidRDefault="00CD5B2B">
          <w:pPr>
            <w:pStyle w:val="TM2"/>
            <w:tabs>
              <w:tab w:val="left" w:pos="960"/>
            </w:tabs>
            <w:rPr>
              <w:rFonts w:asciiTheme="minorHAnsi" w:eastAsiaTheme="minorEastAsia" w:hAnsiTheme="minorHAnsi" w:cstheme="minorBidi"/>
              <w:smallCaps w:val="0"/>
              <w:noProof/>
              <w:sz w:val="22"/>
              <w:szCs w:val="22"/>
            </w:rPr>
          </w:pPr>
          <w:hyperlink w:anchor="_Toc202797677" w:history="1">
            <w:r w:rsidR="005B229B" w:rsidRPr="006A33D4">
              <w:rPr>
                <w:rStyle w:val="Lienhypertexte"/>
                <w:rFonts w:eastAsiaTheme="minorHAnsi"/>
                <w:noProof/>
                <w:lang w:eastAsia="en-US"/>
              </w:rPr>
              <w:t>2.9.</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Equipements – produits d’entretien et sanitaires</w:t>
            </w:r>
            <w:r w:rsidR="005B229B">
              <w:rPr>
                <w:noProof/>
                <w:webHidden/>
              </w:rPr>
              <w:tab/>
            </w:r>
            <w:r w:rsidR="005B229B">
              <w:rPr>
                <w:noProof/>
                <w:webHidden/>
              </w:rPr>
              <w:fldChar w:fldCharType="begin"/>
            </w:r>
            <w:r w:rsidR="005B229B">
              <w:rPr>
                <w:noProof/>
                <w:webHidden/>
              </w:rPr>
              <w:instrText xml:space="preserve"> PAGEREF _Toc202797677 \h </w:instrText>
            </w:r>
            <w:r w:rsidR="005B229B">
              <w:rPr>
                <w:noProof/>
                <w:webHidden/>
              </w:rPr>
            </w:r>
            <w:r w:rsidR="005B229B">
              <w:rPr>
                <w:noProof/>
                <w:webHidden/>
              </w:rPr>
              <w:fldChar w:fldCharType="separate"/>
            </w:r>
            <w:r w:rsidR="005B229B">
              <w:rPr>
                <w:noProof/>
                <w:webHidden/>
              </w:rPr>
              <w:t>13</w:t>
            </w:r>
            <w:r w:rsidR="005B229B">
              <w:rPr>
                <w:noProof/>
                <w:webHidden/>
              </w:rPr>
              <w:fldChar w:fldCharType="end"/>
            </w:r>
          </w:hyperlink>
        </w:p>
        <w:p w14:paraId="71C5AE45" w14:textId="7A51844A" w:rsidR="005B229B" w:rsidRDefault="00CD5B2B">
          <w:pPr>
            <w:pStyle w:val="TM2"/>
            <w:tabs>
              <w:tab w:val="left" w:pos="960"/>
            </w:tabs>
            <w:rPr>
              <w:rFonts w:asciiTheme="minorHAnsi" w:eastAsiaTheme="minorEastAsia" w:hAnsiTheme="minorHAnsi" w:cstheme="minorBidi"/>
              <w:smallCaps w:val="0"/>
              <w:noProof/>
              <w:sz w:val="22"/>
              <w:szCs w:val="22"/>
            </w:rPr>
          </w:pPr>
          <w:hyperlink w:anchor="_Toc202797678" w:history="1">
            <w:r w:rsidR="005B229B" w:rsidRPr="006A33D4">
              <w:rPr>
                <w:rStyle w:val="Lienhypertexte"/>
                <w:rFonts w:eastAsiaTheme="minorHAnsi"/>
                <w:noProof/>
                <w:lang w:eastAsia="en-US"/>
              </w:rPr>
              <w:t>2.9.1.</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A la charge du Pouvoir Adjudicateur</w:t>
            </w:r>
            <w:r w:rsidR="005B229B">
              <w:rPr>
                <w:noProof/>
                <w:webHidden/>
              </w:rPr>
              <w:tab/>
            </w:r>
            <w:r w:rsidR="005B229B">
              <w:rPr>
                <w:noProof/>
                <w:webHidden/>
              </w:rPr>
              <w:fldChar w:fldCharType="begin"/>
            </w:r>
            <w:r w:rsidR="005B229B">
              <w:rPr>
                <w:noProof/>
                <w:webHidden/>
              </w:rPr>
              <w:instrText xml:space="preserve"> PAGEREF _Toc202797678 \h </w:instrText>
            </w:r>
            <w:r w:rsidR="005B229B">
              <w:rPr>
                <w:noProof/>
                <w:webHidden/>
              </w:rPr>
            </w:r>
            <w:r w:rsidR="005B229B">
              <w:rPr>
                <w:noProof/>
                <w:webHidden/>
              </w:rPr>
              <w:fldChar w:fldCharType="separate"/>
            </w:r>
            <w:r w:rsidR="005B229B">
              <w:rPr>
                <w:noProof/>
                <w:webHidden/>
              </w:rPr>
              <w:t>13</w:t>
            </w:r>
            <w:r w:rsidR="005B229B">
              <w:rPr>
                <w:noProof/>
                <w:webHidden/>
              </w:rPr>
              <w:fldChar w:fldCharType="end"/>
            </w:r>
          </w:hyperlink>
        </w:p>
        <w:p w14:paraId="47BB718C" w14:textId="33971B5C" w:rsidR="005B229B" w:rsidRDefault="00CD5B2B">
          <w:pPr>
            <w:pStyle w:val="TM2"/>
            <w:tabs>
              <w:tab w:val="left" w:pos="960"/>
            </w:tabs>
            <w:rPr>
              <w:rFonts w:asciiTheme="minorHAnsi" w:eastAsiaTheme="minorEastAsia" w:hAnsiTheme="minorHAnsi" w:cstheme="minorBidi"/>
              <w:smallCaps w:val="0"/>
              <w:noProof/>
              <w:sz w:val="22"/>
              <w:szCs w:val="22"/>
            </w:rPr>
          </w:pPr>
          <w:hyperlink w:anchor="_Toc202797679" w:history="1">
            <w:r w:rsidR="005B229B" w:rsidRPr="006A33D4">
              <w:rPr>
                <w:rStyle w:val="Lienhypertexte"/>
                <w:rFonts w:eastAsiaTheme="minorHAnsi"/>
                <w:noProof/>
                <w:lang w:eastAsia="en-US"/>
              </w:rPr>
              <w:t>2.9.2.</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A la charge du Titulaire</w:t>
            </w:r>
            <w:r w:rsidR="005B229B">
              <w:rPr>
                <w:noProof/>
                <w:webHidden/>
              </w:rPr>
              <w:tab/>
            </w:r>
            <w:r w:rsidR="005B229B">
              <w:rPr>
                <w:noProof/>
                <w:webHidden/>
              </w:rPr>
              <w:fldChar w:fldCharType="begin"/>
            </w:r>
            <w:r w:rsidR="005B229B">
              <w:rPr>
                <w:noProof/>
                <w:webHidden/>
              </w:rPr>
              <w:instrText xml:space="preserve"> PAGEREF _Toc202797679 \h </w:instrText>
            </w:r>
            <w:r w:rsidR="005B229B">
              <w:rPr>
                <w:noProof/>
                <w:webHidden/>
              </w:rPr>
            </w:r>
            <w:r w:rsidR="005B229B">
              <w:rPr>
                <w:noProof/>
                <w:webHidden/>
              </w:rPr>
              <w:fldChar w:fldCharType="separate"/>
            </w:r>
            <w:r w:rsidR="005B229B">
              <w:rPr>
                <w:noProof/>
                <w:webHidden/>
              </w:rPr>
              <w:t>14</w:t>
            </w:r>
            <w:r w:rsidR="005B229B">
              <w:rPr>
                <w:noProof/>
                <w:webHidden/>
              </w:rPr>
              <w:fldChar w:fldCharType="end"/>
            </w:r>
          </w:hyperlink>
        </w:p>
        <w:p w14:paraId="7CFFD1A9" w14:textId="3BB68829" w:rsidR="005B229B" w:rsidRDefault="00CD5B2B">
          <w:pPr>
            <w:pStyle w:val="TM2"/>
            <w:tabs>
              <w:tab w:val="left" w:pos="1200"/>
            </w:tabs>
            <w:rPr>
              <w:rFonts w:asciiTheme="minorHAnsi" w:eastAsiaTheme="minorEastAsia" w:hAnsiTheme="minorHAnsi" w:cstheme="minorBidi"/>
              <w:smallCaps w:val="0"/>
              <w:noProof/>
              <w:sz w:val="22"/>
              <w:szCs w:val="22"/>
            </w:rPr>
          </w:pPr>
          <w:hyperlink w:anchor="_Toc202797680" w:history="1">
            <w:r w:rsidR="005B229B" w:rsidRPr="006A33D4">
              <w:rPr>
                <w:rStyle w:val="Lienhypertexte"/>
                <w:rFonts w:eastAsiaTheme="minorHAnsi"/>
                <w:noProof/>
                <w:lang w:eastAsia="en-US"/>
              </w:rPr>
              <w:t>2.9.2.1.</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Produits de nettoyage</w:t>
            </w:r>
            <w:r w:rsidR="005B229B">
              <w:rPr>
                <w:noProof/>
                <w:webHidden/>
              </w:rPr>
              <w:tab/>
            </w:r>
            <w:r w:rsidR="005B229B">
              <w:rPr>
                <w:noProof/>
                <w:webHidden/>
              </w:rPr>
              <w:fldChar w:fldCharType="begin"/>
            </w:r>
            <w:r w:rsidR="005B229B">
              <w:rPr>
                <w:noProof/>
                <w:webHidden/>
              </w:rPr>
              <w:instrText xml:space="preserve"> PAGEREF _Toc202797680 \h </w:instrText>
            </w:r>
            <w:r w:rsidR="005B229B">
              <w:rPr>
                <w:noProof/>
                <w:webHidden/>
              </w:rPr>
            </w:r>
            <w:r w:rsidR="005B229B">
              <w:rPr>
                <w:noProof/>
                <w:webHidden/>
              </w:rPr>
              <w:fldChar w:fldCharType="separate"/>
            </w:r>
            <w:r w:rsidR="005B229B">
              <w:rPr>
                <w:noProof/>
                <w:webHidden/>
              </w:rPr>
              <w:t>14</w:t>
            </w:r>
            <w:r w:rsidR="005B229B">
              <w:rPr>
                <w:noProof/>
                <w:webHidden/>
              </w:rPr>
              <w:fldChar w:fldCharType="end"/>
            </w:r>
          </w:hyperlink>
        </w:p>
        <w:p w14:paraId="7D1B3D5F" w14:textId="1204C27A" w:rsidR="005B229B" w:rsidRDefault="00CD5B2B">
          <w:pPr>
            <w:pStyle w:val="TM2"/>
            <w:tabs>
              <w:tab w:val="left" w:pos="1200"/>
            </w:tabs>
            <w:rPr>
              <w:rFonts w:asciiTheme="minorHAnsi" w:eastAsiaTheme="minorEastAsia" w:hAnsiTheme="minorHAnsi" w:cstheme="minorBidi"/>
              <w:smallCaps w:val="0"/>
              <w:noProof/>
              <w:sz w:val="22"/>
              <w:szCs w:val="22"/>
            </w:rPr>
          </w:pPr>
          <w:hyperlink w:anchor="_Toc202797681" w:history="1">
            <w:r w:rsidR="005B229B" w:rsidRPr="006A33D4">
              <w:rPr>
                <w:rStyle w:val="Lienhypertexte"/>
                <w:rFonts w:eastAsiaTheme="minorHAnsi"/>
                <w:noProof/>
                <w:lang w:eastAsia="en-US"/>
              </w:rPr>
              <w:t>2.9.2.2.</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Fourniture et qualité des matériels et produits d’entretien</w:t>
            </w:r>
            <w:r w:rsidR="005B229B">
              <w:rPr>
                <w:noProof/>
                <w:webHidden/>
              </w:rPr>
              <w:tab/>
            </w:r>
            <w:r w:rsidR="005B229B">
              <w:rPr>
                <w:noProof/>
                <w:webHidden/>
              </w:rPr>
              <w:fldChar w:fldCharType="begin"/>
            </w:r>
            <w:r w:rsidR="005B229B">
              <w:rPr>
                <w:noProof/>
                <w:webHidden/>
              </w:rPr>
              <w:instrText xml:space="preserve"> PAGEREF _Toc202797681 \h </w:instrText>
            </w:r>
            <w:r w:rsidR="005B229B">
              <w:rPr>
                <w:noProof/>
                <w:webHidden/>
              </w:rPr>
            </w:r>
            <w:r w:rsidR="005B229B">
              <w:rPr>
                <w:noProof/>
                <w:webHidden/>
              </w:rPr>
              <w:fldChar w:fldCharType="separate"/>
            </w:r>
            <w:r w:rsidR="005B229B">
              <w:rPr>
                <w:noProof/>
                <w:webHidden/>
              </w:rPr>
              <w:t>14</w:t>
            </w:r>
            <w:r w:rsidR="005B229B">
              <w:rPr>
                <w:noProof/>
                <w:webHidden/>
              </w:rPr>
              <w:fldChar w:fldCharType="end"/>
            </w:r>
          </w:hyperlink>
        </w:p>
        <w:p w14:paraId="190E64D1" w14:textId="0F4AB32B" w:rsidR="005B229B" w:rsidRDefault="00CD5B2B">
          <w:pPr>
            <w:pStyle w:val="TM2"/>
            <w:tabs>
              <w:tab w:val="left" w:pos="1200"/>
            </w:tabs>
            <w:rPr>
              <w:rFonts w:asciiTheme="minorHAnsi" w:eastAsiaTheme="minorEastAsia" w:hAnsiTheme="minorHAnsi" w:cstheme="minorBidi"/>
              <w:smallCaps w:val="0"/>
              <w:noProof/>
              <w:sz w:val="22"/>
              <w:szCs w:val="22"/>
            </w:rPr>
          </w:pPr>
          <w:hyperlink w:anchor="_Toc202797682" w:history="1">
            <w:r w:rsidR="005B229B" w:rsidRPr="006A33D4">
              <w:rPr>
                <w:rStyle w:val="Lienhypertexte"/>
                <w:rFonts w:eastAsiaTheme="minorHAnsi"/>
                <w:noProof/>
                <w:lang w:eastAsia="en-US"/>
              </w:rPr>
              <w:t>2.9.2.3.</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Produits sanitaires</w:t>
            </w:r>
            <w:r w:rsidR="005B229B">
              <w:rPr>
                <w:noProof/>
                <w:webHidden/>
              </w:rPr>
              <w:tab/>
            </w:r>
            <w:r w:rsidR="005B229B">
              <w:rPr>
                <w:noProof/>
                <w:webHidden/>
              </w:rPr>
              <w:fldChar w:fldCharType="begin"/>
            </w:r>
            <w:r w:rsidR="005B229B">
              <w:rPr>
                <w:noProof/>
                <w:webHidden/>
              </w:rPr>
              <w:instrText xml:space="preserve"> PAGEREF _Toc202797682 \h </w:instrText>
            </w:r>
            <w:r w:rsidR="005B229B">
              <w:rPr>
                <w:noProof/>
                <w:webHidden/>
              </w:rPr>
            </w:r>
            <w:r w:rsidR="005B229B">
              <w:rPr>
                <w:noProof/>
                <w:webHidden/>
              </w:rPr>
              <w:fldChar w:fldCharType="separate"/>
            </w:r>
            <w:r w:rsidR="005B229B">
              <w:rPr>
                <w:noProof/>
                <w:webHidden/>
              </w:rPr>
              <w:t>15</w:t>
            </w:r>
            <w:r w:rsidR="005B229B">
              <w:rPr>
                <w:noProof/>
                <w:webHidden/>
              </w:rPr>
              <w:fldChar w:fldCharType="end"/>
            </w:r>
          </w:hyperlink>
        </w:p>
        <w:p w14:paraId="583E70C7" w14:textId="5CD73581" w:rsidR="005B229B" w:rsidRDefault="00CD5B2B">
          <w:pPr>
            <w:pStyle w:val="TM2"/>
            <w:tabs>
              <w:tab w:val="left" w:pos="1200"/>
            </w:tabs>
            <w:rPr>
              <w:rFonts w:asciiTheme="minorHAnsi" w:eastAsiaTheme="minorEastAsia" w:hAnsiTheme="minorHAnsi" w:cstheme="minorBidi"/>
              <w:smallCaps w:val="0"/>
              <w:noProof/>
              <w:sz w:val="22"/>
              <w:szCs w:val="22"/>
            </w:rPr>
          </w:pPr>
          <w:hyperlink w:anchor="_Toc202797683" w:history="1">
            <w:r w:rsidR="005B229B" w:rsidRPr="006A33D4">
              <w:rPr>
                <w:rStyle w:val="Lienhypertexte"/>
                <w:rFonts w:eastAsiaTheme="minorHAnsi"/>
                <w:noProof/>
                <w:lang w:eastAsia="en-US"/>
              </w:rPr>
              <w:t>2.9.2.4.</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Tenue vestimentaire, équipements de protection individuelle et divers</w:t>
            </w:r>
            <w:r w:rsidR="005B229B">
              <w:rPr>
                <w:noProof/>
                <w:webHidden/>
              </w:rPr>
              <w:tab/>
            </w:r>
            <w:r w:rsidR="005B229B">
              <w:rPr>
                <w:noProof/>
                <w:webHidden/>
              </w:rPr>
              <w:fldChar w:fldCharType="begin"/>
            </w:r>
            <w:r w:rsidR="005B229B">
              <w:rPr>
                <w:noProof/>
                <w:webHidden/>
              </w:rPr>
              <w:instrText xml:space="preserve"> PAGEREF _Toc202797683 \h </w:instrText>
            </w:r>
            <w:r w:rsidR="005B229B">
              <w:rPr>
                <w:noProof/>
                <w:webHidden/>
              </w:rPr>
            </w:r>
            <w:r w:rsidR="005B229B">
              <w:rPr>
                <w:noProof/>
                <w:webHidden/>
              </w:rPr>
              <w:fldChar w:fldCharType="separate"/>
            </w:r>
            <w:r w:rsidR="005B229B">
              <w:rPr>
                <w:noProof/>
                <w:webHidden/>
              </w:rPr>
              <w:t>16</w:t>
            </w:r>
            <w:r w:rsidR="005B229B">
              <w:rPr>
                <w:noProof/>
                <w:webHidden/>
              </w:rPr>
              <w:fldChar w:fldCharType="end"/>
            </w:r>
          </w:hyperlink>
        </w:p>
        <w:p w14:paraId="6E796DBD" w14:textId="5D642B33" w:rsidR="005B229B" w:rsidRDefault="00CD5B2B">
          <w:pPr>
            <w:pStyle w:val="TM2"/>
            <w:tabs>
              <w:tab w:val="left" w:pos="960"/>
            </w:tabs>
            <w:rPr>
              <w:rFonts w:asciiTheme="minorHAnsi" w:eastAsiaTheme="minorEastAsia" w:hAnsiTheme="minorHAnsi" w:cstheme="minorBidi"/>
              <w:smallCaps w:val="0"/>
              <w:noProof/>
              <w:sz w:val="22"/>
              <w:szCs w:val="22"/>
            </w:rPr>
          </w:pPr>
          <w:hyperlink w:anchor="_Toc202797684" w:history="1">
            <w:r w:rsidR="005B229B" w:rsidRPr="006A33D4">
              <w:rPr>
                <w:rStyle w:val="Lienhypertexte"/>
                <w:rFonts w:eastAsiaTheme="minorHAnsi"/>
                <w:noProof/>
                <w:lang w:eastAsia="en-US"/>
              </w:rPr>
              <w:t>2.10.</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Description des prestations de nettoyage</w:t>
            </w:r>
            <w:r w:rsidR="005B229B">
              <w:rPr>
                <w:noProof/>
                <w:webHidden/>
              </w:rPr>
              <w:tab/>
            </w:r>
            <w:r w:rsidR="005B229B">
              <w:rPr>
                <w:noProof/>
                <w:webHidden/>
              </w:rPr>
              <w:fldChar w:fldCharType="begin"/>
            </w:r>
            <w:r w:rsidR="005B229B">
              <w:rPr>
                <w:noProof/>
                <w:webHidden/>
              </w:rPr>
              <w:instrText xml:space="preserve"> PAGEREF _Toc202797684 \h </w:instrText>
            </w:r>
            <w:r w:rsidR="005B229B">
              <w:rPr>
                <w:noProof/>
                <w:webHidden/>
              </w:rPr>
            </w:r>
            <w:r w:rsidR="005B229B">
              <w:rPr>
                <w:noProof/>
                <w:webHidden/>
              </w:rPr>
              <w:fldChar w:fldCharType="separate"/>
            </w:r>
            <w:r w:rsidR="005B229B">
              <w:rPr>
                <w:noProof/>
                <w:webHidden/>
              </w:rPr>
              <w:t>16</w:t>
            </w:r>
            <w:r w:rsidR="005B229B">
              <w:rPr>
                <w:noProof/>
                <w:webHidden/>
              </w:rPr>
              <w:fldChar w:fldCharType="end"/>
            </w:r>
          </w:hyperlink>
        </w:p>
        <w:p w14:paraId="4373D7A2" w14:textId="1F2DA189" w:rsidR="005B229B" w:rsidRDefault="00CD5B2B">
          <w:pPr>
            <w:pStyle w:val="TM2"/>
            <w:tabs>
              <w:tab w:val="left" w:pos="960"/>
            </w:tabs>
            <w:rPr>
              <w:rFonts w:asciiTheme="minorHAnsi" w:eastAsiaTheme="minorEastAsia" w:hAnsiTheme="minorHAnsi" w:cstheme="minorBidi"/>
              <w:smallCaps w:val="0"/>
              <w:noProof/>
              <w:sz w:val="22"/>
              <w:szCs w:val="22"/>
            </w:rPr>
          </w:pPr>
          <w:hyperlink w:anchor="_Toc202797685" w:history="1">
            <w:r w:rsidR="005B229B" w:rsidRPr="006A33D4">
              <w:rPr>
                <w:rStyle w:val="Lienhypertexte"/>
                <w:rFonts w:eastAsiaTheme="minorHAnsi"/>
                <w:noProof/>
                <w:lang w:eastAsia="en-US"/>
              </w:rPr>
              <w:t>2.11.</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Familles de locaux</w:t>
            </w:r>
            <w:r w:rsidR="005B229B">
              <w:rPr>
                <w:noProof/>
                <w:webHidden/>
              </w:rPr>
              <w:tab/>
            </w:r>
            <w:r w:rsidR="005B229B">
              <w:rPr>
                <w:noProof/>
                <w:webHidden/>
              </w:rPr>
              <w:fldChar w:fldCharType="begin"/>
            </w:r>
            <w:r w:rsidR="005B229B">
              <w:rPr>
                <w:noProof/>
                <w:webHidden/>
              </w:rPr>
              <w:instrText xml:space="preserve"> PAGEREF _Toc202797685 \h </w:instrText>
            </w:r>
            <w:r w:rsidR="005B229B">
              <w:rPr>
                <w:noProof/>
                <w:webHidden/>
              </w:rPr>
            </w:r>
            <w:r w:rsidR="005B229B">
              <w:rPr>
                <w:noProof/>
                <w:webHidden/>
              </w:rPr>
              <w:fldChar w:fldCharType="separate"/>
            </w:r>
            <w:r w:rsidR="005B229B">
              <w:rPr>
                <w:noProof/>
                <w:webHidden/>
              </w:rPr>
              <w:t>17</w:t>
            </w:r>
            <w:r w:rsidR="005B229B">
              <w:rPr>
                <w:noProof/>
                <w:webHidden/>
              </w:rPr>
              <w:fldChar w:fldCharType="end"/>
            </w:r>
          </w:hyperlink>
        </w:p>
        <w:p w14:paraId="4E2431F3" w14:textId="578928CE" w:rsidR="005B229B" w:rsidRDefault="00CD5B2B">
          <w:pPr>
            <w:pStyle w:val="TM2"/>
            <w:tabs>
              <w:tab w:val="left" w:pos="960"/>
            </w:tabs>
            <w:rPr>
              <w:rFonts w:asciiTheme="minorHAnsi" w:eastAsiaTheme="minorEastAsia" w:hAnsiTheme="minorHAnsi" w:cstheme="minorBidi"/>
              <w:smallCaps w:val="0"/>
              <w:noProof/>
              <w:sz w:val="22"/>
              <w:szCs w:val="22"/>
            </w:rPr>
          </w:pPr>
          <w:hyperlink w:anchor="_Toc202797686" w:history="1">
            <w:r w:rsidR="005B229B" w:rsidRPr="006A33D4">
              <w:rPr>
                <w:rStyle w:val="Lienhypertexte"/>
                <w:rFonts w:eastAsiaTheme="minorHAnsi"/>
                <w:noProof/>
                <w:lang w:eastAsia="en-US"/>
              </w:rPr>
              <w:t>2.12.</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Description des abords</w:t>
            </w:r>
            <w:r w:rsidR="005B229B">
              <w:rPr>
                <w:noProof/>
                <w:webHidden/>
              </w:rPr>
              <w:tab/>
            </w:r>
            <w:r w:rsidR="005B229B">
              <w:rPr>
                <w:noProof/>
                <w:webHidden/>
              </w:rPr>
              <w:fldChar w:fldCharType="begin"/>
            </w:r>
            <w:r w:rsidR="005B229B">
              <w:rPr>
                <w:noProof/>
                <w:webHidden/>
              </w:rPr>
              <w:instrText xml:space="preserve"> PAGEREF _Toc202797686 \h </w:instrText>
            </w:r>
            <w:r w:rsidR="005B229B">
              <w:rPr>
                <w:noProof/>
                <w:webHidden/>
              </w:rPr>
            </w:r>
            <w:r w:rsidR="005B229B">
              <w:rPr>
                <w:noProof/>
                <w:webHidden/>
              </w:rPr>
              <w:fldChar w:fldCharType="separate"/>
            </w:r>
            <w:r w:rsidR="005B229B">
              <w:rPr>
                <w:noProof/>
                <w:webHidden/>
              </w:rPr>
              <w:t>17</w:t>
            </w:r>
            <w:r w:rsidR="005B229B">
              <w:rPr>
                <w:noProof/>
                <w:webHidden/>
              </w:rPr>
              <w:fldChar w:fldCharType="end"/>
            </w:r>
          </w:hyperlink>
        </w:p>
        <w:p w14:paraId="5D9D17C9" w14:textId="479B3E2E" w:rsidR="005B229B" w:rsidRDefault="00CD5B2B">
          <w:pPr>
            <w:pStyle w:val="TM2"/>
            <w:tabs>
              <w:tab w:val="left" w:pos="960"/>
            </w:tabs>
            <w:rPr>
              <w:rFonts w:asciiTheme="minorHAnsi" w:eastAsiaTheme="minorEastAsia" w:hAnsiTheme="minorHAnsi" w:cstheme="minorBidi"/>
              <w:smallCaps w:val="0"/>
              <w:noProof/>
              <w:sz w:val="22"/>
              <w:szCs w:val="22"/>
            </w:rPr>
          </w:pPr>
          <w:hyperlink w:anchor="_Toc202797687" w:history="1">
            <w:r w:rsidR="005B229B" w:rsidRPr="006A33D4">
              <w:rPr>
                <w:rStyle w:val="Lienhypertexte"/>
                <w:rFonts w:eastAsiaTheme="minorHAnsi"/>
                <w:noProof/>
                <w:lang w:eastAsia="en-US"/>
              </w:rPr>
              <w:t>2.13.</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Procédures d’évaluation, de notation et de conformité</w:t>
            </w:r>
            <w:r w:rsidR="005B229B">
              <w:rPr>
                <w:noProof/>
                <w:webHidden/>
              </w:rPr>
              <w:tab/>
            </w:r>
            <w:r w:rsidR="005B229B">
              <w:rPr>
                <w:noProof/>
                <w:webHidden/>
              </w:rPr>
              <w:fldChar w:fldCharType="begin"/>
            </w:r>
            <w:r w:rsidR="005B229B">
              <w:rPr>
                <w:noProof/>
                <w:webHidden/>
              </w:rPr>
              <w:instrText xml:space="preserve"> PAGEREF _Toc202797687 \h </w:instrText>
            </w:r>
            <w:r w:rsidR="005B229B">
              <w:rPr>
                <w:noProof/>
                <w:webHidden/>
              </w:rPr>
            </w:r>
            <w:r w:rsidR="005B229B">
              <w:rPr>
                <w:noProof/>
                <w:webHidden/>
              </w:rPr>
              <w:fldChar w:fldCharType="separate"/>
            </w:r>
            <w:r w:rsidR="005B229B">
              <w:rPr>
                <w:noProof/>
                <w:webHidden/>
              </w:rPr>
              <w:t>18</w:t>
            </w:r>
            <w:r w:rsidR="005B229B">
              <w:rPr>
                <w:noProof/>
                <w:webHidden/>
              </w:rPr>
              <w:fldChar w:fldCharType="end"/>
            </w:r>
          </w:hyperlink>
        </w:p>
        <w:p w14:paraId="6EA6520F" w14:textId="007EF01E" w:rsidR="005B229B" w:rsidRDefault="00CD5B2B">
          <w:pPr>
            <w:pStyle w:val="TM2"/>
            <w:tabs>
              <w:tab w:val="left" w:pos="1200"/>
            </w:tabs>
            <w:rPr>
              <w:rFonts w:asciiTheme="minorHAnsi" w:eastAsiaTheme="minorEastAsia" w:hAnsiTheme="minorHAnsi" w:cstheme="minorBidi"/>
              <w:smallCaps w:val="0"/>
              <w:noProof/>
              <w:sz w:val="22"/>
              <w:szCs w:val="22"/>
            </w:rPr>
          </w:pPr>
          <w:hyperlink w:anchor="_Toc202797688" w:history="1">
            <w:r w:rsidR="005B229B" w:rsidRPr="006A33D4">
              <w:rPr>
                <w:rStyle w:val="Lienhypertexte"/>
                <w:rFonts w:eastAsiaTheme="minorHAnsi"/>
                <w:noProof/>
                <w:lang w:eastAsia="en-US"/>
              </w:rPr>
              <w:t>2.13.1.</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Périodicité des cycles d’évaluation</w:t>
            </w:r>
            <w:r w:rsidR="005B229B">
              <w:rPr>
                <w:noProof/>
                <w:webHidden/>
              </w:rPr>
              <w:tab/>
            </w:r>
            <w:r w:rsidR="005B229B">
              <w:rPr>
                <w:noProof/>
                <w:webHidden/>
              </w:rPr>
              <w:fldChar w:fldCharType="begin"/>
            </w:r>
            <w:r w:rsidR="005B229B">
              <w:rPr>
                <w:noProof/>
                <w:webHidden/>
              </w:rPr>
              <w:instrText xml:space="preserve"> PAGEREF _Toc202797688 \h </w:instrText>
            </w:r>
            <w:r w:rsidR="005B229B">
              <w:rPr>
                <w:noProof/>
                <w:webHidden/>
              </w:rPr>
            </w:r>
            <w:r w:rsidR="005B229B">
              <w:rPr>
                <w:noProof/>
                <w:webHidden/>
              </w:rPr>
              <w:fldChar w:fldCharType="separate"/>
            </w:r>
            <w:r w:rsidR="005B229B">
              <w:rPr>
                <w:noProof/>
                <w:webHidden/>
              </w:rPr>
              <w:t>18</w:t>
            </w:r>
            <w:r w:rsidR="005B229B">
              <w:rPr>
                <w:noProof/>
                <w:webHidden/>
              </w:rPr>
              <w:fldChar w:fldCharType="end"/>
            </w:r>
          </w:hyperlink>
        </w:p>
        <w:p w14:paraId="7DA6F3B2" w14:textId="746EC20E" w:rsidR="005B229B" w:rsidRDefault="00CD5B2B">
          <w:pPr>
            <w:pStyle w:val="TM2"/>
            <w:tabs>
              <w:tab w:val="left" w:pos="1200"/>
            </w:tabs>
            <w:rPr>
              <w:rFonts w:asciiTheme="minorHAnsi" w:eastAsiaTheme="minorEastAsia" w:hAnsiTheme="minorHAnsi" w:cstheme="minorBidi"/>
              <w:smallCaps w:val="0"/>
              <w:noProof/>
              <w:sz w:val="22"/>
              <w:szCs w:val="22"/>
            </w:rPr>
          </w:pPr>
          <w:hyperlink w:anchor="_Toc202797689" w:history="1">
            <w:r w:rsidR="005B229B" w:rsidRPr="006A33D4">
              <w:rPr>
                <w:rStyle w:val="Lienhypertexte"/>
                <w:rFonts w:eastAsiaTheme="minorHAnsi"/>
                <w:noProof/>
                <w:lang w:eastAsia="en-US"/>
              </w:rPr>
              <w:t>2.13.2.</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Plage horaires d’évaluation</w:t>
            </w:r>
            <w:r w:rsidR="005B229B">
              <w:rPr>
                <w:noProof/>
                <w:webHidden/>
              </w:rPr>
              <w:tab/>
            </w:r>
            <w:r w:rsidR="005B229B">
              <w:rPr>
                <w:noProof/>
                <w:webHidden/>
              </w:rPr>
              <w:fldChar w:fldCharType="begin"/>
            </w:r>
            <w:r w:rsidR="005B229B">
              <w:rPr>
                <w:noProof/>
                <w:webHidden/>
              </w:rPr>
              <w:instrText xml:space="preserve"> PAGEREF _Toc202797689 \h </w:instrText>
            </w:r>
            <w:r w:rsidR="005B229B">
              <w:rPr>
                <w:noProof/>
                <w:webHidden/>
              </w:rPr>
            </w:r>
            <w:r w:rsidR="005B229B">
              <w:rPr>
                <w:noProof/>
                <w:webHidden/>
              </w:rPr>
              <w:fldChar w:fldCharType="separate"/>
            </w:r>
            <w:r w:rsidR="005B229B">
              <w:rPr>
                <w:noProof/>
                <w:webHidden/>
              </w:rPr>
              <w:t>18</w:t>
            </w:r>
            <w:r w:rsidR="005B229B">
              <w:rPr>
                <w:noProof/>
                <w:webHidden/>
              </w:rPr>
              <w:fldChar w:fldCharType="end"/>
            </w:r>
          </w:hyperlink>
        </w:p>
        <w:p w14:paraId="08DFE363" w14:textId="5F699F17" w:rsidR="005B229B" w:rsidRDefault="00CD5B2B">
          <w:pPr>
            <w:pStyle w:val="TM2"/>
            <w:tabs>
              <w:tab w:val="left" w:pos="1200"/>
            </w:tabs>
            <w:rPr>
              <w:rFonts w:asciiTheme="minorHAnsi" w:eastAsiaTheme="minorEastAsia" w:hAnsiTheme="minorHAnsi" w:cstheme="minorBidi"/>
              <w:smallCaps w:val="0"/>
              <w:noProof/>
              <w:sz w:val="22"/>
              <w:szCs w:val="22"/>
            </w:rPr>
          </w:pPr>
          <w:hyperlink w:anchor="_Toc202797690" w:history="1">
            <w:r w:rsidR="005B229B" w:rsidRPr="006A33D4">
              <w:rPr>
                <w:rStyle w:val="Lienhypertexte"/>
                <w:rFonts w:eastAsiaTheme="minorHAnsi"/>
                <w:noProof/>
                <w:lang w:eastAsia="en-US"/>
              </w:rPr>
              <w:t>2.13.3.</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Modalités d’évaluation</w:t>
            </w:r>
            <w:r w:rsidR="005B229B">
              <w:rPr>
                <w:noProof/>
                <w:webHidden/>
              </w:rPr>
              <w:tab/>
            </w:r>
            <w:r w:rsidR="005B229B">
              <w:rPr>
                <w:noProof/>
                <w:webHidden/>
              </w:rPr>
              <w:fldChar w:fldCharType="begin"/>
            </w:r>
            <w:r w:rsidR="005B229B">
              <w:rPr>
                <w:noProof/>
                <w:webHidden/>
              </w:rPr>
              <w:instrText xml:space="preserve"> PAGEREF _Toc202797690 \h </w:instrText>
            </w:r>
            <w:r w:rsidR="005B229B">
              <w:rPr>
                <w:noProof/>
                <w:webHidden/>
              </w:rPr>
            </w:r>
            <w:r w:rsidR="005B229B">
              <w:rPr>
                <w:noProof/>
                <w:webHidden/>
              </w:rPr>
              <w:fldChar w:fldCharType="separate"/>
            </w:r>
            <w:r w:rsidR="005B229B">
              <w:rPr>
                <w:noProof/>
                <w:webHidden/>
              </w:rPr>
              <w:t>18</w:t>
            </w:r>
            <w:r w:rsidR="005B229B">
              <w:rPr>
                <w:noProof/>
                <w:webHidden/>
              </w:rPr>
              <w:fldChar w:fldCharType="end"/>
            </w:r>
          </w:hyperlink>
        </w:p>
        <w:p w14:paraId="1022F9DA" w14:textId="75887CAA" w:rsidR="005B229B" w:rsidRDefault="00CD5B2B">
          <w:pPr>
            <w:pStyle w:val="TM2"/>
            <w:tabs>
              <w:tab w:val="left" w:pos="1200"/>
            </w:tabs>
            <w:rPr>
              <w:rFonts w:asciiTheme="minorHAnsi" w:eastAsiaTheme="minorEastAsia" w:hAnsiTheme="minorHAnsi" w:cstheme="minorBidi"/>
              <w:smallCaps w:val="0"/>
              <w:noProof/>
              <w:sz w:val="22"/>
              <w:szCs w:val="22"/>
            </w:rPr>
          </w:pPr>
          <w:hyperlink w:anchor="_Toc202797691" w:history="1">
            <w:r w:rsidR="005B229B" w:rsidRPr="006A33D4">
              <w:rPr>
                <w:rStyle w:val="Lienhypertexte"/>
                <w:rFonts w:eastAsiaTheme="minorHAnsi"/>
                <w:noProof/>
                <w:lang w:eastAsia="en-US"/>
              </w:rPr>
              <w:t>2.13.4.</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Procédure d’évaluation</w:t>
            </w:r>
            <w:r w:rsidR="005B229B">
              <w:rPr>
                <w:noProof/>
                <w:webHidden/>
              </w:rPr>
              <w:tab/>
            </w:r>
            <w:r w:rsidR="005B229B">
              <w:rPr>
                <w:noProof/>
                <w:webHidden/>
              </w:rPr>
              <w:fldChar w:fldCharType="begin"/>
            </w:r>
            <w:r w:rsidR="005B229B">
              <w:rPr>
                <w:noProof/>
                <w:webHidden/>
              </w:rPr>
              <w:instrText xml:space="preserve"> PAGEREF _Toc202797691 \h </w:instrText>
            </w:r>
            <w:r w:rsidR="005B229B">
              <w:rPr>
                <w:noProof/>
                <w:webHidden/>
              </w:rPr>
            </w:r>
            <w:r w:rsidR="005B229B">
              <w:rPr>
                <w:noProof/>
                <w:webHidden/>
              </w:rPr>
              <w:fldChar w:fldCharType="separate"/>
            </w:r>
            <w:r w:rsidR="005B229B">
              <w:rPr>
                <w:noProof/>
                <w:webHidden/>
              </w:rPr>
              <w:t>19</w:t>
            </w:r>
            <w:r w:rsidR="005B229B">
              <w:rPr>
                <w:noProof/>
                <w:webHidden/>
              </w:rPr>
              <w:fldChar w:fldCharType="end"/>
            </w:r>
          </w:hyperlink>
        </w:p>
        <w:p w14:paraId="28D7CC1B" w14:textId="1BDF0B53" w:rsidR="005B229B" w:rsidRDefault="00CD5B2B">
          <w:pPr>
            <w:pStyle w:val="TM2"/>
            <w:tabs>
              <w:tab w:val="left" w:pos="960"/>
            </w:tabs>
            <w:rPr>
              <w:rFonts w:asciiTheme="minorHAnsi" w:eastAsiaTheme="minorEastAsia" w:hAnsiTheme="minorHAnsi" w:cstheme="minorBidi"/>
              <w:smallCaps w:val="0"/>
              <w:noProof/>
              <w:sz w:val="22"/>
              <w:szCs w:val="22"/>
            </w:rPr>
          </w:pPr>
          <w:hyperlink w:anchor="_Toc202797692" w:history="1">
            <w:r w:rsidR="005B229B" w:rsidRPr="006A33D4">
              <w:rPr>
                <w:rStyle w:val="Lienhypertexte"/>
                <w:rFonts w:eastAsiaTheme="minorHAnsi"/>
                <w:noProof/>
                <w:lang w:eastAsia="en-US"/>
              </w:rPr>
              <w:t>2.14.</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Utilisation de produits, consommables et matériels de qualité écologique</w:t>
            </w:r>
            <w:r w:rsidR="005B229B">
              <w:rPr>
                <w:noProof/>
                <w:webHidden/>
              </w:rPr>
              <w:tab/>
            </w:r>
            <w:r w:rsidR="005B229B">
              <w:rPr>
                <w:noProof/>
                <w:webHidden/>
              </w:rPr>
              <w:fldChar w:fldCharType="begin"/>
            </w:r>
            <w:r w:rsidR="005B229B">
              <w:rPr>
                <w:noProof/>
                <w:webHidden/>
              </w:rPr>
              <w:instrText xml:space="preserve"> PAGEREF _Toc202797692 \h </w:instrText>
            </w:r>
            <w:r w:rsidR="005B229B">
              <w:rPr>
                <w:noProof/>
                <w:webHidden/>
              </w:rPr>
            </w:r>
            <w:r w:rsidR="005B229B">
              <w:rPr>
                <w:noProof/>
                <w:webHidden/>
              </w:rPr>
              <w:fldChar w:fldCharType="separate"/>
            </w:r>
            <w:r w:rsidR="005B229B">
              <w:rPr>
                <w:noProof/>
                <w:webHidden/>
              </w:rPr>
              <w:t>19</w:t>
            </w:r>
            <w:r w:rsidR="005B229B">
              <w:rPr>
                <w:noProof/>
                <w:webHidden/>
              </w:rPr>
              <w:fldChar w:fldCharType="end"/>
            </w:r>
          </w:hyperlink>
        </w:p>
        <w:p w14:paraId="79BDEC37" w14:textId="39A5A9EC" w:rsidR="005B229B" w:rsidRDefault="00CD5B2B">
          <w:pPr>
            <w:pStyle w:val="TM2"/>
            <w:tabs>
              <w:tab w:val="left" w:pos="1200"/>
            </w:tabs>
            <w:rPr>
              <w:rFonts w:asciiTheme="minorHAnsi" w:eastAsiaTheme="minorEastAsia" w:hAnsiTheme="minorHAnsi" w:cstheme="minorBidi"/>
              <w:smallCaps w:val="0"/>
              <w:noProof/>
              <w:sz w:val="22"/>
              <w:szCs w:val="22"/>
            </w:rPr>
          </w:pPr>
          <w:hyperlink w:anchor="_Toc202797693" w:history="1">
            <w:r w:rsidR="005B229B" w:rsidRPr="006A33D4">
              <w:rPr>
                <w:rStyle w:val="Lienhypertexte"/>
                <w:rFonts w:eastAsiaTheme="minorHAnsi"/>
                <w:noProof/>
                <w:lang w:eastAsia="en-US"/>
              </w:rPr>
              <w:t>2.14.1.</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Produits de qualité écologique</w:t>
            </w:r>
            <w:r w:rsidR="005B229B">
              <w:rPr>
                <w:noProof/>
                <w:webHidden/>
              </w:rPr>
              <w:tab/>
            </w:r>
            <w:r w:rsidR="005B229B">
              <w:rPr>
                <w:noProof/>
                <w:webHidden/>
              </w:rPr>
              <w:fldChar w:fldCharType="begin"/>
            </w:r>
            <w:r w:rsidR="005B229B">
              <w:rPr>
                <w:noProof/>
                <w:webHidden/>
              </w:rPr>
              <w:instrText xml:space="preserve"> PAGEREF _Toc202797693 \h </w:instrText>
            </w:r>
            <w:r w:rsidR="005B229B">
              <w:rPr>
                <w:noProof/>
                <w:webHidden/>
              </w:rPr>
            </w:r>
            <w:r w:rsidR="005B229B">
              <w:rPr>
                <w:noProof/>
                <w:webHidden/>
              </w:rPr>
              <w:fldChar w:fldCharType="separate"/>
            </w:r>
            <w:r w:rsidR="005B229B">
              <w:rPr>
                <w:noProof/>
                <w:webHidden/>
              </w:rPr>
              <w:t>19</w:t>
            </w:r>
            <w:r w:rsidR="005B229B">
              <w:rPr>
                <w:noProof/>
                <w:webHidden/>
              </w:rPr>
              <w:fldChar w:fldCharType="end"/>
            </w:r>
          </w:hyperlink>
        </w:p>
        <w:p w14:paraId="061BF3F8" w14:textId="75F2FEEB" w:rsidR="005B229B" w:rsidRDefault="00CD5B2B">
          <w:pPr>
            <w:pStyle w:val="TM2"/>
            <w:tabs>
              <w:tab w:val="left" w:pos="1200"/>
            </w:tabs>
            <w:rPr>
              <w:rFonts w:asciiTheme="minorHAnsi" w:eastAsiaTheme="minorEastAsia" w:hAnsiTheme="minorHAnsi" w:cstheme="minorBidi"/>
              <w:smallCaps w:val="0"/>
              <w:noProof/>
              <w:sz w:val="22"/>
              <w:szCs w:val="22"/>
            </w:rPr>
          </w:pPr>
          <w:hyperlink w:anchor="_Toc202797694" w:history="1">
            <w:r w:rsidR="005B229B" w:rsidRPr="006A33D4">
              <w:rPr>
                <w:rStyle w:val="Lienhypertexte"/>
                <w:rFonts w:eastAsiaTheme="minorHAnsi"/>
                <w:noProof/>
                <w:lang w:eastAsia="en-US"/>
              </w:rPr>
              <w:t>2.14.2.</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Consommables de qualité écologique</w:t>
            </w:r>
            <w:r w:rsidR="005B229B">
              <w:rPr>
                <w:noProof/>
                <w:webHidden/>
              </w:rPr>
              <w:tab/>
            </w:r>
            <w:r w:rsidR="005B229B">
              <w:rPr>
                <w:noProof/>
                <w:webHidden/>
              </w:rPr>
              <w:fldChar w:fldCharType="begin"/>
            </w:r>
            <w:r w:rsidR="005B229B">
              <w:rPr>
                <w:noProof/>
                <w:webHidden/>
              </w:rPr>
              <w:instrText xml:space="preserve"> PAGEREF _Toc202797694 \h </w:instrText>
            </w:r>
            <w:r w:rsidR="005B229B">
              <w:rPr>
                <w:noProof/>
                <w:webHidden/>
              </w:rPr>
            </w:r>
            <w:r w:rsidR="005B229B">
              <w:rPr>
                <w:noProof/>
                <w:webHidden/>
              </w:rPr>
              <w:fldChar w:fldCharType="separate"/>
            </w:r>
            <w:r w:rsidR="005B229B">
              <w:rPr>
                <w:noProof/>
                <w:webHidden/>
              </w:rPr>
              <w:t>20</w:t>
            </w:r>
            <w:r w:rsidR="005B229B">
              <w:rPr>
                <w:noProof/>
                <w:webHidden/>
              </w:rPr>
              <w:fldChar w:fldCharType="end"/>
            </w:r>
          </w:hyperlink>
        </w:p>
        <w:p w14:paraId="796B197A" w14:textId="39DCF351" w:rsidR="005B229B" w:rsidRDefault="00CD5B2B">
          <w:pPr>
            <w:pStyle w:val="TM2"/>
            <w:tabs>
              <w:tab w:val="left" w:pos="1200"/>
            </w:tabs>
            <w:rPr>
              <w:rFonts w:asciiTheme="minorHAnsi" w:eastAsiaTheme="minorEastAsia" w:hAnsiTheme="minorHAnsi" w:cstheme="minorBidi"/>
              <w:smallCaps w:val="0"/>
              <w:noProof/>
              <w:sz w:val="22"/>
              <w:szCs w:val="22"/>
            </w:rPr>
          </w:pPr>
          <w:hyperlink w:anchor="_Toc202797695" w:history="1">
            <w:r w:rsidR="005B229B" w:rsidRPr="006A33D4">
              <w:rPr>
                <w:rStyle w:val="Lienhypertexte"/>
                <w:rFonts w:eastAsiaTheme="minorHAnsi"/>
                <w:noProof/>
                <w:lang w:eastAsia="en-US"/>
              </w:rPr>
              <w:t>2.14.3.</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Matériels de qualité écologique</w:t>
            </w:r>
            <w:r w:rsidR="005B229B">
              <w:rPr>
                <w:noProof/>
                <w:webHidden/>
              </w:rPr>
              <w:tab/>
            </w:r>
            <w:r w:rsidR="005B229B">
              <w:rPr>
                <w:noProof/>
                <w:webHidden/>
              </w:rPr>
              <w:fldChar w:fldCharType="begin"/>
            </w:r>
            <w:r w:rsidR="005B229B">
              <w:rPr>
                <w:noProof/>
                <w:webHidden/>
              </w:rPr>
              <w:instrText xml:space="preserve"> PAGEREF _Toc202797695 \h </w:instrText>
            </w:r>
            <w:r w:rsidR="005B229B">
              <w:rPr>
                <w:noProof/>
                <w:webHidden/>
              </w:rPr>
            </w:r>
            <w:r w:rsidR="005B229B">
              <w:rPr>
                <w:noProof/>
                <w:webHidden/>
              </w:rPr>
              <w:fldChar w:fldCharType="separate"/>
            </w:r>
            <w:r w:rsidR="005B229B">
              <w:rPr>
                <w:noProof/>
                <w:webHidden/>
              </w:rPr>
              <w:t>20</w:t>
            </w:r>
            <w:r w:rsidR="005B229B">
              <w:rPr>
                <w:noProof/>
                <w:webHidden/>
              </w:rPr>
              <w:fldChar w:fldCharType="end"/>
            </w:r>
          </w:hyperlink>
        </w:p>
        <w:p w14:paraId="1CBD59DB" w14:textId="3FC95498" w:rsidR="005B229B" w:rsidRDefault="00CD5B2B">
          <w:pPr>
            <w:pStyle w:val="TM1"/>
            <w:tabs>
              <w:tab w:val="left" w:pos="1440"/>
            </w:tabs>
            <w:rPr>
              <w:rFonts w:asciiTheme="minorHAnsi" w:eastAsiaTheme="minorEastAsia" w:hAnsiTheme="minorHAnsi" w:cstheme="minorBidi"/>
              <w:b w:val="0"/>
              <w:caps w:val="0"/>
              <w:noProof/>
              <w:sz w:val="22"/>
              <w:szCs w:val="22"/>
            </w:rPr>
          </w:pPr>
          <w:hyperlink w:anchor="_Toc202797696" w:history="1">
            <w:r w:rsidR="005B229B" w:rsidRPr="006A33D4">
              <w:rPr>
                <w:rStyle w:val="Lienhypertexte"/>
                <w:rFonts w:ascii="Arial" w:hAnsi="Arial"/>
                <w:bCs/>
                <w:noProof/>
                <w:snapToGrid w:val="0"/>
              </w:rPr>
              <w:t>ARTICLE 3.</w:t>
            </w:r>
            <w:r w:rsidR="005B229B">
              <w:rPr>
                <w:rFonts w:asciiTheme="minorHAnsi" w:eastAsiaTheme="minorEastAsia" w:hAnsiTheme="minorHAnsi" w:cstheme="minorBidi"/>
                <w:b w:val="0"/>
                <w:caps w:val="0"/>
                <w:noProof/>
                <w:sz w:val="22"/>
                <w:szCs w:val="22"/>
              </w:rPr>
              <w:tab/>
            </w:r>
            <w:r w:rsidR="005B229B" w:rsidRPr="006A33D4">
              <w:rPr>
                <w:rStyle w:val="Lienhypertexte"/>
                <w:rFonts w:ascii="Arial" w:hAnsi="Arial" w:cs="Arial"/>
                <w:bCs/>
                <w:noProof/>
                <w:snapToGrid w:val="0"/>
              </w:rPr>
              <w:t>PRESENTATION DE LA PRESTATION DE NETTOYAGE DES LOCAUX ET DE LA VITRERIE DE LA CPAM DE LA MAYENNE (LOT 2)</w:t>
            </w:r>
            <w:r w:rsidR="005B229B">
              <w:rPr>
                <w:noProof/>
                <w:webHidden/>
              </w:rPr>
              <w:tab/>
            </w:r>
            <w:r w:rsidR="005B229B">
              <w:rPr>
                <w:noProof/>
                <w:webHidden/>
              </w:rPr>
              <w:fldChar w:fldCharType="begin"/>
            </w:r>
            <w:r w:rsidR="005B229B">
              <w:rPr>
                <w:noProof/>
                <w:webHidden/>
              </w:rPr>
              <w:instrText xml:space="preserve"> PAGEREF _Toc202797696 \h </w:instrText>
            </w:r>
            <w:r w:rsidR="005B229B">
              <w:rPr>
                <w:noProof/>
                <w:webHidden/>
              </w:rPr>
            </w:r>
            <w:r w:rsidR="005B229B">
              <w:rPr>
                <w:noProof/>
                <w:webHidden/>
              </w:rPr>
              <w:fldChar w:fldCharType="separate"/>
            </w:r>
            <w:r w:rsidR="005B229B">
              <w:rPr>
                <w:noProof/>
                <w:webHidden/>
              </w:rPr>
              <w:t>21</w:t>
            </w:r>
            <w:r w:rsidR="005B229B">
              <w:rPr>
                <w:noProof/>
                <w:webHidden/>
              </w:rPr>
              <w:fldChar w:fldCharType="end"/>
            </w:r>
          </w:hyperlink>
        </w:p>
        <w:p w14:paraId="272CD5D7" w14:textId="0CC8C252" w:rsidR="005B229B" w:rsidRDefault="00CD5B2B">
          <w:pPr>
            <w:pStyle w:val="TM2"/>
            <w:tabs>
              <w:tab w:val="left" w:pos="960"/>
            </w:tabs>
            <w:rPr>
              <w:rFonts w:asciiTheme="minorHAnsi" w:eastAsiaTheme="minorEastAsia" w:hAnsiTheme="minorHAnsi" w:cstheme="minorBidi"/>
              <w:smallCaps w:val="0"/>
              <w:noProof/>
              <w:sz w:val="22"/>
              <w:szCs w:val="22"/>
            </w:rPr>
          </w:pPr>
          <w:hyperlink w:anchor="_Toc202797697" w:history="1">
            <w:r w:rsidR="005B229B" w:rsidRPr="006A33D4">
              <w:rPr>
                <w:rStyle w:val="Lienhypertexte"/>
                <w:rFonts w:eastAsiaTheme="minorHAnsi"/>
                <w:noProof/>
                <w:lang w:eastAsia="en-US"/>
              </w:rPr>
              <w:t>3.1.</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Objet du marché</w:t>
            </w:r>
            <w:r w:rsidR="005B229B">
              <w:rPr>
                <w:noProof/>
                <w:webHidden/>
              </w:rPr>
              <w:tab/>
            </w:r>
            <w:r w:rsidR="005B229B">
              <w:rPr>
                <w:noProof/>
                <w:webHidden/>
              </w:rPr>
              <w:fldChar w:fldCharType="begin"/>
            </w:r>
            <w:r w:rsidR="005B229B">
              <w:rPr>
                <w:noProof/>
                <w:webHidden/>
              </w:rPr>
              <w:instrText xml:space="preserve"> PAGEREF _Toc202797697 \h </w:instrText>
            </w:r>
            <w:r w:rsidR="005B229B">
              <w:rPr>
                <w:noProof/>
                <w:webHidden/>
              </w:rPr>
            </w:r>
            <w:r w:rsidR="005B229B">
              <w:rPr>
                <w:noProof/>
                <w:webHidden/>
              </w:rPr>
              <w:fldChar w:fldCharType="separate"/>
            </w:r>
            <w:r w:rsidR="005B229B">
              <w:rPr>
                <w:noProof/>
                <w:webHidden/>
              </w:rPr>
              <w:t>21</w:t>
            </w:r>
            <w:r w:rsidR="005B229B">
              <w:rPr>
                <w:noProof/>
                <w:webHidden/>
              </w:rPr>
              <w:fldChar w:fldCharType="end"/>
            </w:r>
          </w:hyperlink>
        </w:p>
        <w:p w14:paraId="7E14642E" w14:textId="1DC37E61" w:rsidR="005B229B" w:rsidRDefault="00CD5B2B">
          <w:pPr>
            <w:pStyle w:val="TM2"/>
            <w:tabs>
              <w:tab w:val="left" w:pos="960"/>
            </w:tabs>
            <w:rPr>
              <w:rFonts w:asciiTheme="minorHAnsi" w:eastAsiaTheme="minorEastAsia" w:hAnsiTheme="minorHAnsi" w:cstheme="minorBidi"/>
              <w:smallCaps w:val="0"/>
              <w:noProof/>
              <w:sz w:val="22"/>
              <w:szCs w:val="22"/>
            </w:rPr>
          </w:pPr>
          <w:hyperlink w:anchor="_Toc202797698" w:history="1">
            <w:r w:rsidR="005B229B" w:rsidRPr="006A33D4">
              <w:rPr>
                <w:rStyle w:val="Lienhypertexte"/>
                <w:rFonts w:eastAsiaTheme="minorHAnsi"/>
                <w:noProof/>
                <w:lang w:eastAsia="en-US"/>
              </w:rPr>
              <w:t>3.1.1.</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Prestations de nettoyage</w:t>
            </w:r>
            <w:r w:rsidR="005B229B">
              <w:rPr>
                <w:noProof/>
                <w:webHidden/>
              </w:rPr>
              <w:tab/>
            </w:r>
            <w:r w:rsidR="005B229B">
              <w:rPr>
                <w:noProof/>
                <w:webHidden/>
              </w:rPr>
              <w:fldChar w:fldCharType="begin"/>
            </w:r>
            <w:r w:rsidR="005B229B">
              <w:rPr>
                <w:noProof/>
                <w:webHidden/>
              </w:rPr>
              <w:instrText xml:space="preserve"> PAGEREF _Toc202797698 \h </w:instrText>
            </w:r>
            <w:r w:rsidR="005B229B">
              <w:rPr>
                <w:noProof/>
                <w:webHidden/>
              </w:rPr>
            </w:r>
            <w:r w:rsidR="005B229B">
              <w:rPr>
                <w:noProof/>
                <w:webHidden/>
              </w:rPr>
              <w:fldChar w:fldCharType="separate"/>
            </w:r>
            <w:r w:rsidR="005B229B">
              <w:rPr>
                <w:noProof/>
                <w:webHidden/>
              </w:rPr>
              <w:t>21</w:t>
            </w:r>
            <w:r w:rsidR="005B229B">
              <w:rPr>
                <w:noProof/>
                <w:webHidden/>
              </w:rPr>
              <w:fldChar w:fldCharType="end"/>
            </w:r>
          </w:hyperlink>
        </w:p>
        <w:p w14:paraId="6F54390F" w14:textId="7B92C2C8" w:rsidR="005B229B" w:rsidRDefault="00CD5B2B">
          <w:pPr>
            <w:pStyle w:val="TM2"/>
            <w:tabs>
              <w:tab w:val="left" w:pos="960"/>
            </w:tabs>
            <w:rPr>
              <w:rFonts w:asciiTheme="minorHAnsi" w:eastAsiaTheme="minorEastAsia" w:hAnsiTheme="minorHAnsi" w:cstheme="minorBidi"/>
              <w:smallCaps w:val="0"/>
              <w:noProof/>
              <w:sz w:val="22"/>
              <w:szCs w:val="22"/>
            </w:rPr>
          </w:pPr>
          <w:hyperlink w:anchor="_Toc202797699" w:history="1">
            <w:r w:rsidR="005B229B" w:rsidRPr="006A33D4">
              <w:rPr>
                <w:rStyle w:val="Lienhypertexte"/>
                <w:rFonts w:eastAsiaTheme="minorHAnsi"/>
                <w:noProof/>
                <w:lang w:eastAsia="en-US"/>
              </w:rPr>
              <w:t>3.1.2.</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Services associés</w:t>
            </w:r>
            <w:r w:rsidR="005B229B">
              <w:rPr>
                <w:noProof/>
                <w:webHidden/>
              </w:rPr>
              <w:tab/>
            </w:r>
            <w:r w:rsidR="005B229B">
              <w:rPr>
                <w:noProof/>
                <w:webHidden/>
              </w:rPr>
              <w:fldChar w:fldCharType="begin"/>
            </w:r>
            <w:r w:rsidR="005B229B">
              <w:rPr>
                <w:noProof/>
                <w:webHidden/>
              </w:rPr>
              <w:instrText xml:space="preserve"> PAGEREF _Toc202797699 \h </w:instrText>
            </w:r>
            <w:r w:rsidR="005B229B">
              <w:rPr>
                <w:noProof/>
                <w:webHidden/>
              </w:rPr>
            </w:r>
            <w:r w:rsidR="005B229B">
              <w:rPr>
                <w:noProof/>
                <w:webHidden/>
              </w:rPr>
              <w:fldChar w:fldCharType="separate"/>
            </w:r>
            <w:r w:rsidR="005B229B">
              <w:rPr>
                <w:noProof/>
                <w:webHidden/>
              </w:rPr>
              <w:t>21</w:t>
            </w:r>
            <w:r w:rsidR="005B229B">
              <w:rPr>
                <w:noProof/>
                <w:webHidden/>
              </w:rPr>
              <w:fldChar w:fldCharType="end"/>
            </w:r>
          </w:hyperlink>
        </w:p>
        <w:p w14:paraId="0D1DFA80" w14:textId="3756A609" w:rsidR="005B229B" w:rsidRDefault="00CD5B2B">
          <w:pPr>
            <w:pStyle w:val="TM2"/>
            <w:tabs>
              <w:tab w:val="left" w:pos="960"/>
            </w:tabs>
            <w:rPr>
              <w:rFonts w:asciiTheme="minorHAnsi" w:eastAsiaTheme="minorEastAsia" w:hAnsiTheme="minorHAnsi" w:cstheme="minorBidi"/>
              <w:smallCaps w:val="0"/>
              <w:noProof/>
              <w:sz w:val="22"/>
              <w:szCs w:val="22"/>
            </w:rPr>
          </w:pPr>
          <w:hyperlink w:anchor="_Toc202797700" w:history="1">
            <w:r w:rsidR="005B229B" w:rsidRPr="006A33D4">
              <w:rPr>
                <w:rStyle w:val="Lienhypertexte"/>
                <w:rFonts w:eastAsiaTheme="minorHAnsi"/>
                <w:noProof/>
                <w:lang w:eastAsia="en-US"/>
              </w:rPr>
              <w:t>3.1.3.</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Prestations à la demande</w:t>
            </w:r>
            <w:r w:rsidR="005B229B">
              <w:rPr>
                <w:noProof/>
                <w:webHidden/>
              </w:rPr>
              <w:tab/>
            </w:r>
            <w:r w:rsidR="005B229B">
              <w:rPr>
                <w:noProof/>
                <w:webHidden/>
              </w:rPr>
              <w:fldChar w:fldCharType="begin"/>
            </w:r>
            <w:r w:rsidR="005B229B">
              <w:rPr>
                <w:noProof/>
                <w:webHidden/>
              </w:rPr>
              <w:instrText xml:space="preserve"> PAGEREF _Toc202797700 \h </w:instrText>
            </w:r>
            <w:r w:rsidR="005B229B">
              <w:rPr>
                <w:noProof/>
                <w:webHidden/>
              </w:rPr>
            </w:r>
            <w:r w:rsidR="005B229B">
              <w:rPr>
                <w:noProof/>
                <w:webHidden/>
              </w:rPr>
              <w:fldChar w:fldCharType="separate"/>
            </w:r>
            <w:r w:rsidR="005B229B">
              <w:rPr>
                <w:noProof/>
                <w:webHidden/>
              </w:rPr>
              <w:t>21</w:t>
            </w:r>
            <w:r w:rsidR="005B229B">
              <w:rPr>
                <w:noProof/>
                <w:webHidden/>
              </w:rPr>
              <w:fldChar w:fldCharType="end"/>
            </w:r>
          </w:hyperlink>
        </w:p>
        <w:p w14:paraId="521FB254" w14:textId="0D34981C" w:rsidR="005B229B" w:rsidRDefault="00CD5B2B">
          <w:pPr>
            <w:pStyle w:val="TM2"/>
            <w:tabs>
              <w:tab w:val="left" w:pos="960"/>
            </w:tabs>
            <w:rPr>
              <w:rFonts w:asciiTheme="minorHAnsi" w:eastAsiaTheme="minorEastAsia" w:hAnsiTheme="minorHAnsi" w:cstheme="minorBidi"/>
              <w:smallCaps w:val="0"/>
              <w:noProof/>
              <w:sz w:val="22"/>
              <w:szCs w:val="22"/>
            </w:rPr>
          </w:pPr>
          <w:hyperlink w:anchor="_Toc202797701" w:history="1">
            <w:r w:rsidR="005B229B" w:rsidRPr="006A33D4">
              <w:rPr>
                <w:rStyle w:val="Lienhypertexte"/>
                <w:rFonts w:eastAsiaTheme="minorHAnsi"/>
                <w:noProof/>
                <w:lang w:eastAsia="en-US"/>
              </w:rPr>
              <w:t>3.2.</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Périmètre du marché</w:t>
            </w:r>
            <w:r w:rsidR="005B229B">
              <w:rPr>
                <w:noProof/>
                <w:webHidden/>
              </w:rPr>
              <w:tab/>
            </w:r>
            <w:r w:rsidR="005B229B">
              <w:rPr>
                <w:noProof/>
                <w:webHidden/>
              </w:rPr>
              <w:fldChar w:fldCharType="begin"/>
            </w:r>
            <w:r w:rsidR="005B229B">
              <w:rPr>
                <w:noProof/>
                <w:webHidden/>
              </w:rPr>
              <w:instrText xml:space="preserve"> PAGEREF _Toc202797701 \h </w:instrText>
            </w:r>
            <w:r w:rsidR="005B229B">
              <w:rPr>
                <w:noProof/>
                <w:webHidden/>
              </w:rPr>
            </w:r>
            <w:r w:rsidR="005B229B">
              <w:rPr>
                <w:noProof/>
                <w:webHidden/>
              </w:rPr>
              <w:fldChar w:fldCharType="separate"/>
            </w:r>
            <w:r w:rsidR="005B229B">
              <w:rPr>
                <w:noProof/>
                <w:webHidden/>
              </w:rPr>
              <w:t>21</w:t>
            </w:r>
            <w:r w:rsidR="005B229B">
              <w:rPr>
                <w:noProof/>
                <w:webHidden/>
              </w:rPr>
              <w:fldChar w:fldCharType="end"/>
            </w:r>
          </w:hyperlink>
        </w:p>
        <w:p w14:paraId="25091257" w14:textId="6539B2AC" w:rsidR="005B229B" w:rsidRDefault="00CD5B2B">
          <w:pPr>
            <w:pStyle w:val="TM2"/>
            <w:tabs>
              <w:tab w:val="left" w:pos="960"/>
            </w:tabs>
            <w:rPr>
              <w:rFonts w:asciiTheme="minorHAnsi" w:eastAsiaTheme="minorEastAsia" w:hAnsiTheme="minorHAnsi" w:cstheme="minorBidi"/>
              <w:smallCaps w:val="0"/>
              <w:noProof/>
              <w:sz w:val="22"/>
              <w:szCs w:val="22"/>
            </w:rPr>
          </w:pPr>
          <w:hyperlink w:anchor="_Toc202797702" w:history="1">
            <w:r w:rsidR="005B229B" w:rsidRPr="006A33D4">
              <w:rPr>
                <w:rStyle w:val="Lienhypertexte"/>
                <w:rFonts w:eastAsiaTheme="minorHAnsi"/>
                <w:noProof/>
                <w:lang w:eastAsia="en-US"/>
              </w:rPr>
              <w:t>3.3.</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Prescriptions d’organisation relative à l’organisme</w:t>
            </w:r>
            <w:r w:rsidR="005B229B">
              <w:rPr>
                <w:noProof/>
                <w:webHidden/>
              </w:rPr>
              <w:tab/>
            </w:r>
            <w:r w:rsidR="005B229B">
              <w:rPr>
                <w:noProof/>
                <w:webHidden/>
              </w:rPr>
              <w:fldChar w:fldCharType="begin"/>
            </w:r>
            <w:r w:rsidR="005B229B">
              <w:rPr>
                <w:noProof/>
                <w:webHidden/>
              </w:rPr>
              <w:instrText xml:space="preserve"> PAGEREF _Toc202797702 \h </w:instrText>
            </w:r>
            <w:r w:rsidR="005B229B">
              <w:rPr>
                <w:noProof/>
                <w:webHidden/>
              </w:rPr>
            </w:r>
            <w:r w:rsidR="005B229B">
              <w:rPr>
                <w:noProof/>
                <w:webHidden/>
              </w:rPr>
              <w:fldChar w:fldCharType="separate"/>
            </w:r>
            <w:r w:rsidR="005B229B">
              <w:rPr>
                <w:noProof/>
                <w:webHidden/>
              </w:rPr>
              <w:t>21</w:t>
            </w:r>
            <w:r w:rsidR="005B229B">
              <w:rPr>
                <w:noProof/>
                <w:webHidden/>
              </w:rPr>
              <w:fldChar w:fldCharType="end"/>
            </w:r>
          </w:hyperlink>
        </w:p>
        <w:p w14:paraId="68115491" w14:textId="404AA075" w:rsidR="005B229B" w:rsidRDefault="00CD5B2B">
          <w:pPr>
            <w:pStyle w:val="TM2"/>
            <w:tabs>
              <w:tab w:val="left" w:pos="960"/>
            </w:tabs>
            <w:rPr>
              <w:rFonts w:asciiTheme="minorHAnsi" w:eastAsiaTheme="minorEastAsia" w:hAnsiTheme="minorHAnsi" w:cstheme="minorBidi"/>
              <w:smallCaps w:val="0"/>
              <w:noProof/>
              <w:sz w:val="22"/>
              <w:szCs w:val="22"/>
            </w:rPr>
          </w:pPr>
          <w:hyperlink w:anchor="_Toc202797703" w:history="1">
            <w:r w:rsidR="005B229B" w:rsidRPr="006A33D4">
              <w:rPr>
                <w:rStyle w:val="Lienhypertexte"/>
                <w:rFonts w:eastAsiaTheme="minorHAnsi"/>
                <w:noProof/>
                <w:lang w:eastAsia="en-US"/>
              </w:rPr>
              <w:t>3.3.1.</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Mise à disposition de locaux</w:t>
            </w:r>
            <w:r w:rsidR="005B229B">
              <w:rPr>
                <w:noProof/>
                <w:webHidden/>
              </w:rPr>
              <w:tab/>
            </w:r>
            <w:r w:rsidR="005B229B">
              <w:rPr>
                <w:noProof/>
                <w:webHidden/>
              </w:rPr>
              <w:fldChar w:fldCharType="begin"/>
            </w:r>
            <w:r w:rsidR="005B229B">
              <w:rPr>
                <w:noProof/>
                <w:webHidden/>
              </w:rPr>
              <w:instrText xml:space="preserve"> PAGEREF _Toc202797703 \h </w:instrText>
            </w:r>
            <w:r w:rsidR="005B229B">
              <w:rPr>
                <w:noProof/>
                <w:webHidden/>
              </w:rPr>
            </w:r>
            <w:r w:rsidR="005B229B">
              <w:rPr>
                <w:noProof/>
                <w:webHidden/>
              </w:rPr>
              <w:fldChar w:fldCharType="separate"/>
            </w:r>
            <w:r w:rsidR="005B229B">
              <w:rPr>
                <w:noProof/>
                <w:webHidden/>
              </w:rPr>
              <w:t>21</w:t>
            </w:r>
            <w:r w:rsidR="005B229B">
              <w:rPr>
                <w:noProof/>
                <w:webHidden/>
              </w:rPr>
              <w:fldChar w:fldCharType="end"/>
            </w:r>
          </w:hyperlink>
        </w:p>
        <w:p w14:paraId="7BE62B05" w14:textId="527BCB4A" w:rsidR="005B229B" w:rsidRDefault="00CD5B2B">
          <w:pPr>
            <w:pStyle w:val="TM2"/>
            <w:tabs>
              <w:tab w:val="left" w:pos="1200"/>
            </w:tabs>
            <w:rPr>
              <w:rFonts w:asciiTheme="minorHAnsi" w:eastAsiaTheme="minorEastAsia" w:hAnsiTheme="minorHAnsi" w:cstheme="minorBidi"/>
              <w:smallCaps w:val="0"/>
              <w:noProof/>
              <w:sz w:val="22"/>
              <w:szCs w:val="22"/>
            </w:rPr>
          </w:pPr>
          <w:hyperlink w:anchor="_Toc202797704" w:history="1">
            <w:r w:rsidR="005B229B" w:rsidRPr="006A33D4">
              <w:rPr>
                <w:rStyle w:val="Lienhypertexte"/>
                <w:rFonts w:eastAsiaTheme="minorHAnsi"/>
                <w:noProof/>
                <w:lang w:eastAsia="en-US"/>
              </w:rPr>
              <w:t>3.3.1.1.</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Locaux de stockage des petits matériels et des consommables</w:t>
            </w:r>
            <w:r w:rsidR="005B229B">
              <w:rPr>
                <w:noProof/>
                <w:webHidden/>
              </w:rPr>
              <w:tab/>
            </w:r>
            <w:r w:rsidR="005B229B">
              <w:rPr>
                <w:noProof/>
                <w:webHidden/>
              </w:rPr>
              <w:fldChar w:fldCharType="begin"/>
            </w:r>
            <w:r w:rsidR="005B229B">
              <w:rPr>
                <w:noProof/>
                <w:webHidden/>
              </w:rPr>
              <w:instrText xml:space="preserve"> PAGEREF _Toc202797704 \h </w:instrText>
            </w:r>
            <w:r w:rsidR="005B229B">
              <w:rPr>
                <w:noProof/>
                <w:webHidden/>
              </w:rPr>
            </w:r>
            <w:r w:rsidR="005B229B">
              <w:rPr>
                <w:noProof/>
                <w:webHidden/>
              </w:rPr>
              <w:fldChar w:fldCharType="separate"/>
            </w:r>
            <w:r w:rsidR="005B229B">
              <w:rPr>
                <w:noProof/>
                <w:webHidden/>
              </w:rPr>
              <w:t>21</w:t>
            </w:r>
            <w:r w:rsidR="005B229B">
              <w:rPr>
                <w:noProof/>
                <w:webHidden/>
              </w:rPr>
              <w:fldChar w:fldCharType="end"/>
            </w:r>
          </w:hyperlink>
        </w:p>
        <w:p w14:paraId="480D51AE" w14:textId="0C30D36A" w:rsidR="005B229B" w:rsidRDefault="00CD5B2B">
          <w:pPr>
            <w:pStyle w:val="TM2"/>
            <w:tabs>
              <w:tab w:val="left" w:pos="1200"/>
            </w:tabs>
            <w:rPr>
              <w:rFonts w:asciiTheme="minorHAnsi" w:eastAsiaTheme="minorEastAsia" w:hAnsiTheme="minorHAnsi" w:cstheme="minorBidi"/>
              <w:smallCaps w:val="0"/>
              <w:noProof/>
              <w:sz w:val="22"/>
              <w:szCs w:val="22"/>
            </w:rPr>
          </w:pPr>
          <w:hyperlink w:anchor="_Toc202797705" w:history="1">
            <w:r w:rsidR="005B229B" w:rsidRPr="006A33D4">
              <w:rPr>
                <w:rStyle w:val="Lienhypertexte"/>
                <w:rFonts w:eastAsiaTheme="minorHAnsi"/>
                <w:noProof/>
                <w:lang w:eastAsia="en-US"/>
              </w:rPr>
              <w:t>3.3.1.2.</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Locaux de stationnement et de charge pour les machines à batteries</w:t>
            </w:r>
            <w:r w:rsidR="005B229B">
              <w:rPr>
                <w:noProof/>
                <w:webHidden/>
              </w:rPr>
              <w:tab/>
            </w:r>
            <w:r w:rsidR="005B229B">
              <w:rPr>
                <w:noProof/>
                <w:webHidden/>
              </w:rPr>
              <w:fldChar w:fldCharType="begin"/>
            </w:r>
            <w:r w:rsidR="005B229B">
              <w:rPr>
                <w:noProof/>
                <w:webHidden/>
              </w:rPr>
              <w:instrText xml:space="preserve"> PAGEREF _Toc202797705 \h </w:instrText>
            </w:r>
            <w:r w:rsidR="005B229B">
              <w:rPr>
                <w:noProof/>
                <w:webHidden/>
              </w:rPr>
            </w:r>
            <w:r w:rsidR="005B229B">
              <w:rPr>
                <w:noProof/>
                <w:webHidden/>
              </w:rPr>
              <w:fldChar w:fldCharType="separate"/>
            </w:r>
            <w:r w:rsidR="005B229B">
              <w:rPr>
                <w:noProof/>
                <w:webHidden/>
              </w:rPr>
              <w:t>22</w:t>
            </w:r>
            <w:r w:rsidR="005B229B">
              <w:rPr>
                <w:noProof/>
                <w:webHidden/>
              </w:rPr>
              <w:fldChar w:fldCharType="end"/>
            </w:r>
          </w:hyperlink>
        </w:p>
        <w:p w14:paraId="42036B95" w14:textId="6E014B54" w:rsidR="005B229B" w:rsidRDefault="00CD5B2B">
          <w:pPr>
            <w:pStyle w:val="TM2"/>
            <w:tabs>
              <w:tab w:val="left" w:pos="1200"/>
            </w:tabs>
            <w:rPr>
              <w:rFonts w:asciiTheme="minorHAnsi" w:eastAsiaTheme="minorEastAsia" w:hAnsiTheme="minorHAnsi" w:cstheme="minorBidi"/>
              <w:smallCaps w:val="0"/>
              <w:noProof/>
              <w:sz w:val="22"/>
              <w:szCs w:val="22"/>
            </w:rPr>
          </w:pPr>
          <w:hyperlink w:anchor="_Toc202797706" w:history="1">
            <w:r w:rsidR="005B229B" w:rsidRPr="006A33D4">
              <w:rPr>
                <w:rStyle w:val="Lienhypertexte"/>
                <w:rFonts w:eastAsiaTheme="minorHAnsi"/>
                <w:noProof/>
                <w:lang w:eastAsia="en-US"/>
              </w:rPr>
              <w:t>3.3.1.3.</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Locaux vestiaires et sanitaires</w:t>
            </w:r>
            <w:r w:rsidR="005B229B">
              <w:rPr>
                <w:noProof/>
                <w:webHidden/>
              </w:rPr>
              <w:tab/>
            </w:r>
            <w:r w:rsidR="005B229B">
              <w:rPr>
                <w:noProof/>
                <w:webHidden/>
              </w:rPr>
              <w:fldChar w:fldCharType="begin"/>
            </w:r>
            <w:r w:rsidR="005B229B">
              <w:rPr>
                <w:noProof/>
                <w:webHidden/>
              </w:rPr>
              <w:instrText xml:space="preserve"> PAGEREF _Toc202797706 \h </w:instrText>
            </w:r>
            <w:r w:rsidR="005B229B">
              <w:rPr>
                <w:noProof/>
                <w:webHidden/>
              </w:rPr>
            </w:r>
            <w:r w:rsidR="005B229B">
              <w:rPr>
                <w:noProof/>
                <w:webHidden/>
              </w:rPr>
              <w:fldChar w:fldCharType="separate"/>
            </w:r>
            <w:r w:rsidR="005B229B">
              <w:rPr>
                <w:noProof/>
                <w:webHidden/>
              </w:rPr>
              <w:t>22</w:t>
            </w:r>
            <w:r w:rsidR="005B229B">
              <w:rPr>
                <w:noProof/>
                <w:webHidden/>
              </w:rPr>
              <w:fldChar w:fldCharType="end"/>
            </w:r>
          </w:hyperlink>
        </w:p>
        <w:p w14:paraId="18431823" w14:textId="62DE8EA3" w:rsidR="005B229B" w:rsidRDefault="00CD5B2B">
          <w:pPr>
            <w:pStyle w:val="TM2"/>
            <w:tabs>
              <w:tab w:val="left" w:pos="960"/>
            </w:tabs>
            <w:rPr>
              <w:rFonts w:asciiTheme="minorHAnsi" w:eastAsiaTheme="minorEastAsia" w:hAnsiTheme="minorHAnsi" w:cstheme="minorBidi"/>
              <w:smallCaps w:val="0"/>
              <w:noProof/>
              <w:sz w:val="22"/>
              <w:szCs w:val="22"/>
            </w:rPr>
          </w:pPr>
          <w:hyperlink w:anchor="_Toc202797707" w:history="1">
            <w:r w:rsidR="005B229B" w:rsidRPr="006A33D4">
              <w:rPr>
                <w:rStyle w:val="Lienhypertexte"/>
                <w:rFonts w:eastAsiaTheme="minorHAnsi"/>
                <w:noProof/>
                <w:lang w:eastAsia="en-US"/>
              </w:rPr>
              <w:t>3.3.2.</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 Mise à disposition des fluides et énergie</w:t>
            </w:r>
            <w:r w:rsidR="005B229B">
              <w:rPr>
                <w:noProof/>
                <w:webHidden/>
              </w:rPr>
              <w:tab/>
            </w:r>
            <w:r w:rsidR="005B229B">
              <w:rPr>
                <w:noProof/>
                <w:webHidden/>
              </w:rPr>
              <w:fldChar w:fldCharType="begin"/>
            </w:r>
            <w:r w:rsidR="005B229B">
              <w:rPr>
                <w:noProof/>
                <w:webHidden/>
              </w:rPr>
              <w:instrText xml:space="preserve"> PAGEREF _Toc202797707 \h </w:instrText>
            </w:r>
            <w:r w:rsidR="005B229B">
              <w:rPr>
                <w:noProof/>
                <w:webHidden/>
              </w:rPr>
            </w:r>
            <w:r w:rsidR="005B229B">
              <w:rPr>
                <w:noProof/>
                <w:webHidden/>
              </w:rPr>
              <w:fldChar w:fldCharType="separate"/>
            </w:r>
            <w:r w:rsidR="005B229B">
              <w:rPr>
                <w:noProof/>
                <w:webHidden/>
              </w:rPr>
              <w:t>22</w:t>
            </w:r>
            <w:r w:rsidR="005B229B">
              <w:rPr>
                <w:noProof/>
                <w:webHidden/>
              </w:rPr>
              <w:fldChar w:fldCharType="end"/>
            </w:r>
          </w:hyperlink>
        </w:p>
        <w:p w14:paraId="6101A47F" w14:textId="764F4E30" w:rsidR="005B229B" w:rsidRDefault="00CD5B2B">
          <w:pPr>
            <w:pStyle w:val="TM2"/>
            <w:tabs>
              <w:tab w:val="left" w:pos="960"/>
            </w:tabs>
            <w:rPr>
              <w:rFonts w:asciiTheme="minorHAnsi" w:eastAsiaTheme="minorEastAsia" w:hAnsiTheme="minorHAnsi" w:cstheme="minorBidi"/>
              <w:smallCaps w:val="0"/>
              <w:noProof/>
              <w:sz w:val="22"/>
              <w:szCs w:val="22"/>
            </w:rPr>
          </w:pPr>
          <w:hyperlink w:anchor="_Toc202797708" w:history="1">
            <w:r w:rsidR="005B229B" w:rsidRPr="006A33D4">
              <w:rPr>
                <w:rStyle w:val="Lienhypertexte"/>
                <w:rFonts w:eastAsiaTheme="minorHAnsi"/>
                <w:noProof/>
                <w:lang w:eastAsia="en-US"/>
              </w:rPr>
              <w:t>3.3.3.</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 Mise à disposition d’équipements</w:t>
            </w:r>
            <w:r w:rsidR="005B229B">
              <w:rPr>
                <w:noProof/>
                <w:webHidden/>
              </w:rPr>
              <w:tab/>
            </w:r>
            <w:r w:rsidR="005B229B">
              <w:rPr>
                <w:noProof/>
                <w:webHidden/>
              </w:rPr>
              <w:fldChar w:fldCharType="begin"/>
            </w:r>
            <w:r w:rsidR="005B229B">
              <w:rPr>
                <w:noProof/>
                <w:webHidden/>
              </w:rPr>
              <w:instrText xml:space="preserve"> PAGEREF _Toc202797708 \h </w:instrText>
            </w:r>
            <w:r w:rsidR="005B229B">
              <w:rPr>
                <w:noProof/>
                <w:webHidden/>
              </w:rPr>
            </w:r>
            <w:r w:rsidR="005B229B">
              <w:rPr>
                <w:noProof/>
                <w:webHidden/>
              </w:rPr>
              <w:fldChar w:fldCharType="separate"/>
            </w:r>
            <w:r w:rsidR="005B229B">
              <w:rPr>
                <w:noProof/>
                <w:webHidden/>
              </w:rPr>
              <w:t>22</w:t>
            </w:r>
            <w:r w:rsidR="005B229B">
              <w:rPr>
                <w:noProof/>
                <w:webHidden/>
              </w:rPr>
              <w:fldChar w:fldCharType="end"/>
            </w:r>
          </w:hyperlink>
        </w:p>
        <w:p w14:paraId="1710754E" w14:textId="168967C0" w:rsidR="005B229B" w:rsidRDefault="00CD5B2B">
          <w:pPr>
            <w:pStyle w:val="TM2"/>
            <w:tabs>
              <w:tab w:val="left" w:pos="1200"/>
            </w:tabs>
            <w:rPr>
              <w:rFonts w:asciiTheme="minorHAnsi" w:eastAsiaTheme="minorEastAsia" w:hAnsiTheme="minorHAnsi" w:cstheme="minorBidi"/>
              <w:smallCaps w:val="0"/>
              <w:noProof/>
              <w:sz w:val="22"/>
              <w:szCs w:val="22"/>
            </w:rPr>
          </w:pPr>
          <w:hyperlink w:anchor="_Toc202797709" w:history="1">
            <w:r w:rsidR="005B229B" w:rsidRPr="006A33D4">
              <w:rPr>
                <w:rStyle w:val="Lienhypertexte"/>
                <w:rFonts w:eastAsiaTheme="minorHAnsi"/>
                <w:noProof/>
                <w:lang w:eastAsia="en-US"/>
              </w:rPr>
              <w:t>3.3.3.1.</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Matériels</w:t>
            </w:r>
            <w:r w:rsidR="005B229B">
              <w:rPr>
                <w:noProof/>
                <w:webHidden/>
              </w:rPr>
              <w:tab/>
            </w:r>
            <w:r w:rsidR="005B229B">
              <w:rPr>
                <w:noProof/>
                <w:webHidden/>
              </w:rPr>
              <w:fldChar w:fldCharType="begin"/>
            </w:r>
            <w:r w:rsidR="005B229B">
              <w:rPr>
                <w:noProof/>
                <w:webHidden/>
              </w:rPr>
              <w:instrText xml:space="preserve"> PAGEREF _Toc202797709 \h </w:instrText>
            </w:r>
            <w:r w:rsidR="005B229B">
              <w:rPr>
                <w:noProof/>
                <w:webHidden/>
              </w:rPr>
            </w:r>
            <w:r w:rsidR="005B229B">
              <w:rPr>
                <w:noProof/>
                <w:webHidden/>
              </w:rPr>
              <w:fldChar w:fldCharType="separate"/>
            </w:r>
            <w:r w:rsidR="005B229B">
              <w:rPr>
                <w:noProof/>
                <w:webHidden/>
              </w:rPr>
              <w:t>22</w:t>
            </w:r>
            <w:r w:rsidR="005B229B">
              <w:rPr>
                <w:noProof/>
                <w:webHidden/>
              </w:rPr>
              <w:fldChar w:fldCharType="end"/>
            </w:r>
          </w:hyperlink>
        </w:p>
        <w:p w14:paraId="6D70EAA7" w14:textId="562D216B" w:rsidR="005B229B" w:rsidRDefault="00CD5B2B">
          <w:pPr>
            <w:pStyle w:val="TM2"/>
            <w:tabs>
              <w:tab w:val="left" w:pos="1200"/>
            </w:tabs>
            <w:rPr>
              <w:rFonts w:asciiTheme="minorHAnsi" w:eastAsiaTheme="minorEastAsia" w:hAnsiTheme="minorHAnsi" w:cstheme="minorBidi"/>
              <w:smallCaps w:val="0"/>
              <w:noProof/>
              <w:sz w:val="22"/>
              <w:szCs w:val="22"/>
            </w:rPr>
          </w:pPr>
          <w:hyperlink w:anchor="_Toc202797710" w:history="1">
            <w:r w:rsidR="005B229B" w:rsidRPr="006A33D4">
              <w:rPr>
                <w:rStyle w:val="Lienhypertexte"/>
                <w:rFonts w:eastAsiaTheme="minorHAnsi"/>
                <w:noProof/>
                <w:lang w:eastAsia="en-US"/>
              </w:rPr>
              <w:t>3.3.3.2.</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Produits</w:t>
            </w:r>
            <w:r w:rsidR="005B229B">
              <w:rPr>
                <w:noProof/>
                <w:webHidden/>
              </w:rPr>
              <w:tab/>
            </w:r>
            <w:r w:rsidR="005B229B">
              <w:rPr>
                <w:noProof/>
                <w:webHidden/>
              </w:rPr>
              <w:fldChar w:fldCharType="begin"/>
            </w:r>
            <w:r w:rsidR="005B229B">
              <w:rPr>
                <w:noProof/>
                <w:webHidden/>
              </w:rPr>
              <w:instrText xml:space="preserve"> PAGEREF _Toc202797710 \h </w:instrText>
            </w:r>
            <w:r w:rsidR="005B229B">
              <w:rPr>
                <w:noProof/>
                <w:webHidden/>
              </w:rPr>
            </w:r>
            <w:r w:rsidR="005B229B">
              <w:rPr>
                <w:noProof/>
                <w:webHidden/>
              </w:rPr>
              <w:fldChar w:fldCharType="separate"/>
            </w:r>
            <w:r w:rsidR="005B229B">
              <w:rPr>
                <w:noProof/>
                <w:webHidden/>
              </w:rPr>
              <w:t>22</w:t>
            </w:r>
            <w:r w:rsidR="005B229B">
              <w:rPr>
                <w:noProof/>
                <w:webHidden/>
              </w:rPr>
              <w:fldChar w:fldCharType="end"/>
            </w:r>
          </w:hyperlink>
        </w:p>
        <w:p w14:paraId="1FE70726" w14:textId="44E15E60" w:rsidR="005B229B" w:rsidRDefault="00CD5B2B">
          <w:pPr>
            <w:pStyle w:val="TM2"/>
            <w:tabs>
              <w:tab w:val="left" w:pos="1200"/>
            </w:tabs>
            <w:rPr>
              <w:rFonts w:asciiTheme="minorHAnsi" w:eastAsiaTheme="minorEastAsia" w:hAnsiTheme="minorHAnsi" w:cstheme="minorBidi"/>
              <w:smallCaps w:val="0"/>
              <w:noProof/>
              <w:sz w:val="22"/>
              <w:szCs w:val="22"/>
            </w:rPr>
          </w:pPr>
          <w:hyperlink w:anchor="_Toc202797711" w:history="1">
            <w:r w:rsidR="005B229B" w:rsidRPr="006A33D4">
              <w:rPr>
                <w:rStyle w:val="Lienhypertexte"/>
                <w:rFonts w:eastAsiaTheme="minorHAnsi"/>
                <w:noProof/>
                <w:lang w:eastAsia="en-US"/>
              </w:rPr>
              <w:t>3.3.3.3.</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Consommables sanitaires</w:t>
            </w:r>
            <w:r w:rsidR="005B229B">
              <w:rPr>
                <w:noProof/>
                <w:webHidden/>
              </w:rPr>
              <w:tab/>
            </w:r>
            <w:r w:rsidR="005B229B">
              <w:rPr>
                <w:noProof/>
                <w:webHidden/>
              </w:rPr>
              <w:fldChar w:fldCharType="begin"/>
            </w:r>
            <w:r w:rsidR="005B229B">
              <w:rPr>
                <w:noProof/>
                <w:webHidden/>
              </w:rPr>
              <w:instrText xml:space="preserve"> PAGEREF _Toc202797711 \h </w:instrText>
            </w:r>
            <w:r w:rsidR="005B229B">
              <w:rPr>
                <w:noProof/>
                <w:webHidden/>
              </w:rPr>
            </w:r>
            <w:r w:rsidR="005B229B">
              <w:rPr>
                <w:noProof/>
                <w:webHidden/>
              </w:rPr>
              <w:fldChar w:fldCharType="separate"/>
            </w:r>
            <w:r w:rsidR="005B229B">
              <w:rPr>
                <w:noProof/>
                <w:webHidden/>
              </w:rPr>
              <w:t>23</w:t>
            </w:r>
            <w:r w:rsidR="005B229B">
              <w:rPr>
                <w:noProof/>
                <w:webHidden/>
              </w:rPr>
              <w:fldChar w:fldCharType="end"/>
            </w:r>
          </w:hyperlink>
        </w:p>
        <w:p w14:paraId="7D0A07A8" w14:textId="210C65B6" w:rsidR="005B229B" w:rsidRDefault="00CD5B2B">
          <w:pPr>
            <w:pStyle w:val="TM2"/>
            <w:tabs>
              <w:tab w:val="left" w:pos="960"/>
            </w:tabs>
            <w:rPr>
              <w:rFonts w:asciiTheme="minorHAnsi" w:eastAsiaTheme="minorEastAsia" w:hAnsiTheme="minorHAnsi" w:cstheme="minorBidi"/>
              <w:smallCaps w:val="0"/>
              <w:noProof/>
              <w:sz w:val="22"/>
              <w:szCs w:val="22"/>
            </w:rPr>
          </w:pPr>
          <w:hyperlink w:anchor="_Toc202797712" w:history="1">
            <w:r w:rsidR="005B229B" w:rsidRPr="006A33D4">
              <w:rPr>
                <w:rStyle w:val="Lienhypertexte"/>
                <w:rFonts w:eastAsiaTheme="minorHAnsi"/>
                <w:noProof/>
                <w:lang w:eastAsia="en-US"/>
              </w:rPr>
              <w:t>3.3.4.</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 Plages horaires d’intervention</w:t>
            </w:r>
            <w:r w:rsidR="005B229B">
              <w:rPr>
                <w:noProof/>
                <w:webHidden/>
              </w:rPr>
              <w:tab/>
            </w:r>
            <w:r w:rsidR="005B229B">
              <w:rPr>
                <w:noProof/>
                <w:webHidden/>
              </w:rPr>
              <w:fldChar w:fldCharType="begin"/>
            </w:r>
            <w:r w:rsidR="005B229B">
              <w:rPr>
                <w:noProof/>
                <w:webHidden/>
              </w:rPr>
              <w:instrText xml:space="preserve"> PAGEREF _Toc202797712 \h </w:instrText>
            </w:r>
            <w:r w:rsidR="005B229B">
              <w:rPr>
                <w:noProof/>
                <w:webHidden/>
              </w:rPr>
            </w:r>
            <w:r w:rsidR="005B229B">
              <w:rPr>
                <w:noProof/>
                <w:webHidden/>
              </w:rPr>
              <w:fldChar w:fldCharType="separate"/>
            </w:r>
            <w:r w:rsidR="005B229B">
              <w:rPr>
                <w:noProof/>
                <w:webHidden/>
              </w:rPr>
              <w:t>23</w:t>
            </w:r>
            <w:r w:rsidR="005B229B">
              <w:rPr>
                <w:noProof/>
                <w:webHidden/>
              </w:rPr>
              <w:fldChar w:fldCharType="end"/>
            </w:r>
          </w:hyperlink>
        </w:p>
        <w:p w14:paraId="04D4A37B" w14:textId="3D7A167B" w:rsidR="005B229B" w:rsidRDefault="00CD5B2B">
          <w:pPr>
            <w:pStyle w:val="TM2"/>
            <w:tabs>
              <w:tab w:val="left" w:pos="960"/>
            </w:tabs>
            <w:rPr>
              <w:rFonts w:asciiTheme="minorHAnsi" w:eastAsiaTheme="minorEastAsia" w:hAnsiTheme="minorHAnsi" w:cstheme="minorBidi"/>
              <w:smallCaps w:val="0"/>
              <w:noProof/>
              <w:sz w:val="22"/>
              <w:szCs w:val="22"/>
            </w:rPr>
          </w:pPr>
          <w:hyperlink w:anchor="_Toc202797713" w:history="1">
            <w:r w:rsidR="005B229B" w:rsidRPr="006A33D4">
              <w:rPr>
                <w:rStyle w:val="Lienhypertexte"/>
                <w:rFonts w:eastAsiaTheme="minorHAnsi"/>
                <w:noProof/>
                <w:lang w:eastAsia="en-US"/>
              </w:rPr>
              <w:t>3.3.5.</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 Modalités d’accès</w:t>
            </w:r>
            <w:r w:rsidR="005B229B">
              <w:rPr>
                <w:noProof/>
                <w:webHidden/>
              </w:rPr>
              <w:tab/>
            </w:r>
            <w:r w:rsidR="005B229B">
              <w:rPr>
                <w:noProof/>
                <w:webHidden/>
              </w:rPr>
              <w:fldChar w:fldCharType="begin"/>
            </w:r>
            <w:r w:rsidR="005B229B">
              <w:rPr>
                <w:noProof/>
                <w:webHidden/>
              </w:rPr>
              <w:instrText xml:space="preserve"> PAGEREF _Toc202797713 \h </w:instrText>
            </w:r>
            <w:r w:rsidR="005B229B">
              <w:rPr>
                <w:noProof/>
                <w:webHidden/>
              </w:rPr>
            </w:r>
            <w:r w:rsidR="005B229B">
              <w:rPr>
                <w:noProof/>
                <w:webHidden/>
              </w:rPr>
              <w:fldChar w:fldCharType="separate"/>
            </w:r>
            <w:r w:rsidR="005B229B">
              <w:rPr>
                <w:noProof/>
                <w:webHidden/>
              </w:rPr>
              <w:t>23</w:t>
            </w:r>
            <w:r w:rsidR="005B229B">
              <w:rPr>
                <w:noProof/>
                <w:webHidden/>
              </w:rPr>
              <w:fldChar w:fldCharType="end"/>
            </w:r>
          </w:hyperlink>
        </w:p>
        <w:p w14:paraId="6C906B70" w14:textId="578AF000" w:rsidR="005B229B" w:rsidRDefault="00CD5B2B">
          <w:pPr>
            <w:pStyle w:val="TM2"/>
            <w:tabs>
              <w:tab w:val="left" w:pos="960"/>
            </w:tabs>
            <w:rPr>
              <w:rFonts w:asciiTheme="minorHAnsi" w:eastAsiaTheme="minorEastAsia" w:hAnsiTheme="minorHAnsi" w:cstheme="minorBidi"/>
              <w:smallCaps w:val="0"/>
              <w:noProof/>
              <w:sz w:val="22"/>
              <w:szCs w:val="22"/>
            </w:rPr>
          </w:pPr>
          <w:hyperlink w:anchor="_Toc202797714" w:history="1">
            <w:r w:rsidR="005B229B" w:rsidRPr="006A33D4">
              <w:rPr>
                <w:rStyle w:val="Lienhypertexte"/>
                <w:rFonts w:eastAsiaTheme="minorHAnsi"/>
                <w:noProof/>
                <w:lang w:eastAsia="en-US"/>
              </w:rPr>
              <w:t>3.3.6.</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 Gestion des déchets</w:t>
            </w:r>
            <w:r w:rsidR="005B229B">
              <w:rPr>
                <w:noProof/>
                <w:webHidden/>
              </w:rPr>
              <w:tab/>
            </w:r>
            <w:r w:rsidR="005B229B">
              <w:rPr>
                <w:noProof/>
                <w:webHidden/>
              </w:rPr>
              <w:fldChar w:fldCharType="begin"/>
            </w:r>
            <w:r w:rsidR="005B229B">
              <w:rPr>
                <w:noProof/>
                <w:webHidden/>
              </w:rPr>
              <w:instrText xml:space="preserve"> PAGEREF _Toc202797714 \h </w:instrText>
            </w:r>
            <w:r w:rsidR="005B229B">
              <w:rPr>
                <w:noProof/>
                <w:webHidden/>
              </w:rPr>
            </w:r>
            <w:r w:rsidR="005B229B">
              <w:rPr>
                <w:noProof/>
                <w:webHidden/>
              </w:rPr>
              <w:fldChar w:fldCharType="separate"/>
            </w:r>
            <w:r w:rsidR="005B229B">
              <w:rPr>
                <w:noProof/>
                <w:webHidden/>
              </w:rPr>
              <w:t>23</w:t>
            </w:r>
            <w:r w:rsidR="005B229B">
              <w:rPr>
                <w:noProof/>
                <w:webHidden/>
              </w:rPr>
              <w:fldChar w:fldCharType="end"/>
            </w:r>
          </w:hyperlink>
        </w:p>
        <w:p w14:paraId="7B76AC02" w14:textId="03FA7645" w:rsidR="005B229B" w:rsidRDefault="00CD5B2B">
          <w:pPr>
            <w:pStyle w:val="TM2"/>
            <w:tabs>
              <w:tab w:val="left" w:pos="1200"/>
            </w:tabs>
            <w:rPr>
              <w:rFonts w:asciiTheme="minorHAnsi" w:eastAsiaTheme="minorEastAsia" w:hAnsiTheme="minorHAnsi" w:cstheme="minorBidi"/>
              <w:smallCaps w:val="0"/>
              <w:noProof/>
              <w:sz w:val="22"/>
              <w:szCs w:val="22"/>
            </w:rPr>
          </w:pPr>
          <w:hyperlink w:anchor="_Toc202797715" w:history="1">
            <w:r w:rsidR="005B229B" w:rsidRPr="006A33D4">
              <w:rPr>
                <w:rStyle w:val="Lienhypertexte"/>
                <w:rFonts w:eastAsiaTheme="minorHAnsi"/>
                <w:noProof/>
                <w:lang w:eastAsia="en-US"/>
              </w:rPr>
              <w:t>3.3.6.1.</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Nature des déchets à collecter</w:t>
            </w:r>
            <w:r w:rsidR="005B229B">
              <w:rPr>
                <w:noProof/>
                <w:webHidden/>
              </w:rPr>
              <w:tab/>
            </w:r>
            <w:r w:rsidR="005B229B">
              <w:rPr>
                <w:noProof/>
                <w:webHidden/>
              </w:rPr>
              <w:fldChar w:fldCharType="begin"/>
            </w:r>
            <w:r w:rsidR="005B229B">
              <w:rPr>
                <w:noProof/>
                <w:webHidden/>
              </w:rPr>
              <w:instrText xml:space="preserve"> PAGEREF _Toc202797715 \h </w:instrText>
            </w:r>
            <w:r w:rsidR="005B229B">
              <w:rPr>
                <w:noProof/>
                <w:webHidden/>
              </w:rPr>
            </w:r>
            <w:r w:rsidR="005B229B">
              <w:rPr>
                <w:noProof/>
                <w:webHidden/>
              </w:rPr>
              <w:fldChar w:fldCharType="separate"/>
            </w:r>
            <w:r w:rsidR="005B229B">
              <w:rPr>
                <w:noProof/>
                <w:webHidden/>
              </w:rPr>
              <w:t>23</w:t>
            </w:r>
            <w:r w:rsidR="005B229B">
              <w:rPr>
                <w:noProof/>
                <w:webHidden/>
              </w:rPr>
              <w:fldChar w:fldCharType="end"/>
            </w:r>
          </w:hyperlink>
        </w:p>
        <w:p w14:paraId="12B1C08A" w14:textId="5EBB01C1" w:rsidR="005B229B" w:rsidRDefault="00CD5B2B">
          <w:pPr>
            <w:pStyle w:val="TM2"/>
            <w:tabs>
              <w:tab w:val="left" w:pos="1200"/>
            </w:tabs>
            <w:rPr>
              <w:rFonts w:asciiTheme="minorHAnsi" w:eastAsiaTheme="minorEastAsia" w:hAnsiTheme="minorHAnsi" w:cstheme="minorBidi"/>
              <w:smallCaps w:val="0"/>
              <w:noProof/>
              <w:sz w:val="22"/>
              <w:szCs w:val="22"/>
            </w:rPr>
          </w:pPr>
          <w:hyperlink w:anchor="_Toc202797716" w:history="1">
            <w:r w:rsidR="005B229B" w:rsidRPr="006A33D4">
              <w:rPr>
                <w:rStyle w:val="Lienhypertexte"/>
                <w:rFonts w:eastAsiaTheme="minorHAnsi"/>
                <w:noProof/>
                <w:lang w:eastAsia="en-US"/>
              </w:rPr>
              <w:t>3.3.6.2.</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Modalités de collecte et de stockage des déchets</w:t>
            </w:r>
            <w:r w:rsidR="005B229B">
              <w:rPr>
                <w:noProof/>
                <w:webHidden/>
              </w:rPr>
              <w:tab/>
            </w:r>
            <w:r w:rsidR="005B229B">
              <w:rPr>
                <w:noProof/>
                <w:webHidden/>
              </w:rPr>
              <w:fldChar w:fldCharType="begin"/>
            </w:r>
            <w:r w:rsidR="005B229B">
              <w:rPr>
                <w:noProof/>
                <w:webHidden/>
              </w:rPr>
              <w:instrText xml:space="preserve"> PAGEREF _Toc202797716 \h </w:instrText>
            </w:r>
            <w:r w:rsidR="005B229B">
              <w:rPr>
                <w:noProof/>
                <w:webHidden/>
              </w:rPr>
            </w:r>
            <w:r w:rsidR="005B229B">
              <w:rPr>
                <w:noProof/>
                <w:webHidden/>
              </w:rPr>
              <w:fldChar w:fldCharType="separate"/>
            </w:r>
            <w:r w:rsidR="005B229B">
              <w:rPr>
                <w:noProof/>
                <w:webHidden/>
              </w:rPr>
              <w:t>24</w:t>
            </w:r>
            <w:r w:rsidR="005B229B">
              <w:rPr>
                <w:noProof/>
                <w:webHidden/>
              </w:rPr>
              <w:fldChar w:fldCharType="end"/>
            </w:r>
          </w:hyperlink>
        </w:p>
        <w:p w14:paraId="483432B1" w14:textId="4E009774" w:rsidR="005B229B" w:rsidRDefault="00CD5B2B">
          <w:pPr>
            <w:pStyle w:val="TM2"/>
            <w:tabs>
              <w:tab w:val="left" w:pos="1200"/>
            </w:tabs>
            <w:rPr>
              <w:rFonts w:asciiTheme="minorHAnsi" w:eastAsiaTheme="minorEastAsia" w:hAnsiTheme="minorHAnsi" w:cstheme="minorBidi"/>
              <w:smallCaps w:val="0"/>
              <w:noProof/>
              <w:sz w:val="22"/>
              <w:szCs w:val="22"/>
            </w:rPr>
          </w:pPr>
          <w:hyperlink w:anchor="_Toc202797717" w:history="1">
            <w:r w:rsidR="005B229B" w:rsidRPr="006A33D4">
              <w:rPr>
                <w:rStyle w:val="Lienhypertexte"/>
                <w:rFonts w:eastAsiaTheme="minorHAnsi"/>
                <w:noProof/>
                <w:lang w:eastAsia="en-US"/>
              </w:rPr>
              <w:t>3.3.6.3.</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Déchets liquides</w:t>
            </w:r>
            <w:r w:rsidR="005B229B">
              <w:rPr>
                <w:noProof/>
                <w:webHidden/>
              </w:rPr>
              <w:tab/>
            </w:r>
            <w:r w:rsidR="005B229B">
              <w:rPr>
                <w:noProof/>
                <w:webHidden/>
              </w:rPr>
              <w:fldChar w:fldCharType="begin"/>
            </w:r>
            <w:r w:rsidR="005B229B">
              <w:rPr>
                <w:noProof/>
                <w:webHidden/>
              </w:rPr>
              <w:instrText xml:space="preserve"> PAGEREF _Toc202797717 \h </w:instrText>
            </w:r>
            <w:r w:rsidR="005B229B">
              <w:rPr>
                <w:noProof/>
                <w:webHidden/>
              </w:rPr>
            </w:r>
            <w:r w:rsidR="005B229B">
              <w:rPr>
                <w:noProof/>
                <w:webHidden/>
              </w:rPr>
              <w:fldChar w:fldCharType="separate"/>
            </w:r>
            <w:r w:rsidR="005B229B">
              <w:rPr>
                <w:noProof/>
                <w:webHidden/>
              </w:rPr>
              <w:t>24</w:t>
            </w:r>
            <w:r w:rsidR="005B229B">
              <w:rPr>
                <w:noProof/>
                <w:webHidden/>
              </w:rPr>
              <w:fldChar w:fldCharType="end"/>
            </w:r>
          </w:hyperlink>
        </w:p>
        <w:p w14:paraId="158991DC" w14:textId="68FEE737" w:rsidR="005B229B" w:rsidRDefault="00CD5B2B">
          <w:pPr>
            <w:pStyle w:val="TM2"/>
            <w:tabs>
              <w:tab w:val="left" w:pos="960"/>
            </w:tabs>
            <w:rPr>
              <w:rFonts w:asciiTheme="minorHAnsi" w:eastAsiaTheme="minorEastAsia" w:hAnsiTheme="minorHAnsi" w:cstheme="minorBidi"/>
              <w:smallCaps w:val="0"/>
              <w:noProof/>
              <w:sz w:val="22"/>
              <w:szCs w:val="22"/>
            </w:rPr>
          </w:pPr>
          <w:hyperlink w:anchor="_Toc202797718" w:history="1">
            <w:r w:rsidR="005B229B" w:rsidRPr="006A33D4">
              <w:rPr>
                <w:rStyle w:val="Lienhypertexte"/>
                <w:rFonts w:eastAsiaTheme="minorHAnsi"/>
                <w:noProof/>
                <w:lang w:eastAsia="en-US"/>
              </w:rPr>
              <w:t>3.3.7.</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 Sécurité</w:t>
            </w:r>
            <w:r w:rsidR="005B229B">
              <w:rPr>
                <w:noProof/>
                <w:webHidden/>
              </w:rPr>
              <w:tab/>
            </w:r>
            <w:r w:rsidR="005B229B">
              <w:rPr>
                <w:noProof/>
                <w:webHidden/>
              </w:rPr>
              <w:fldChar w:fldCharType="begin"/>
            </w:r>
            <w:r w:rsidR="005B229B">
              <w:rPr>
                <w:noProof/>
                <w:webHidden/>
              </w:rPr>
              <w:instrText xml:space="preserve"> PAGEREF _Toc202797718 \h </w:instrText>
            </w:r>
            <w:r w:rsidR="005B229B">
              <w:rPr>
                <w:noProof/>
                <w:webHidden/>
              </w:rPr>
            </w:r>
            <w:r w:rsidR="005B229B">
              <w:rPr>
                <w:noProof/>
                <w:webHidden/>
              </w:rPr>
              <w:fldChar w:fldCharType="separate"/>
            </w:r>
            <w:r w:rsidR="005B229B">
              <w:rPr>
                <w:noProof/>
                <w:webHidden/>
              </w:rPr>
              <w:t>24</w:t>
            </w:r>
            <w:r w:rsidR="005B229B">
              <w:rPr>
                <w:noProof/>
                <w:webHidden/>
              </w:rPr>
              <w:fldChar w:fldCharType="end"/>
            </w:r>
          </w:hyperlink>
        </w:p>
        <w:p w14:paraId="59AD6B6E" w14:textId="4B6AFB77" w:rsidR="005B229B" w:rsidRDefault="00CD5B2B">
          <w:pPr>
            <w:pStyle w:val="TM2"/>
            <w:tabs>
              <w:tab w:val="left" w:pos="960"/>
            </w:tabs>
            <w:rPr>
              <w:rFonts w:asciiTheme="minorHAnsi" w:eastAsiaTheme="minorEastAsia" w:hAnsiTheme="minorHAnsi" w:cstheme="minorBidi"/>
              <w:smallCaps w:val="0"/>
              <w:noProof/>
              <w:sz w:val="22"/>
              <w:szCs w:val="22"/>
            </w:rPr>
          </w:pPr>
          <w:hyperlink w:anchor="_Toc202797719" w:history="1">
            <w:r w:rsidR="005B229B" w:rsidRPr="006A33D4">
              <w:rPr>
                <w:rStyle w:val="Lienhypertexte"/>
                <w:rFonts w:eastAsiaTheme="minorHAnsi"/>
                <w:noProof/>
                <w:lang w:eastAsia="en-US"/>
              </w:rPr>
              <w:t>3.4.</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Prescriptions d’organisation relative au Titulaire</w:t>
            </w:r>
            <w:r w:rsidR="005B229B">
              <w:rPr>
                <w:noProof/>
                <w:webHidden/>
              </w:rPr>
              <w:tab/>
            </w:r>
            <w:r w:rsidR="005B229B">
              <w:rPr>
                <w:noProof/>
                <w:webHidden/>
              </w:rPr>
              <w:fldChar w:fldCharType="begin"/>
            </w:r>
            <w:r w:rsidR="005B229B">
              <w:rPr>
                <w:noProof/>
                <w:webHidden/>
              </w:rPr>
              <w:instrText xml:space="preserve"> PAGEREF _Toc202797719 \h </w:instrText>
            </w:r>
            <w:r w:rsidR="005B229B">
              <w:rPr>
                <w:noProof/>
                <w:webHidden/>
              </w:rPr>
            </w:r>
            <w:r w:rsidR="005B229B">
              <w:rPr>
                <w:noProof/>
                <w:webHidden/>
              </w:rPr>
              <w:fldChar w:fldCharType="separate"/>
            </w:r>
            <w:r w:rsidR="005B229B">
              <w:rPr>
                <w:noProof/>
                <w:webHidden/>
              </w:rPr>
              <w:t>24</w:t>
            </w:r>
            <w:r w:rsidR="005B229B">
              <w:rPr>
                <w:noProof/>
                <w:webHidden/>
              </w:rPr>
              <w:fldChar w:fldCharType="end"/>
            </w:r>
          </w:hyperlink>
        </w:p>
        <w:p w14:paraId="6CFF31E0" w14:textId="3821F5D7" w:rsidR="005B229B" w:rsidRDefault="00CD5B2B">
          <w:pPr>
            <w:pStyle w:val="TM2"/>
            <w:tabs>
              <w:tab w:val="left" w:pos="960"/>
            </w:tabs>
            <w:rPr>
              <w:rFonts w:asciiTheme="minorHAnsi" w:eastAsiaTheme="minorEastAsia" w:hAnsiTheme="minorHAnsi" w:cstheme="minorBidi"/>
              <w:smallCaps w:val="0"/>
              <w:noProof/>
              <w:sz w:val="22"/>
              <w:szCs w:val="22"/>
            </w:rPr>
          </w:pPr>
          <w:hyperlink w:anchor="_Toc202797720" w:history="1">
            <w:r w:rsidR="005B229B" w:rsidRPr="006A33D4">
              <w:rPr>
                <w:rStyle w:val="Lienhypertexte"/>
                <w:rFonts w:eastAsiaTheme="minorHAnsi"/>
                <w:noProof/>
                <w:lang w:eastAsia="en-US"/>
              </w:rPr>
              <w:t>3.4.1.</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 Objectif du marché</w:t>
            </w:r>
            <w:r w:rsidR="005B229B">
              <w:rPr>
                <w:noProof/>
                <w:webHidden/>
              </w:rPr>
              <w:tab/>
            </w:r>
            <w:r w:rsidR="005B229B">
              <w:rPr>
                <w:noProof/>
                <w:webHidden/>
              </w:rPr>
              <w:fldChar w:fldCharType="begin"/>
            </w:r>
            <w:r w:rsidR="005B229B">
              <w:rPr>
                <w:noProof/>
                <w:webHidden/>
              </w:rPr>
              <w:instrText xml:space="preserve"> PAGEREF _Toc202797720 \h </w:instrText>
            </w:r>
            <w:r w:rsidR="005B229B">
              <w:rPr>
                <w:noProof/>
                <w:webHidden/>
              </w:rPr>
            </w:r>
            <w:r w:rsidR="005B229B">
              <w:rPr>
                <w:noProof/>
                <w:webHidden/>
              </w:rPr>
              <w:fldChar w:fldCharType="separate"/>
            </w:r>
            <w:r w:rsidR="005B229B">
              <w:rPr>
                <w:noProof/>
                <w:webHidden/>
              </w:rPr>
              <w:t>24</w:t>
            </w:r>
            <w:r w:rsidR="005B229B">
              <w:rPr>
                <w:noProof/>
                <w:webHidden/>
              </w:rPr>
              <w:fldChar w:fldCharType="end"/>
            </w:r>
          </w:hyperlink>
        </w:p>
        <w:p w14:paraId="15295331" w14:textId="051C85FC" w:rsidR="005B229B" w:rsidRDefault="00CD5B2B">
          <w:pPr>
            <w:pStyle w:val="TM2"/>
            <w:tabs>
              <w:tab w:val="left" w:pos="960"/>
            </w:tabs>
            <w:rPr>
              <w:rFonts w:asciiTheme="minorHAnsi" w:eastAsiaTheme="minorEastAsia" w:hAnsiTheme="minorHAnsi" w:cstheme="minorBidi"/>
              <w:smallCaps w:val="0"/>
              <w:noProof/>
              <w:sz w:val="22"/>
              <w:szCs w:val="22"/>
            </w:rPr>
          </w:pPr>
          <w:hyperlink w:anchor="_Toc202797721" w:history="1">
            <w:r w:rsidR="005B229B" w:rsidRPr="006A33D4">
              <w:rPr>
                <w:rStyle w:val="Lienhypertexte"/>
                <w:rFonts w:eastAsiaTheme="minorHAnsi"/>
                <w:noProof/>
                <w:lang w:eastAsia="en-US"/>
              </w:rPr>
              <w:t>3.4.2.</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 Etat des lieux</w:t>
            </w:r>
            <w:r w:rsidR="005B229B">
              <w:rPr>
                <w:noProof/>
                <w:webHidden/>
              </w:rPr>
              <w:tab/>
            </w:r>
            <w:r w:rsidR="005B229B">
              <w:rPr>
                <w:noProof/>
                <w:webHidden/>
              </w:rPr>
              <w:fldChar w:fldCharType="begin"/>
            </w:r>
            <w:r w:rsidR="005B229B">
              <w:rPr>
                <w:noProof/>
                <w:webHidden/>
              </w:rPr>
              <w:instrText xml:space="preserve"> PAGEREF _Toc202797721 \h </w:instrText>
            </w:r>
            <w:r w:rsidR="005B229B">
              <w:rPr>
                <w:noProof/>
                <w:webHidden/>
              </w:rPr>
            </w:r>
            <w:r w:rsidR="005B229B">
              <w:rPr>
                <w:noProof/>
                <w:webHidden/>
              </w:rPr>
              <w:fldChar w:fldCharType="separate"/>
            </w:r>
            <w:r w:rsidR="005B229B">
              <w:rPr>
                <w:noProof/>
                <w:webHidden/>
              </w:rPr>
              <w:t>25</w:t>
            </w:r>
            <w:r w:rsidR="005B229B">
              <w:rPr>
                <w:noProof/>
                <w:webHidden/>
              </w:rPr>
              <w:fldChar w:fldCharType="end"/>
            </w:r>
          </w:hyperlink>
        </w:p>
        <w:p w14:paraId="6D69392B" w14:textId="4C017307" w:rsidR="005B229B" w:rsidRDefault="00CD5B2B">
          <w:pPr>
            <w:pStyle w:val="TM2"/>
            <w:tabs>
              <w:tab w:val="left" w:pos="960"/>
            </w:tabs>
            <w:rPr>
              <w:rFonts w:asciiTheme="minorHAnsi" w:eastAsiaTheme="minorEastAsia" w:hAnsiTheme="minorHAnsi" w:cstheme="minorBidi"/>
              <w:smallCaps w:val="0"/>
              <w:noProof/>
              <w:sz w:val="22"/>
              <w:szCs w:val="22"/>
            </w:rPr>
          </w:pPr>
          <w:hyperlink w:anchor="_Toc202797722" w:history="1">
            <w:r w:rsidR="005B229B" w:rsidRPr="006A33D4">
              <w:rPr>
                <w:rStyle w:val="Lienhypertexte"/>
                <w:rFonts w:eastAsiaTheme="minorHAnsi"/>
                <w:noProof/>
                <w:lang w:eastAsia="en-US"/>
              </w:rPr>
              <w:t>3.4.3.</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 Moyens humains du Titulaire dédiés à la prestation</w:t>
            </w:r>
            <w:r w:rsidR="005B229B">
              <w:rPr>
                <w:noProof/>
                <w:webHidden/>
              </w:rPr>
              <w:tab/>
            </w:r>
            <w:r w:rsidR="005B229B">
              <w:rPr>
                <w:noProof/>
                <w:webHidden/>
              </w:rPr>
              <w:fldChar w:fldCharType="begin"/>
            </w:r>
            <w:r w:rsidR="005B229B">
              <w:rPr>
                <w:noProof/>
                <w:webHidden/>
              </w:rPr>
              <w:instrText xml:space="preserve"> PAGEREF _Toc202797722 \h </w:instrText>
            </w:r>
            <w:r w:rsidR="005B229B">
              <w:rPr>
                <w:noProof/>
                <w:webHidden/>
              </w:rPr>
            </w:r>
            <w:r w:rsidR="005B229B">
              <w:rPr>
                <w:noProof/>
                <w:webHidden/>
              </w:rPr>
              <w:fldChar w:fldCharType="separate"/>
            </w:r>
            <w:r w:rsidR="005B229B">
              <w:rPr>
                <w:noProof/>
                <w:webHidden/>
              </w:rPr>
              <w:t>25</w:t>
            </w:r>
            <w:r w:rsidR="005B229B">
              <w:rPr>
                <w:noProof/>
                <w:webHidden/>
              </w:rPr>
              <w:fldChar w:fldCharType="end"/>
            </w:r>
          </w:hyperlink>
        </w:p>
        <w:p w14:paraId="78C31390" w14:textId="1F967745" w:rsidR="005B229B" w:rsidRDefault="00CD5B2B">
          <w:pPr>
            <w:pStyle w:val="TM2"/>
            <w:tabs>
              <w:tab w:val="left" w:pos="1200"/>
            </w:tabs>
            <w:rPr>
              <w:rFonts w:asciiTheme="minorHAnsi" w:eastAsiaTheme="minorEastAsia" w:hAnsiTheme="minorHAnsi" w:cstheme="minorBidi"/>
              <w:smallCaps w:val="0"/>
              <w:noProof/>
              <w:sz w:val="22"/>
              <w:szCs w:val="22"/>
            </w:rPr>
          </w:pPr>
          <w:hyperlink w:anchor="_Toc202797723" w:history="1">
            <w:r w:rsidR="005B229B" w:rsidRPr="006A33D4">
              <w:rPr>
                <w:rStyle w:val="Lienhypertexte"/>
                <w:rFonts w:eastAsiaTheme="minorHAnsi"/>
                <w:noProof/>
                <w:lang w:eastAsia="en-US"/>
              </w:rPr>
              <w:t>3.4.3.1.</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 Responsable de site</w:t>
            </w:r>
            <w:r w:rsidR="005B229B">
              <w:rPr>
                <w:noProof/>
                <w:webHidden/>
              </w:rPr>
              <w:tab/>
            </w:r>
            <w:r w:rsidR="005B229B">
              <w:rPr>
                <w:noProof/>
                <w:webHidden/>
              </w:rPr>
              <w:fldChar w:fldCharType="begin"/>
            </w:r>
            <w:r w:rsidR="005B229B">
              <w:rPr>
                <w:noProof/>
                <w:webHidden/>
              </w:rPr>
              <w:instrText xml:space="preserve"> PAGEREF _Toc202797723 \h </w:instrText>
            </w:r>
            <w:r w:rsidR="005B229B">
              <w:rPr>
                <w:noProof/>
                <w:webHidden/>
              </w:rPr>
            </w:r>
            <w:r w:rsidR="005B229B">
              <w:rPr>
                <w:noProof/>
                <w:webHidden/>
              </w:rPr>
              <w:fldChar w:fldCharType="separate"/>
            </w:r>
            <w:r w:rsidR="005B229B">
              <w:rPr>
                <w:noProof/>
                <w:webHidden/>
              </w:rPr>
              <w:t>25</w:t>
            </w:r>
            <w:r w:rsidR="005B229B">
              <w:rPr>
                <w:noProof/>
                <w:webHidden/>
              </w:rPr>
              <w:fldChar w:fldCharType="end"/>
            </w:r>
          </w:hyperlink>
        </w:p>
        <w:p w14:paraId="6ED27FB5" w14:textId="0BBCDA0B" w:rsidR="005B229B" w:rsidRDefault="00CD5B2B">
          <w:pPr>
            <w:pStyle w:val="TM2"/>
            <w:tabs>
              <w:tab w:val="left" w:pos="1200"/>
            </w:tabs>
            <w:rPr>
              <w:rFonts w:asciiTheme="minorHAnsi" w:eastAsiaTheme="minorEastAsia" w:hAnsiTheme="minorHAnsi" w:cstheme="minorBidi"/>
              <w:smallCaps w:val="0"/>
              <w:noProof/>
              <w:sz w:val="22"/>
              <w:szCs w:val="22"/>
            </w:rPr>
          </w:pPr>
          <w:hyperlink w:anchor="_Toc202797724" w:history="1">
            <w:r w:rsidR="005B229B" w:rsidRPr="006A33D4">
              <w:rPr>
                <w:rStyle w:val="Lienhypertexte"/>
                <w:rFonts w:eastAsiaTheme="minorHAnsi"/>
                <w:noProof/>
                <w:lang w:eastAsia="en-US"/>
              </w:rPr>
              <w:t>3.4.3.2.</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 Chef d’équipe</w:t>
            </w:r>
            <w:r w:rsidR="005B229B">
              <w:rPr>
                <w:noProof/>
                <w:webHidden/>
              </w:rPr>
              <w:tab/>
            </w:r>
            <w:r w:rsidR="005B229B">
              <w:rPr>
                <w:noProof/>
                <w:webHidden/>
              </w:rPr>
              <w:fldChar w:fldCharType="begin"/>
            </w:r>
            <w:r w:rsidR="005B229B">
              <w:rPr>
                <w:noProof/>
                <w:webHidden/>
              </w:rPr>
              <w:instrText xml:space="preserve"> PAGEREF _Toc202797724 \h </w:instrText>
            </w:r>
            <w:r w:rsidR="005B229B">
              <w:rPr>
                <w:noProof/>
                <w:webHidden/>
              </w:rPr>
            </w:r>
            <w:r w:rsidR="005B229B">
              <w:rPr>
                <w:noProof/>
                <w:webHidden/>
              </w:rPr>
              <w:fldChar w:fldCharType="separate"/>
            </w:r>
            <w:r w:rsidR="005B229B">
              <w:rPr>
                <w:noProof/>
                <w:webHidden/>
              </w:rPr>
              <w:t>25</w:t>
            </w:r>
            <w:r w:rsidR="005B229B">
              <w:rPr>
                <w:noProof/>
                <w:webHidden/>
              </w:rPr>
              <w:fldChar w:fldCharType="end"/>
            </w:r>
          </w:hyperlink>
        </w:p>
        <w:p w14:paraId="1C7A4176" w14:textId="1F9041ED" w:rsidR="005B229B" w:rsidRDefault="00CD5B2B">
          <w:pPr>
            <w:pStyle w:val="TM2"/>
            <w:tabs>
              <w:tab w:val="left" w:pos="1200"/>
            </w:tabs>
            <w:rPr>
              <w:rFonts w:asciiTheme="minorHAnsi" w:eastAsiaTheme="minorEastAsia" w:hAnsiTheme="minorHAnsi" w:cstheme="minorBidi"/>
              <w:smallCaps w:val="0"/>
              <w:noProof/>
              <w:sz w:val="22"/>
              <w:szCs w:val="22"/>
            </w:rPr>
          </w:pPr>
          <w:hyperlink w:anchor="_Toc202797725" w:history="1">
            <w:r w:rsidR="005B229B" w:rsidRPr="006A33D4">
              <w:rPr>
                <w:rStyle w:val="Lienhypertexte"/>
                <w:rFonts w:eastAsiaTheme="minorHAnsi"/>
                <w:noProof/>
                <w:lang w:eastAsia="en-US"/>
              </w:rPr>
              <w:t>3.4.3.3.</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 Le personnel œuvrant</w:t>
            </w:r>
            <w:r w:rsidR="005B229B">
              <w:rPr>
                <w:noProof/>
                <w:webHidden/>
              </w:rPr>
              <w:tab/>
            </w:r>
            <w:r w:rsidR="005B229B">
              <w:rPr>
                <w:noProof/>
                <w:webHidden/>
              </w:rPr>
              <w:fldChar w:fldCharType="begin"/>
            </w:r>
            <w:r w:rsidR="005B229B">
              <w:rPr>
                <w:noProof/>
                <w:webHidden/>
              </w:rPr>
              <w:instrText xml:space="preserve"> PAGEREF _Toc202797725 \h </w:instrText>
            </w:r>
            <w:r w:rsidR="005B229B">
              <w:rPr>
                <w:noProof/>
                <w:webHidden/>
              </w:rPr>
            </w:r>
            <w:r w:rsidR="005B229B">
              <w:rPr>
                <w:noProof/>
                <w:webHidden/>
              </w:rPr>
              <w:fldChar w:fldCharType="separate"/>
            </w:r>
            <w:r w:rsidR="005B229B">
              <w:rPr>
                <w:noProof/>
                <w:webHidden/>
              </w:rPr>
              <w:t>26</w:t>
            </w:r>
            <w:r w:rsidR="005B229B">
              <w:rPr>
                <w:noProof/>
                <w:webHidden/>
              </w:rPr>
              <w:fldChar w:fldCharType="end"/>
            </w:r>
          </w:hyperlink>
        </w:p>
        <w:p w14:paraId="192E0557" w14:textId="480BB029" w:rsidR="005B229B" w:rsidRDefault="00CD5B2B">
          <w:pPr>
            <w:pStyle w:val="TM2"/>
            <w:tabs>
              <w:tab w:val="left" w:pos="1200"/>
            </w:tabs>
            <w:rPr>
              <w:rFonts w:asciiTheme="minorHAnsi" w:eastAsiaTheme="minorEastAsia" w:hAnsiTheme="minorHAnsi" w:cstheme="minorBidi"/>
              <w:smallCaps w:val="0"/>
              <w:noProof/>
              <w:sz w:val="22"/>
              <w:szCs w:val="22"/>
            </w:rPr>
          </w:pPr>
          <w:hyperlink w:anchor="_Toc202797726" w:history="1">
            <w:r w:rsidR="005B229B" w:rsidRPr="006A33D4">
              <w:rPr>
                <w:rStyle w:val="Lienhypertexte"/>
                <w:rFonts w:eastAsiaTheme="minorHAnsi"/>
                <w:noProof/>
                <w:lang w:eastAsia="en-US"/>
              </w:rPr>
              <w:t>3.4.3.4.</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 Continuité de l’activité</w:t>
            </w:r>
            <w:r w:rsidR="005B229B">
              <w:rPr>
                <w:noProof/>
                <w:webHidden/>
              </w:rPr>
              <w:tab/>
            </w:r>
            <w:r w:rsidR="005B229B">
              <w:rPr>
                <w:noProof/>
                <w:webHidden/>
              </w:rPr>
              <w:fldChar w:fldCharType="begin"/>
            </w:r>
            <w:r w:rsidR="005B229B">
              <w:rPr>
                <w:noProof/>
                <w:webHidden/>
              </w:rPr>
              <w:instrText xml:space="preserve"> PAGEREF _Toc202797726 \h </w:instrText>
            </w:r>
            <w:r w:rsidR="005B229B">
              <w:rPr>
                <w:noProof/>
                <w:webHidden/>
              </w:rPr>
            </w:r>
            <w:r w:rsidR="005B229B">
              <w:rPr>
                <w:noProof/>
                <w:webHidden/>
              </w:rPr>
              <w:fldChar w:fldCharType="separate"/>
            </w:r>
            <w:r w:rsidR="005B229B">
              <w:rPr>
                <w:noProof/>
                <w:webHidden/>
              </w:rPr>
              <w:t>26</w:t>
            </w:r>
            <w:r w:rsidR="005B229B">
              <w:rPr>
                <w:noProof/>
                <w:webHidden/>
              </w:rPr>
              <w:fldChar w:fldCharType="end"/>
            </w:r>
          </w:hyperlink>
        </w:p>
        <w:p w14:paraId="158F9A4C" w14:textId="7C7F471E" w:rsidR="005B229B" w:rsidRDefault="00CD5B2B">
          <w:pPr>
            <w:pStyle w:val="TM2"/>
            <w:tabs>
              <w:tab w:val="left" w:pos="960"/>
            </w:tabs>
            <w:rPr>
              <w:rFonts w:asciiTheme="minorHAnsi" w:eastAsiaTheme="minorEastAsia" w:hAnsiTheme="minorHAnsi" w:cstheme="minorBidi"/>
              <w:smallCaps w:val="0"/>
              <w:noProof/>
              <w:sz w:val="22"/>
              <w:szCs w:val="22"/>
            </w:rPr>
          </w:pPr>
          <w:hyperlink w:anchor="_Toc202797727" w:history="1">
            <w:r w:rsidR="005B229B" w:rsidRPr="006A33D4">
              <w:rPr>
                <w:rStyle w:val="Lienhypertexte"/>
                <w:rFonts w:eastAsiaTheme="minorHAnsi"/>
                <w:noProof/>
                <w:lang w:eastAsia="en-US"/>
              </w:rPr>
              <w:t>3.4.4.</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 Reporting / Suivi des prestations</w:t>
            </w:r>
            <w:r w:rsidR="005B229B">
              <w:rPr>
                <w:noProof/>
                <w:webHidden/>
              </w:rPr>
              <w:tab/>
            </w:r>
            <w:r w:rsidR="005B229B">
              <w:rPr>
                <w:noProof/>
                <w:webHidden/>
              </w:rPr>
              <w:fldChar w:fldCharType="begin"/>
            </w:r>
            <w:r w:rsidR="005B229B">
              <w:rPr>
                <w:noProof/>
                <w:webHidden/>
              </w:rPr>
              <w:instrText xml:space="preserve"> PAGEREF _Toc202797727 \h </w:instrText>
            </w:r>
            <w:r w:rsidR="005B229B">
              <w:rPr>
                <w:noProof/>
                <w:webHidden/>
              </w:rPr>
            </w:r>
            <w:r w:rsidR="005B229B">
              <w:rPr>
                <w:noProof/>
                <w:webHidden/>
              </w:rPr>
              <w:fldChar w:fldCharType="separate"/>
            </w:r>
            <w:r w:rsidR="005B229B">
              <w:rPr>
                <w:noProof/>
                <w:webHidden/>
              </w:rPr>
              <w:t>27</w:t>
            </w:r>
            <w:r w:rsidR="005B229B">
              <w:rPr>
                <w:noProof/>
                <w:webHidden/>
              </w:rPr>
              <w:fldChar w:fldCharType="end"/>
            </w:r>
          </w:hyperlink>
        </w:p>
        <w:p w14:paraId="411F1839" w14:textId="7B8087E9" w:rsidR="005B229B" w:rsidRDefault="00CD5B2B">
          <w:pPr>
            <w:pStyle w:val="TM2"/>
            <w:tabs>
              <w:tab w:val="left" w:pos="960"/>
            </w:tabs>
            <w:rPr>
              <w:rFonts w:asciiTheme="minorHAnsi" w:eastAsiaTheme="minorEastAsia" w:hAnsiTheme="minorHAnsi" w:cstheme="minorBidi"/>
              <w:smallCaps w:val="0"/>
              <w:noProof/>
              <w:sz w:val="22"/>
              <w:szCs w:val="22"/>
            </w:rPr>
          </w:pPr>
          <w:hyperlink w:anchor="_Toc202797728" w:history="1">
            <w:r w:rsidR="005B229B" w:rsidRPr="006A33D4">
              <w:rPr>
                <w:rStyle w:val="Lienhypertexte"/>
                <w:rFonts w:eastAsiaTheme="minorHAnsi"/>
                <w:noProof/>
                <w:lang w:eastAsia="en-US"/>
              </w:rPr>
              <w:t>3.4.5.</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 Consignes particulières concernant l’organisation sur le site</w:t>
            </w:r>
            <w:r w:rsidR="005B229B">
              <w:rPr>
                <w:noProof/>
                <w:webHidden/>
              </w:rPr>
              <w:tab/>
            </w:r>
            <w:r w:rsidR="005B229B">
              <w:rPr>
                <w:noProof/>
                <w:webHidden/>
              </w:rPr>
              <w:fldChar w:fldCharType="begin"/>
            </w:r>
            <w:r w:rsidR="005B229B">
              <w:rPr>
                <w:noProof/>
                <w:webHidden/>
              </w:rPr>
              <w:instrText xml:space="preserve"> PAGEREF _Toc202797728 \h </w:instrText>
            </w:r>
            <w:r w:rsidR="005B229B">
              <w:rPr>
                <w:noProof/>
                <w:webHidden/>
              </w:rPr>
            </w:r>
            <w:r w:rsidR="005B229B">
              <w:rPr>
                <w:noProof/>
                <w:webHidden/>
              </w:rPr>
              <w:fldChar w:fldCharType="separate"/>
            </w:r>
            <w:r w:rsidR="005B229B">
              <w:rPr>
                <w:noProof/>
                <w:webHidden/>
              </w:rPr>
              <w:t>27</w:t>
            </w:r>
            <w:r w:rsidR="005B229B">
              <w:rPr>
                <w:noProof/>
                <w:webHidden/>
              </w:rPr>
              <w:fldChar w:fldCharType="end"/>
            </w:r>
          </w:hyperlink>
        </w:p>
        <w:p w14:paraId="60F1088A" w14:textId="29DA5E85" w:rsidR="005B229B" w:rsidRDefault="00CD5B2B">
          <w:pPr>
            <w:pStyle w:val="TM2"/>
            <w:tabs>
              <w:tab w:val="left" w:pos="1200"/>
            </w:tabs>
            <w:rPr>
              <w:rFonts w:asciiTheme="minorHAnsi" w:eastAsiaTheme="minorEastAsia" w:hAnsiTheme="minorHAnsi" w:cstheme="minorBidi"/>
              <w:smallCaps w:val="0"/>
              <w:noProof/>
              <w:sz w:val="22"/>
              <w:szCs w:val="22"/>
            </w:rPr>
          </w:pPr>
          <w:hyperlink w:anchor="_Toc202797729" w:history="1">
            <w:r w:rsidR="005B229B" w:rsidRPr="006A33D4">
              <w:rPr>
                <w:rStyle w:val="Lienhypertexte"/>
                <w:rFonts w:eastAsiaTheme="minorHAnsi"/>
                <w:noProof/>
                <w:lang w:eastAsia="en-US"/>
              </w:rPr>
              <w:t>3.4.5.1.</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 Protection des installations</w:t>
            </w:r>
            <w:r w:rsidR="005B229B">
              <w:rPr>
                <w:noProof/>
                <w:webHidden/>
              </w:rPr>
              <w:tab/>
            </w:r>
            <w:r w:rsidR="005B229B">
              <w:rPr>
                <w:noProof/>
                <w:webHidden/>
              </w:rPr>
              <w:fldChar w:fldCharType="begin"/>
            </w:r>
            <w:r w:rsidR="005B229B">
              <w:rPr>
                <w:noProof/>
                <w:webHidden/>
              </w:rPr>
              <w:instrText xml:space="preserve"> PAGEREF _Toc202797729 \h </w:instrText>
            </w:r>
            <w:r w:rsidR="005B229B">
              <w:rPr>
                <w:noProof/>
                <w:webHidden/>
              </w:rPr>
            </w:r>
            <w:r w:rsidR="005B229B">
              <w:rPr>
                <w:noProof/>
                <w:webHidden/>
              </w:rPr>
              <w:fldChar w:fldCharType="separate"/>
            </w:r>
            <w:r w:rsidR="005B229B">
              <w:rPr>
                <w:noProof/>
                <w:webHidden/>
              </w:rPr>
              <w:t>27</w:t>
            </w:r>
            <w:r w:rsidR="005B229B">
              <w:rPr>
                <w:noProof/>
                <w:webHidden/>
              </w:rPr>
              <w:fldChar w:fldCharType="end"/>
            </w:r>
          </w:hyperlink>
        </w:p>
        <w:p w14:paraId="19E17B10" w14:textId="53F0DD7B" w:rsidR="005B229B" w:rsidRDefault="00CD5B2B">
          <w:pPr>
            <w:pStyle w:val="TM2"/>
            <w:tabs>
              <w:tab w:val="left" w:pos="1200"/>
            </w:tabs>
            <w:rPr>
              <w:rFonts w:asciiTheme="minorHAnsi" w:eastAsiaTheme="minorEastAsia" w:hAnsiTheme="minorHAnsi" w:cstheme="minorBidi"/>
              <w:smallCaps w:val="0"/>
              <w:noProof/>
              <w:sz w:val="22"/>
              <w:szCs w:val="22"/>
            </w:rPr>
          </w:pPr>
          <w:hyperlink w:anchor="_Toc202797730" w:history="1">
            <w:r w:rsidR="005B229B" w:rsidRPr="006A33D4">
              <w:rPr>
                <w:rStyle w:val="Lienhypertexte"/>
                <w:rFonts w:eastAsiaTheme="minorHAnsi"/>
                <w:noProof/>
                <w:lang w:eastAsia="en-US"/>
              </w:rPr>
              <w:t>3.4.5.2.</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 Produits et consommables</w:t>
            </w:r>
            <w:r w:rsidR="005B229B">
              <w:rPr>
                <w:noProof/>
                <w:webHidden/>
              </w:rPr>
              <w:tab/>
            </w:r>
            <w:r w:rsidR="005B229B">
              <w:rPr>
                <w:noProof/>
                <w:webHidden/>
              </w:rPr>
              <w:fldChar w:fldCharType="begin"/>
            </w:r>
            <w:r w:rsidR="005B229B">
              <w:rPr>
                <w:noProof/>
                <w:webHidden/>
              </w:rPr>
              <w:instrText xml:space="preserve"> PAGEREF _Toc202797730 \h </w:instrText>
            </w:r>
            <w:r w:rsidR="005B229B">
              <w:rPr>
                <w:noProof/>
                <w:webHidden/>
              </w:rPr>
            </w:r>
            <w:r w:rsidR="005B229B">
              <w:rPr>
                <w:noProof/>
                <w:webHidden/>
              </w:rPr>
              <w:fldChar w:fldCharType="separate"/>
            </w:r>
            <w:r w:rsidR="005B229B">
              <w:rPr>
                <w:noProof/>
                <w:webHidden/>
              </w:rPr>
              <w:t>29</w:t>
            </w:r>
            <w:r w:rsidR="005B229B">
              <w:rPr>
                <w:noProof/>
                <w:webHidden/>
              </w:rPr>
              <w:fldChar w:fldCharType="end"/>
            </w:r>
          </w:hyperlink>
        </w:p>
        <w:p w14:paraId="7A3AE1FC" w14:textId="03A689F5" w:rsidR="005B229B" w:rsidRDefault="00CD5B2B">
          <w:pPr>
            <w:pStyle w:val="TM2"/>
            <w:tabs>
              <w:tab w:val="left" w:pos="1200"/>
            </w:tabs>
            <w:rPr>
              <w:rFonts w:asciiTheme="minorHAnsi" w:eastAsiaTheme="minorEastAsia" w:hAnsiTheme="minorHAnsi" w:cstheme="minorBidi"/>
              <w:smallCaps w:val="0"/>
              <w:noProof/>
              <w:sz w:val="22"/>
              <w:szCs w:val="22"/>
            </w:rPr>
          </w:pPr>
          <w:hyperlink w:anchor="_Toc202797731" w:history="1">
            <w:r w:rsidR="005B229B" w:rsidRPr="006A33D4">
              <w:rPr>
                <w:rStyle w:val="Lienhypertexte"/>
                <w:rFonts w:eastAsiaTheme="minorHAnsi"/>
                <w:noProof/>
                <w:lang w:eastAsia="en-US"/>
              </w:rPr>
              <w:t>3.4.5.3.</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Documents d’exploitation</w:t>
            </w:r>
            <w:r w:rsidR="005B229B">
              <w:rPr>
                <w:noProof/>
                <w:webHidden/>
              </w:rPr>
              <w:tab/>
            </w:r>
            <w:r w:rsidR="005B229B">
              <w:rPr>
                <w:noProof/>
                <w:webHidden/>
              </w:rPr>
              <w:fldChar w:fldCharType="begin"/>
            </w:r>
            <w:r w:rsidR="005B229B">
              <w:rPr>
                <w:noProof/>
                <w:webHidden/>
              </w:rPr>
              <w:instrText xml:space="preserve"> PAGEREF _Toc202797731 \h </w:instrText>
            </w:r>
            <w:r w:rsidR="005B229B">
              <w:rPr>
                <w:noProof/>
                <w:webHidden/>
              </w:rPr>
            </w:r>
            <w:r w:rsidR="005B229B">
              <w:rPr>
                <w:noProof/>
                <w:webHidden/>
              </w:rPr>
              <w:fldChar w:fldCharType="separate"/>
            </w:r>
            <w:r w:rsidR="005B229B">
              <w:rPr>
                <w:noProof/>
                <w:webHidden/>
              </w:rPr>
              <w:t>29</w:t>
            </w:r>
            <w:r w:rsidR="005B229B">
              <w:rPr>
                <w:noProof/>
                <w:webHidden/>
              </w:rPr>
              <w:fldChar w:fldCharType="end"/>
            </w:r>
          </w:hyperlink>
        </w:p>
        <w:p w14:paraId="3FFC8432" w14:textId="2D717B6B" w:rsidR="005B229B" w:rsidRDefault="00CD5B2B">
          <w:pPr>
            <w:pStyle w:val="TM2"/>
            <w:tabs>
              <w:tab w:val="left" w:pos="1200"/>
            </w:tabs>
            <w:rPr>
              <w:rFonts w:asciiTheme="minorHAnsi" w:eastAsiaTheme="minorEastAsia" w:hAnsiTheme="minorHAnsi" w:cstheme="minorBidi"/>
              <w:smallCaps w:val="0"/>
              <w:noProof/>
              <w:sz w:val="22"/>
              <w:szCs w:val="22"/>
            </w:rPr>
          </w:pPr>
          <w:hyperlink w:anchor="_Toc202797732" w:history="1">
            <w:r w:rsidR="005B229B" w:rsidRPr="006A33D4">
              <w:rPr>
                <w:rStyle w:val="Lienhypertexte"/>
                <w:rFonts w:eastAsiaTheme="minorHAnsi"/>
                <w:noProof/>
                <w:lang w:eastAsia="en-US"/>
              </w:rPr>
              <w:t>3.4.5.4.</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Fin de service</w:t>
            </w:r>
            <w:r w:rsidR="005B229B">
              <w:rPr>
                <w:noProof/>
                <w:webHidden/>
              </w:rPr>
              <w:tab/>
            </w:r>
            <w:r w:rsidR="005B229B">
              <w:rPr>
                <w:noProof/>
                <w:webHidden/>
              </w:rPr>
              <w:fldChar w:fldCharType="begin"/>
            </w:r>
            <w:r w:rsidR="005B229B">
              <w:rPr>
                <w:noProof/>
                <w:webHidden/>
              </w:rPr>
              <w:instrText xml:space="preserve"> PAGEREF _Toc202797732 \h </w:instrText>
            </w:r>
            <w:r w:rsidR="005B229B">
              <w:rPr>
                <w:noProof/>
                <w:webHidden/>
              </w:rPr>
            </w:r>
            <w:r w:rsidR="005B229B">
              <w:rPr>
                <w:noProof/>
                <w:webHidden/>
              </w:rPr>
              <w:fldChar w:fldCharType="separate"/>
            </w:r>
            <w:r w:rsidR="005B229B">
              <w:rPr>
                <w:noProof/>
                <w:webHidden/>
              </w:rPr>
              <w:t>29</w:t>
            </w:r>
            <w:r w:rsidR="005B229B">
              <w:rPr>
                <w:noProof/>
                <w:webHidden/>
              </w:rPr>
              <w:fldChar w:fldCharType="end"/>
            </w:r>
          </w:hyperlink>
        </w:p>
        <w:p w14:paraId="5568518C" w14:textId="1A4C089D" w:rsidR="005B229B" w:rsidRDefault="00CD5B2B">
          <w:pPr>
            <w:pStyle w:val="TM2"/>
            <w:tabs>
              <w:tab w:val="left" w:pos="1200"/>
            </w:tabs>
            <w:rPr>
              <w:rFonts w:asciiTheme="minorHAnsi" w:eastAsiaTheme="minorEastAsia" w:hAnsiTheme="minorHAnsi" w:cstheme="minorBidi"/>
              <w:smallCaps w:val="0"/>
              <w:noProof/>
              <w:sz w:val="22"/>
              <w:szCs w:val="22"/>
            </w:rPr>
          </w:pPr>
          <w:hyperlink w:anchor="_Toc202797733" w:history="1">
            <w:r w:rsidR="005B229B" w:rsidRPr="006A33D4">
              <w:rPr>
                <w:rStyle w:val="Lienhypertexte"/>
                <w:rFonts w:eastAsiaTheme="minorHAnsi"/>
                <w:noProof/>
                <w:lang w:eastAsia="en-US"/>
              </w:rPr>
              <w:t>3.4.5.5.</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Interdictions</w:t>
            </w:r>
            <w:r w:rsidR="005B229B">
              <w:rPr>
                <w:noProof/>
                <w:webHidden/>
              </w:rPr>
              <w:tab/>
            </w:r>
            <w:r w:rsidR="005B229B">
              <w:rPr>
                <w:noProof/>
                <w:webHidden/>
              </w:rPr>
              <w:fldChar w:fldCharType="begin"/>
            </w:r>
            <w:r w:rsidR="005B229B">
              <w:rPr>
                <w:noProof/>
                <w:webHidden/>
              </w:rPr>
              <w:instrText xml:space="preserve"> PAGEREF _Toc202797733 \h </w:instrText>
            </w:r>
            <w:r w:rsidR="005B229B">
              <w:rPr>
                <w:noProof/>
                <w:webHidden/>
              </w:rPr>
            </w:r>
            <w:r w:rsidR="005B229B">
              <w:rPr>
                <w:noProof/>
                <w:webHidden/>
              </w:rPr>
              <w:fldChar w:fldCharType="separate"/>
            </w:r>
            <w:r w:rsidR="005B229B">
              <w:rPr>
                <w:noProof/>
                <w:webHidden/>
              </w:rPr>
              <w:t>29</w:t>
            </w:r>
            <w:r w:rsidR="005B229B">
              <w:rPr>
                <w:noProof/>
                <w:webHidden/>
              </w:rPr>
              <w:fldChar w:fldCharType="end"/>
            </w:r>
          </w:hyperlink>
        </w:p>
        <w:p w14:paraId="1E0D4A78" w14:textId="55A99F77" w:rsidR="005B229B" w:rsidRDefault="00CD5B2B">
          <w:pPr>
            <w:pStyle w:val="TM2"/>
            <w:tabs>
              <w:tab w:val="left" w:pos="960"/>
            </w:tabs>
            <w:rPr>
              <w:rFonts w:asciiTheme="minorHAnsi" w:eastAsiaTheme="minorEastAsia" w:hAnsiTheme="minorHAnsi" w:cstheme="minorBidi"/>
              <w:smallCaps w:val="0"/>
              <w:noProof/>
              <w:sz w:val="22"/>
              <w:szCs w:val="22"/>
            </w:rPr>
          </w:pPr>
          <w:hyperlink w:anchor="_Toc202797734" w:history="1">
            <w:r w:rsidR="005B229B" w:rsidRPr="006A33D4">
              <w:rPr>
                <w:rStyle w:val="Lienhypertexte"/>
                <w:rFonts w:eastAsiaTheme="minorHAnsi"/>
                <w:noProof/>
                <w:lang w:eastAsia="en-US"/>
              </w:rPr>
              <w:t>3.5.</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 Prescription des prestations de nettoyage</w:t>
            </w:r>
            <w:r w:rsidR="005B229B">
              <w:rPr>
                <w:noProof/>
                <w:webHidden/>
              </w:rPr>
              <w:tab/>
            </w:r>
            <w:r w:rsidR="005B229B">
              <w:rPr>
                <w:noProof/>
                <w:webHidden/>
              </w:rPr>
              <w:fldChar w:fldCharType="begin"/>
            </w:r>
            <w:r w:rsidR="005B229B">
              <w:rPr>
                <w:noProof/>
                <w:webHidden/>
              </w:rPr>
              <w:instrText xml:space="preserve"> PAGEREF _Toc202797734 \h </w:instrText>
            </w:r>
            <w:r w:rsidR="005B229B">
              <w:rPr>
                <w:noProof/>
                <w:webHidden/>
              </w:rPr>
            </w:r>
            <w:r w:rsidR="005B229B">
              <w:rPr>
                <w:noProof/>
                <w:webHidden/>
              </w:rPr>
              <w:fldChar w:fldCharType="separate"/>
            </w:r>
            <w:r w:rsidR="005B229B">
              <w:rPr>
                <w:noProof/>
                <w:webHidden/>
              </w:rPr>
              <w:t>30</w:t>
            </w:r>
            <w:r w:rsidR="005B229B">
              <w:rPr>
                <w:noProof/>
                <w:webHidden/>
              </w:rPr>
              <w:fldChar w:fldCharType="end"/>
            </w:r>
          </w:hyperlink>
        </w:p>
        <w:p w14:paraId="7EEE9291" w14:textId="36B41CA1" w:rsidR="005B229B" w:rsidRDefault="00CD5B2B">
          <w:pPr>
            <w:pStyle w:val="TM2"/>
            <w:tabs>
              <w:tab w:val="left" w:pos="960"/>
            </w:tabs>
            <w:rPr>
              <w:rFonts w:asciiTheme="minorHAnsi" w:eastAsiaTheme="minorEastAsia" w:hAnsiTheme="minorHAnsi" w:cstheme="minorBidi"/>
              <w:smallCaps w:val="0"/>
              <w:noProof/>
              <w:sz w:val="22"/>
              <w:szCs w:val="22"/>
            </w:rPr>
          </w:pPr>
          <w:hyperlink w:anchor="_Toc202797735" w:history="1">
            <w:r w:rsidR="005B229B" w:rsidRPr="006A33D4">
              <w:rPr>
                <w:rStyle w:val="Lienhypertexte"/>
                <w:rFonts w:eastAsiaTheme="minorHAnsi"/>
                <w:noProof/>
                <w:lang w:eastAsia="en-US"/>
              </w:rPr>
              <w:t>3.5.1.</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 Prestations en terme de moyen</w:t>
            </w:r>
            <w:r w:rsidR="005B229B">
              <w:rPr>
                <w:noProof/>
                <w:webHidden/>
              </w:rPr>
              <w:tab/>
            </w:r>
            <w:r w:rsidR="005B229B">
              <w:rPr>
                <w:noProof/>
                <w:webHidden/>
              </w:rPr>
              <w:fldChar w:fldCharType="begin"/>
            </w:r>
            <w:r w:rsidR="005B229B">
              <w:rPr>
                <w:noProof/>
                <w:webHidden/>
              </w:rPr>
              <w:instrText xml:space="preserve"> PAGEREF _Toc202797735 \h </w:instrText>
            </w:r>
            <w:r w:rsidR="005B229B">
              <w:rPr>
                <w:noProof/>
                <w:webHidden/>
              </w:rPr>
            </w:r>
            <w:r w:rsidR="005B229B">
              <w:rPr>
                <w:noProof/>
                <w:webHidden/>
              </w:rPr>
              <w:fldChar w:fldCharType="separate"/>
            </w:r>
            <w:r w:rsidR="005B229B">
              <w:rPr>
                <w:noProof/>
                <w:webHidden/>
              </w:rPr>
              <w:t>30</w:t>
            </w:r>
            <w:r w:rsidR="005B229B">
              <w:rPr>
                <w:noProof/>
                <w:webHidden/>
              </w:rPr>
              <w:fldChar w:fldCharType="end"/>
            </w:r>
          </w:hyperlink>
        </w:p>
        <w:p w14:paraId="2179AEA0" w14:textId="7E09B5DF" w:rsidR="005B229B" w:rsidRDefault="00CD5B2B">
          <w:pPr>
            <w:pStyle w:val="TM2"/>
            <w:tabs>
              <w:tab w:val="left" w:pos="960"/>
            </w:tabs>
            <w:rPr>
              <w:rFonts w:asciiTheme="minorHAnsi" w:eastAsiaTheme="minorEastAsia" w:hAnsiTheme="minorHAnsi" w:cstheme="minorBidi"/>
              <w:smallCaps w:val="0"/>
              <w:noProof/>
              <w:sz w:val="22"/>
              <w:szCs w:val="22"/>
            </w:rPr>
          </w:pPr>
          <w:hyperlink w:anchor="_Toc202797736" w:history="1">
            <w:r w:rsidR="005B229B" w:rsidRPr="006A33D4">
              <w:rPr>
                <w:rStyle w:val="Lienhypertexte"/>
                <w:rFonts w:eastAsiaTheme="minorHAnsi"/>
                <w:noProof/>
                <w:lang w:eastAsia="en-US"/>
              </w:rPr>
              <w:t>3.5.2.</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 Familles de locaux</w:t>
            </w:r>
            <w:r w:rsidR="005B229B">
              <w:rPr>
                <w:noProof/>
                <w:webHidden/>
              </w:rPr>
              <w:tab/>
            </w:r>
            <w:r w:rsidR="005B229B">
              <w:rPr>
                <w:noProof/>
                <w:webHidden/>
              </w:rPr>
              <w:fldChar w:fldCharType="begin"/>
            </w:r>
            <w:r w:rsidR="005B229B">
              <w:rPr>
                <w:noProof/>
                <w:webHidden/>
              </w:rPr>
              <w:instrText xml:space="preserve"> PAGEREF _Toc202797736 \h </w:instrText>
            </w:r>
            <w:r w:rsidR="005B229B">
              <w:rPr>
                <w:noProof/>
                <w:webHidden/>
              </w:rPr>
            </w:r>
            <w:r w:rsidR="005B229B">
              <w:rPr>
                <w:noProof/>
                <w:webHidden/>
              </w:rPr>
              <w:fldChar w:fldCharType="separate"/>
            </w:r>
            <w:r w:rsidR="005B229B">
              <w:rPr>
                <w:noProof/>
                <w:webHidden/>
              </w:rPr>
              <w:t>30</w:t>
            </w:r>
            <w:r w:rsidR="005B229B">
              <w:rPr>
                <w:noProof/>
                <w:webHidden/>
              </w:rPr>
              <w:fldChar w:fldCharType="end"/>
            </w:r>
          </w:hyperlink>
        </w:p>
        <w:p w14:paraId="542D03F8" w14:textId="26469FCC" w:rsidR="005B229B" w:rsidRDefault="00CD5B2B">
          <w:pPr>
            <w:pStyle w:val="TM2"/>
            <w:tabs>
              <w:tab w:val="left" w:pos="960"/>
            </w:tabs>
            <w:rPr>
              <w:rFonts w:asciiTheme="minorHAnsi" w:eastAsiaTheme="minorEastAsia" w:hAnsiTheme="minorHAnsi" w:cstheme="minorBidi"/>
              <w:smallCaps w:val="0"/>
              <w:noProof/>
              <w:sz w:val="22"/>
              <w:szCs w:val="22"/>
            </w:rPr>
          </w:pPr>
          <w:hyperlink w:anchor="_Toc202797737" w:history="1">
            <w:r w:rsidR="005B229B" w:rsidRPr="006A33D4">
              <w:rPr>
                <w:rStyle w:val="Lienhypertexte"/>
                <w:rFonts w:eastAsiaTheme="minorHAnsi"/>
                <w:noProof/>
                <w:lang w:eastAsia="en-US"/>
              </w:rPr>
              <w:t>3.5.3.</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 Prestations demandées</w:t>
            </w:r>
            <w:r w:rsidR="005B229B">
              <w:rPr>
                <w:noProof/>
                <w:webHidden/>
              </w:rPr>
              <w:tab/>
            </w:r>
            <w:r w:rsidR="005B229B">
              <w:rPr>
                <w:noProof/>
                <w:webHidden/>
              </w:rPr>
              <w:fldChar w:fldCharType="begin"/>
            </w:r>
            <w:r w:rsidR="005B229B">
              <w:rPr>
                <w:noProof/>
                <w:webHidden/>
              </w:rPr>
              <w:instrText xml:space="preserve"> PAGEREF _Toc202797737 \h </w:instrText>
            </w:r>
            <w:r w:rsidR="005B229B">
              <w:rPr>
                <w:noProof/>
                <w:webHidden/>
              </w:rPr>
            </w:r>
            <w:r w:rsidR="005B229B">
              <w:rPr>
                <w:noProof/>
                <w:webHidden/>
              </w:rPr>
              <w:fldChar w:fldCharType="separate"/>
            </w:r>
            <w:r w:rsidR="005B229B">
              <w:rPr>
                <w:noProof/>
                <w:webHidden/>
              </w:rPr>
              <w:t>31</w:t>
            </w:r>
            <w:r w:rsidR="005B229B">
              <w:rPr>
                <w:noProof/>
                <w:webHidden/>
              </w:rPr>
              <w:fldChar w:fldCharType="end"/>
            </w:r>
          </w:hyperlink>
        </w:p>
        <w:p w14:paraId="5DFE24BF" w14:textId="133E6344" w:rsidR="005B229B" w:rsidRDefault="00CD5B2B">
          <w:pPr>
            <w:pStyle w:val="TM2"/>
            <w:tabs>
              <w:tab w:val="left" w:pos="960"/>
            </w:tabs>
            <w:rPr>
              <w:rFonts w:asciiTheme="minorHAnsi" w:eastAsiaTheme="minorEastAsia" w:hAnsiTheme="minorHAnsi" w:cstheme="minorBidi"/>
              <w:smallCaps w:val="0"/>
              <w:noProof/>
              <w:sz w:val="22"/>
              <w:szCs w:val="22"/>
            </w:rPr>
          </w:pPr>
          <w:hyperlink w:anchor="_Toc202797738" w:history="1">
            <w:r w:rsidR="005B229B" w:rsidRPr="006A33D4">
              <w:rPr>
                <w:rStyle w:val="Lienhypertexte"/>
                <w:rFonts w:eastAsiaTheme="minorHAnsi"/>
                <w:noProof/>
                <w:lang w:eastAsia="en-US"/>
              </w:rPr>
              <w:t>3.5.4.</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 Limites de prestations</w:t>
            </w:r>
            <w:r w:rsidR="005B229B">
              <w:rPr>
                <w:noProof/>
                <w:webHidden/>
              </w:rPr>
              <w:tab/>
            </w:r>
            <w:r w:rsidR="005B229B">
              <w:rPr>
                <w:noProof/>
                <w:webHidden/>
              </w:rPr>
              <w:fldChar w:fldCharType="begin"/>
            </w:r>
            <w:r w:rsidR="005B229B">
              <w:rPr>
                <w:noProof/>
                <w:webHidden/>
              </w:rPr>
              <w:instrText xml:space="preserve"> PAGEREF _Toc202797738 \h </w:instrText>
            </w:r>
            <w:r w:rsidR="005B229B">
              <w:rPr>
                <w:noProof/>
                <w:webHidden/>
              </w:rPr>
            </w:r>
            <w:r w:rsidR="005B229B">
              <w:rPr>
                <w:noProof/>
                <w:webHidden/>
              </w:rPr>
              <w:fldChar w:fldCharType="separate"/>
            </w:r>
            <w:r w:rsidR="005B229B">
              <w:rPr>
                <w:noProof/>
                <w:webHidden/>
              </w:rPr>
              <w:t>31</w:t>
            </w:r>
            <w:r w:rsidR="005B229B">
              <w:rPr>
                <w:noProof/>
                <w:webHidden/>
              </w:rPr>
              <w:fldChar w:fldCharType="end"/>
            </w:r>
          </w:hyperlink>
        </w:p>
        <w:p w14:paraId="79D4A38D" w14:textId="65CE7CF1" w:rsidR="005B229B" w:rsidRDefault="00CD5B2B">
          <w:pPr>
            <w:pStyle w:val="TM2"/>
            <w:tabs>
              <w:tab w:val="left" w:pos="960"/>
            </w:tabs>
            <w:rPr>
              <w:rFonts w:asciiTheme="minorHAnsi" w:eastAsiaTheme="minorEastAsia" w:hAnsiTheme="minorHAnsi" w:cstheme="minorBidi"/>
              <w:smallCaps w:val="0"/>
              <w:noProof/>
              <w:sz w:val="22"/>
              <w:szCs w:val="22"/>
            </w:rPr>
          </w:pPr>
          <w:hyperlink w:anchor="_Toc202797739" w:history="1">
            <w:r w:rsidR="005B229B" w:rsidRPr="006A33D4">
              <w:rPr>
                <w:rStyle w:val="Lienhypertexte"/>
                <w:rFonts w:eastAsiaTheme="minorHAnsi"/>
                <w:noProof/>
                <w:lang w:eastAsia="en-US"/>
              </w:rPr>
              <w:t>3.5.5.</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 Prestations à la demande</w:t>
            </w:r>
            <w:r w:rsidR="005B229B">
              <w:rPr>
                <w:noProof/>
                <w:webHidden/>
              </w:rPr>
              <w:tab/>
            </w:r>
            <w:r w:rsidR="005B229B">
              <w:rPr>
                <w:noProof/>
                <w:webHidden/>
              </w:rPr>
              <w:fldChar w:fldCharType="begin"/>
            </w:r>
            <w:r w:rsidR="005B229B">
              <w:rPr>
                <w:noProof/>
                <w:webHidden/>
              </w:rPr>
              <w:instrText xml:space="preserve"> PAGEREF _Toc202797739 \h </w:instrText>
            </w:r>
            <w:r w:rsidR="005B229B">
              <w:rPr>
                <w:noProof/>
                <w:webHidden/>
              </w:rPr>
            </w:r>
            <w:r w:rsidR="005B229B">
              <w:rPr>
                <w:noProof/>
                <w:webHidden/>
              </w:rPr>
              <w:fldChar w:fldCharType="separate"/>
            </w:r>
            <w:r w:rsidR="005B229B">
              <w:rPr>
                <w:noProof/>
                <w:webHidden/>
              </w:rPr>
              <w:t>31</w:t>
            </w:r>
            <w:r w:rsidR="005B229B">
              <w:rPr>
                <w:noProof/>
                <w:webHidden/>
              </w:rPr>
              <w:fldChar w:fldCharType="end"/>
            </w:r>
          </w:hyperlink>
        </w:p>
        <w:p w14:paraId="6D935533" w14:textId="2AF503CB" w:rsidR="005B229B" w:rsidRDefault="00CD5B2B">
          <w:pPr>
            <w:pStyle w:val="TM2"/>
            <w:tabs>
              <w:tab w:val="left" w:pos="960"/>
            </w:tabs>
            <w:rPr>
              <w:rFonts w:asciiTheme="minorHAnsi" w:eastAsiaTheme="minorEastAsia" w:hAnsiTheme="minorHAnsi" w:cstheme="minorBidi"/>
              <w:smallCaps w:val="0"/>
              <w:noProof/>
              <w:sz w:val="22"/>
              <w:szCs w:val="22"/>
            </w:rPr>
          </w:pPr>
          <w:hyperlink w:anchor="_Toc202797740" w:history="1">
            <w:r w:rsidR="005B229B" w:rsidRPr="006A33D4">
              <w:rPr>
                <w:rStyle w:val="Lienhypertexte"/>
                <w:rFonts w:eastAsiaTheme="minorHAnsi"/>
                <w:noProof/>
                <w:lang w:eastAsia="en-US"/>
              </w:rPr>
              <w:t>3.6.</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 Définition des critères de qualité des prestations de nettoyage des locaux</w:t>
            </w:r>
            <w:r w:rsidR="005B229B">
              <w:rPr>
                <w:noProof/>
                <w:webHidden/>
              </w:rPr>
              <w:tab/>
            </w:r>
            <w:r w:rsidR="005B229B">
              <w:rPr>
                <w:noProof/>
                <w:webHidden/>
              </w:rPr>
              <w:fldChar w:fldCharType="begin"/>
            </w:r>
            <w:r w:rsidR="005B229B">
              <w:rPr>
                <w:noProof/>
                <w:webHidden/>
              </w:rPr>
              <w:instrText xml:space="preserve"> PAGEREF _Toc202797740 \h </w:instrText>
            </w:r>
            <w:r w:rsidR="005B229B">
              <w:rPr>
                <w:noProof/>
                <w:webHidden/>
              </w:rPr>
            </w:r>
            <w:r w:rsidR="005B229B">
              <w:rPr>
                <w:noProof/>
                <w:webHidden/>
              </w:rPr>
              <w:fldChar w:fldCharType="separate"/>
            </w:r>
            <w:r w:rsidR="005B229B">
              <w:rPr>
                <w:noProof/>
                <w:webHidden/>
              </w:rPr>
              <w:t>31</w:t>
            </w:r>
            <w:r w:rsidR="005B229B">
              <w:rPr>
                <w:noProof/>
                <w:webHidden/>
              </w:rPr>
              <w:fldChar w:fldCharType="end"/>
            </w:r>
          </w:hyperlink>
        </w:p>
        <w:p w14:paraId="483884D5" w14:textId="3DA60614" w:rsidR="005B229B" w:rsidRDefault="00CD5B2B">
          <w:pPr>
            <w:pStyle w:val="TM1"/>
            <w:tabs>
              <w:tab w:val="left" w:pos="1440"/>
            </w:tabs>
            <w:rPr>
              <w:rFonts w:asciiTheme="minorHAnsi" w:eastAsiaTheme="minorEastAsia" w:hAnsiTheme="minorHAnsi" w:cstheme="minorBidi"/>
              <w:b w:val="0"/>
              <w:caps w:val="0"/>
              <w:noProof/>
              <w:sz w:val="22"/>
              <w:szCs w:val="22"/>
            </w:rPr>
          </w:pPr>
          <w:hyperlink w:anchor="_Toc202797741" w:history="1">
            <w:r w:rsidR="005B229B" w:rsidRPr="006A33D4">
              <w:rPr>
                <w:rStyle w:val="Lienhypertexte"/>
                <w:rFonts w:ascii="Arial" w:hAnsi="Arial"/>
                <w:bCs/>
                <w:noProof/>
                <w:snapToGrid w:val="0"/>
              </w:rPr>
              <w:t>ARTICLE 4.</w:t>
            </w:r>
            <w:r w:rsidR="005B229B">
              <w:rPr>
                <w:rFonts w:asciiTheme="minorHAnsi" w:eastAsiaTheme="minorEastAsia" w:hAnsiTheme="minorHAnsi" w:cstheme="minorBidi"/>
                <w:b w:val="0"/>
                <w:caps w:val="0"/>
                <w:noProof/>
                <w:sz w:val="22"/>
                <w:szCs w:val="22"/>
              </w:rPr>
              <w:tab/>
            </w:r>
            <w:r w:rsidR="005B229B" w:rsidRPr="006A33D4">
              <w:rPr>
                <w:rStyle w:val="Lienhypertexte"/>
                <w:rFonts w:ascii="Arial" w:hAnsi="Arial" w:cs="Arial"/>
                <w:bCs/>
                <w:noProof/>
                <w:snapToGrid w:val="0"/>
              </w:rPr>
              <w:t>PRESENTATION DE LA PRESTATION DE NETTOYAGE DES LOCAUX ET DE LA VITRERIE ET FOURNITURE DE PRODUITS D’HYGIENE DE LA CPAM DE VENDEE (LOT 3)</w:t>
            </w:r>
            <w:r w:rsidR="005B229B">
              <w:rPr>
                <w:noProof/>
                <w:webHidden/>
              </w:rPr>
              <w:tab/>
            </w:r>
            <w:r w:rsidR="005B229B">
              <w:rPr>
                <w:noProof/>
                <w:webHidden/>
              </w:rPr>
              <w:fldChar w:fldCharType="begin"/>
            </w:r>
            <w:r w:rsidR="005B229B">
              <w:rPr>
                <w:noProof/>
                <w:webHidden/>
              </w:rPr>
              <w:instrText xml:space="preserve"> PAGEREF _Toc202797741 \h </w:instrText>
            </w:r>
            <w:r w:rsidR="005B229B">
              <w:rPr>
                <w:noProof/>
                <w:webHidden/>
              </w:rPr>
            </w:r>
            <w:r w:rsidR="005B229B">
              <w:rPr>
                <w:noProof/>
                <w:webHidden/>
              </w:rPr>
              <w:fldChar w:fldCharType="separate"/>
            </w:r>
            <w:r w:rsidR="005B229B">
              <w:rPr>
                <w:noProof/>
                <w:webHidden/>
              </w:rPr>
              <w:t>34</w:t>
            </w:r>
            <w:r w:rsidR="005B229B">
              <w:rPr>
                <w:noProof/>
                <w:webHidden/>
              </w:rPr>
              <w:fldChar w:fldCharType="end"/>
            </w:r>
          </w:hyperlink>
        </w:p>
        <w:p w14:paraId="3B4CAA3C" w14:textId="6009255C" w:rsidR="005B229B" w:rsidRDefault="00CD5B2B">
          <w:pPr>
            <w:pStyle w:val="TM2"/>
            <w:tabs>
              <w:tab w:val="left" w:pos="960"/>
            </w:tabs>
            <w:rPr>
              <w:rFonts w:asciiTheme="minorHAnsi" w:eastAsiaTheme="minorEastAsia" w:hAnsiTheme="minorHAnsi" w:cstheme="minorBidi"/>
              <w:smallCaps w:val="0"/>
              <w:noProof/>
              <w:sz w:val="22"/>
              <w:szCs w:val="22"/>
            </w:rPr>
          </w:pPr>
          <w:hyperlink w:anchor="_Toc202797742" w:history="1">
            <w:r w:rsidR="005B229B" w:rsidRPr="006A33D4">
              <w:rPr>
                <w:rStyle w:val="Lienhypertexte"/>
                <w:noProof/>
              </w:rPr>
              <w:t>4.1.</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OBJET DU MARCHE</w:t>
            </w:r>
            <w:r w:rsidR="005B229B">
              <w:rPr>
                <w:noProof/>
                <w:webHidden/>
              </w:rPr>
              <w:tab/>
            </w:r>
            <w:r w:rsidR="005B229B">
              <w:rPr>
                <w:noProof/>
                <w:webHidden/>
              </w:rPr>
              <w:fldChar w:fldCharType="begin"/>
            </w:r>
            <w:r w:rsidR="005B229B">
              <w:rPr>
                <w:noProof/>
                <w:webHidden/>
              </w:rPr>
              <w:instrText xml:space="preserve"> PAGEREF _Toc202797742 \h </w:instrText>
            </w:r>
            <w:r w:rsidR="005B229B">
              <w:rPr>
                <w:noProof/>
                <w:webHidden/>
              </w:rPr>
            </w:r>
            <w:r w:rsidR="005B229B">
              <w:rPr>
                <w:noProof/>
                <w:webHidden/>
              </w:rPr>
              <w:fldChar w:fldCharType="separate"/>
            </w:r>
            <w:r w:rsidR="005B229B">
              <w:rPr>
                <w:noProof/>
                <w:webHidden/>
              </w:rPr>
              <w:t>34</w:t>
            </w:r>
            <w:r w:rsidR="005B229B">
              <w:rPr>
                <w:noProof/>
                <w:webHidden/>
              </w:rPr>
              <w:fldChar w:fldCharType="end"/>
            </w:r>
          </w:hyperlink>
        </w:p>
        <w:p w14:paraId="072B84E2" w14:textId="1CCADB5B" w:rsidR="005B229B" w:rsidRDefault="00CD5B2B">
          <w:pPr>
            <w:pStyle w:val="TM2"/>
            <w:tabs>
              <w:tab w:val="left" w:pos="960"/>
            </w:tabs>
            <w:rPr>
              <w:rFonts w:asciiTheme="minorHAnsi" w:eastAsiaTheme="minorEastAsia" w:hAnsiTheme="minorHAnsi" w:cstheme="minorBidi"/>
              <w:smallCaps w:val="0"/>
              <w:noProof/>
              <w:sz w:val="22"/>
              <w:szCs w:val="22"/>
            </w:rPr>
          </w:pPr>
          <w:hyperlink w:anchor="_Toc202797743" w:history="1">
            <w:r w:rsidR="005B229B" w:rsidRPr="006A33D4">
              <w:rPr>
                <w:rStyle w:val="Lienhypertexte"/>
                <w:rFonts w:eastAsiaTheme="minorHAnsi"/>
                <w:noProof/>
                <w:lang w:eastAsia="en-US"/>
              </w:rPr>
              <w:t>4.2.</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LIEUX D’EXECUTION DES PRESTATIONS</w:t>
            </w:r>
            <w:r w:rsidR="005B229B">
              <w:rPr>
                <w:noProof/>
                <w:webHidden/>
              </w:rPr>
              <w:tab/>
            </w:r>
            <w:r w:rsidR="005B229B">
              <w:rPr>
                <w:noProof/>
                <w:webHidden/>
              </w:rPr>
              <w:fldChar w:fldCharType="begin"/>
            </w:r>
            <w:r w:rsidR="005B229B">
              <w:rPr>
                <w:noProof/>
                <w:webHidden/>
              </w:rPr>
              <w:instrText xml:space="preserve"> PAGEREF _Toc202797743 \h </w:instrText>
            </w:r>
            <w:r w:rsidR="005B229B">
              <w:rPr>
                <w:noProof/>
                <w:webHidden/>
              </w:rPr>
            </w:r>
            <w:r w:rsidR="005B229B">
              <w:rPr>
                <w:noProof/>
                <w:webHidden/>
              </w:rPr>
              <w:fldChar w:fldCharType="separate"/>
            </w:r>
            <w:r w:rsidR="005B229B">
              <w:rPr>
                <w:noProof/>
                <w:webHidden/>
              </w:rPr>
              <w:t>34</w:t>
            </w:r>
            <w:r w:rsidR="005B229B">
              <w:rPr>
                <w:noProof/>
                <w:webHidden/>
              </w:rPr>
              <w:fldChar w:fldCharType="end"/>
            </w:r>
          </w:hyperlink>
        </w:p>
        <w:p w14:paraId="2B9597B6" w14:textId="767CC218" w:rsidR="005B229B" w:rsidRDefault="00CD5B2B">
          <w:pPr>
            <w:pStyle w:val="TM2"/>
            <w:tabs>
              <w:tab w:val="left" w:pos="960"/>
            </w:tabs>
            <w:rPr>
              <w:rFonts w:asciiTheme="minorHAnsi" w:eastAsiaTheme="minorEastAsia" w:hAnsiTheme="minorHAnsi" w:cstheme="minorBidi"/>
              <w:smallCaps w:val="0"/>
              <w:noProof/>
              <w:sz w:val="22"/>
              <w:szCs w:val="22"/>
            </w:rPr>
          </w:pPr>
          <w:hyperlink w:anchor="_Toc202797744" w:history="1">
            <w:r w:rsidR="005B229B" w:rsidRPr="006A33D4">
              <w:rPr>
                <w:rStyle w:val="Lienhypertexte"/>
                <w:noProof/>
              </w:rPr>
              <w:t>4.3.</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DISPOSITIONS GENERALES</w:t>
            </w:r>
            <w:r w:rsidR="005B229B">
              <w:rPr>
                <w:noProof/>
                <w:webHidden/>
              </w:rPr>
              <w:tab/>
            </w:r>
            <w:r w:rsidR="005B229B">
              <w:rPr>
                <w:noProof/>
                <w:webHidden/>
              </w:rPr>
              <w:fldChar w:fldCharType="begin"/>
            </w:r>
            <w:r w:rsidR="005B229B">
              <w:rPr>
                <w:noProof/>
                <w:webHidden/>
              </w:rPr>
              <w:instrText xml:space="preserve"> PAGEREF _Toc202797744 \h </w:instrText>
            </w:r>
            <w:r w:rsidR="005B229B">
              <w:rPr>
                <w:noProof/>
                <w:webHidden/>
              </w:rPr>
            </w:r>
            <w:r w:rsidR="005B229B">
              <w:rPr>
                <w:noProof/>
                <w:webHidden/>
              </w:rPr>
              <w:fldChar w:fldCharType="separate"/>
            </w:r>
            <w:r w:rsidR="005B229B">
              <w:rPr>
                <w:noProof/>
                <w:webHidden/>
              </w:rPr>
              <w:t>34</w:t>
            </w:r>
            <w:r w:rsidR="005B229B">
              <w:rPr>
                <w:noProof/>
                <w:webHidden/>
              </w:rPr>
              <w:fldChar w:fldCharType="end"/>
            </w:r>
          </w:hyperlink>
        </w:p>
        <w:p w14:paraId="24E9F125" w14:textId="1125D0CE" w:rsidR="005B229B" w:rsidRDefault="00CD5B2B">
          <w:pPr>
            <w:pStyle w:val="TM2"/>
            <w:tabs>
              <w:tab w:val="left" w:pos="960"/>
            </w:tabs>
            <w:rPr>
              <w:rFonts w:asciiTheme="minorHAnsi" w:eastAsiaTheme="minorEastAsia" w:hAnsiTheme="minorHAnsi" w:cstheme="minorBidi"/>
              <w:smallCaps w:val="0"/>
              <w:noProof/>
              <w:sz w:val="22"/>
              <w:szCs w:val="22"/>
            </w:rPr>
          </w:pPr>
          <w:hyperlink w:anchor="_Toc202797745" w:history="1">
            <w:r w:rsidR="005B229B" w:rsidRPr="006A33D4">
              <w:rPr>
                <w:rStyle w:val="Lienhypertexte"/>
                <w:rFonts w:eastAsiaTheme="minorHAnsi"/>
                <w:noProof/>
                <w:lang w:eastAsia="en-US"/>
              </w:rPr>
              <w:t>4.4.</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DESCRIPTION ET SURFACES DES LOCAUX ET DES EQUIPEMENTS</w:t>
            </w:r>
            <w:r w:rsidR="005B229B">
              <w:rPr>
                <w:noProof/>
                <w:webHidden/>
              </w:rPr>
              <w:tab/>
            </w:r>
            <w:r w:rsidR="005B229B">
              <w:rPr>
                <w:noProof/>
                <w:webHidden/>
              </w:rPr>
              <w:fldChar w:fldCharType="begin"/>
            </w:r>
            <w:r w:rsidR="005B229B">
              <w:rPr>
                <w:noProof/>
                <w:webHidden/>
              </w:rPr>
              <w:instrText xml:space="preserve"> PAGEREF _Toc202797745 \h </w:instrText>
            </w:r>
            <w:r w:rsidR="005B229B">
              <w:rPr>
                <w:noProof/>
                <w:webHidden/>
              </w:rPr>
            </w:r>
            <w:r w:rsidR="005B229B">
              <w:rPr>
                <w:noProof/>
                <w:webHidden/>
              </w:rPr>
              <w:fldChar w:fldCharType="separate"/>
            </w:r>
            <w:r w:rsidR="005B229B">
              <w:rPr>
                <w:noProof/>
                <w:webHidden/>
              </w:rPr>
              <w:t>35</w:t>
            </w:r>
            <w:r w:rsidR="005B229B">
              <w:rPr>
                <w:noProof/>
                <w:webHidden/>
              </w:rPr>
              <w:fldChar w:fldCharType="end"/>
            </w:r>
          </w:hyperlink>
        </w:p>
        <w:p w14:paraId="3DD4CB9E" w14:textId="59A7B206" w:rsidR="005B229B" w:rsidRDefault="00CD5B2B">
          <w:pPr>
            <w:pStyle w:val="TM2"/>
            <w:tabs>
              <w:tab w:val="left" w:pos="960"/>
            </w:tabs>
            <w:rPr>
              <w:rFonts w:asciiTheme="minorHAnsi" w:eastAsiaTheme="minorEastAsia" w:hAnsiTheme="minorHAnsi" w:cstheme="minorBidi"/>
              <w:smallCaps w:val="0"/>
              <w:noProof/>
              <w:sz w:val="22"/>
              <w:szCs w:val="22"/>
            </w:rPr>
          </w:pPr>
          <w:hyperlink w:anchor="_Toc202797746" w:history="1">
            <w:r w:rsidR="005B229B" w:rsidRPr="006A33D4">
              <w:rPr>
                <w:rStyle w:val="Lienhypertexte"/>
                <w:rFonts w:eastAsiaTheme="minorHAnsi"/>
                <w:noProof/>
                <w:lang w:eastAsia="en-US"/>
              </w:rPr>
              <w:t>4.5.</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ETENDUE DES PRESTATIONS</w:t>
            </w:r>
            <w:r w:rsidR="005B229B">
              <w:rPr>
                <w:noProof/>
                <w:webHidden/>
              </w:rPr>
              <w:tab/>
            </w:r>
            <w:r w:rsidR="005B229B">
              <w:rPr>
                <w:noProof/>
                <w:webHidden/>
              </w:rPr>
              <w:fldChar w:fldCharType="begin"/>
            </w:r>
            <w:r w:rsidR="005B229B">
              <w:rPr>
                <w:noProof/>
                <w:webHidden/>
              </w:rPr>
              <w:instrText xml:space="preserve"> PAGEREF _Toc202797746 \h </w:instrText>
            </w:r>
            <w:r w:rsidR="005B229B">
              <w:rPr>
                <w:noProof/>
                <w:webHidden/>
              </w:rPr>
            </w:r>
            <w:r w:rsidR="005B229B">
              <w:rPr>
                <w:noProof/>
                <w:webHidden/>
              </w:rPr>
              <w:fldChar w:fldCharType="separate"/>
            </w:r>
            <w:r w:rsidR="005B229B">
              <w:rPr>
                <w:noProof/>
                <w:webHidden/>
              </w:rPr>
              <w:t>35</w:t>
            </w:r>
            <w:r w:rsidR="005B229B">
              <w:rPr>
                <w:noProof/>
                <w:webHidden/>
              </w:rPr>
              <w:fldChar w:fldCharType="end"/>
            </w:r>
          </w:hyperlink>
        </w:p>
        <w:p w14:paraId="27944890" w14:textId="01008F4B" w:rsidR="005B229B" w:rsidRDefault="00CD5B2B">
          <w:pPr>
            <w:pStyle w:val="TM2"/>
            <w:tabs>
              <w:tab w:val="left" w:pos="960"/>
            </w:tabs>
            <w:rPr>
              <w:rFonts w:asciiTheme="minorHAnsi" w:eastAsiaTheme="minorEastAsia" w:hAnsiTheme="minorHAnsi" w:cstheme="minorBidi"/>
              <w:smallCaps w:val="0"/>
              <w:noProof/>
              <w:sz w:val="22"/>
              <w:szCs w:val="22"/>
            </w:rPr>
          </w:pPr>
          <w:hyperlink w:anchor="_Toc202797747" w:history="1">
            <w:r w:rsidR="005B229B" w:rsidRPr="006A33D4">
              <w:rPr>
                <w:rStyle w:val="Lienhypertexte"/>
                <w:rFonts w:eastAsiaTheme="minorHAnsi"/>
                <w:noProof/>
                <w:lang w:eastAsia="en-US"/>
              </w:rPr>
              <w:t>4.5.1.</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 Généralité</w:t>
            </w:r>
            <w:r w:rsidR="005B229B">
              <w:rPr>
                <w:noProof/>
                <w:webHidden/>
              </w:rPr>
              <w:tab/>
            </w:r>
            <w:r w:rsidR="005B229B">
              <w:rPr>
                <w:noProof/>
                <w:webHidden/>
              </w:rPr>
              <w:fldChar w:fldCharType="begin"/>
            </w:r>
            <w:r w:rsidR="005B229B">
              <w:rPr>
                <w:noProof/>
                <w:webHidden/>
              </w:rPr>
              <w:instrText xml:space="preserve"> PAGEREF _Toc202797747 \h </w:instrText>
            </w:r>
            <w:r w:rsidR="005B229B">
              <w:rPr>
                <w:noProof/>
                <w:webHidden/>
              </w:rPr>
            </w:r>
            <w:r w:rsidR="005B229B">
              <w:rPr>
                <w:noProof/>
                <w:webHidden/>
              </w:rPr>
              <w:fldChar w:fldCharType="separate"/>
            </w:r>
            <w:r w:rsidR="005B229B">
              <w:rPr>
                <w:noProof/>
                <w:webHidden/>
              </w:rPr>
              <w:t>35</w:t>
            </w:r>
            <w:r w:rsidR="005B229B">
              <w:rPr>
                <w:noProof/>
                <w:webHidden/>
              </w:rPr>
              <w:fldChar w:fldCharType="end"/>
            </w:r>
          </w:hyperlink>
        </w:p>
        <w:p w14:paraId="7EB07FD2" w14:textId="6C8D0F80" w:rsidR="005B229B" w:rsidRDefault="00CD5B2B">
          <w:pPr>
            <w:pStyle w:val="TM2"/>
            <w:tabs>
              <w:tab w:val="left" w:pos="960"/>
            </w:tabs>
            <w:rPr>
              <w:rFonts w:asciiTheme="minorHAnsi" w:eastAsiaTheme="minorEastAsia" w:hAnsiTheme="minorHAnsi" w:cstheme="minorBidi"/>
              <w:smallCaps w:val="0"/>
              <w:noProof/>
              <w:sz w:val="22"/>
              <w:szCs w:val="22"/>
            </w:rPr>
          </w:pPr>
          <w:hyperlink w:anchor="_Toc202797748" w:history="1">
            <w:r w:rsidR="005B229B" w:rsidRPr="006A33D4">
              <w:rPr>
                <w:rStyle w:val="Lienhypertexte"/>
                <w:rFonts w:eastAsiaTheme="minorHAnsi"/>
                <w:noProof/>
                <w:lang w:eastAsia="en-US"/>
              </w:rPr>
              <w:t>4.5.2.</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 Horaires d’intervention</w:t>
            </w:r>
            <w:r w:rsidR="005B229B">
              <w:rPr>
                <w:noProof/>
                <w:webHidden/>
              </w:rPr>
              <w:tab/>
            </w:r>
            <w:r w:rsidR="005B229B">
              <w:rPr>
                <w:noProof/>
                <w:webHidden/>
              </w:rPr>
              <w:fldChar w:fldCharType="begin"/>
            </w:r>
            <w:r w:rsidR="005B229B">
              <w:rPr>
                <w:noProof/>
                <w:webHidden/>
              </w:rPr>
              <w:instrText xml:space="preserve"> PAGEREF _Toc202797748 \h </w:instrText>
            </w:r>
            <w:r w:rsidR="005B229B">
              <w:rPr>
                <w:noProof/>
                <w:webHidden/>
              </w:rPr>
            </w:r>
            <w:r w:rsidR="005B229B">
              <w:rPr>
                <w:noProof/>
                <w:webHidden/>
              </w:rPr>
              <w:fldChar w:fldCharType="separate"/>
            </w:r>
            <w:r w:rsidR="005B229B">
              <w:rPr>
                <w:noProof/>
                <w:webHidden/>
              </w:rPr>
              <w:t>35</w:t>
            </w:r>
            <w:r w:rsidR="005B229B">
              <w:rPr>
                <w:noProof/>
                <w:webHidden/>
              </w:rPr>
              <w:fldChar w:fldCharType="end"/>
            </w:r>
          </w:hyperlink>
        </w:p>
        <w:p w14:paraId="54248E61" w14:textId="37C8F674" w:rsidR="005B229B" w:rsidRDefault="00CD5B2B">
          <w:pPr>
            <w:pStyle w:val="TM2"/>
            <w:tabs>
              <w:tab w:val="left" w:pos="960"/>
            </w:tabs>
            <w:rPr>
              <w:rFonts w:asciiTheme="minorHAnsi" w:eastAsiaTheme="minorEastAsia" w:hAnsiTheme="minorHAnsi" w:cstheme="minorBidi"/>
              <w:smallCaps w:val="0"/>
              <w:noProof/>
              <w:sz w:val="22"/>
              <w:szCs w:val="22"/>
            </w:rPr>
          </w:pPr>
          <w:hyperlink w:anchor="_Toc202797749" w:history="1">
            <w:r w:rsidR="005B229B" w:rsidRPr="006A33D4">
              <w:rPr>
                <w:rStyle w:val="Lienhypertexte"/>
                <w:rFonts w:eastAsiaTheme="minorHAnsi"/>
                <w:noProof/>
                <w:lang w:eastAsia="en-US"/>
              </w:rPr>
              <w:t>4.5.3.</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 Modification, augmentation ou diminution des prestations</w:t>
            </w:r>
            <w:r w:rsidR="005B229B">
              <w:rPr>
                <w:noProof/>
                <w:webHidden/>
              </w:rPr>
              <w:tab/>
            </w:r>
            <w:r w:rsidR="005B229B">
              <w:rPr>
                <w:noProof/>
                <w:webHidden/>
              </w:rPr>
              <w:fldChar w:fldCharType="begin"/>
            </w:r>
            <w:r w:rsidR="005B229B">
              <w:rPr>
                <w:noProof/>
                <w:webHidden/>
              </w:rPr>
              <w:instrText xml:space="preserve"> PAGEREF _Toc202797749 \h </w:instrText>
            </w:r>
            <w:r w:rsidR="005B229B">
              <w:rPr>
                <w:noProof/>
                <w:webHidden/>
              </w:rPr>
            </w:r>
            <w:r w:rsidR="005B229B">
              <w:rPr>
                <w:noProof/>
                <w:webHidden/>
              </w:rPr>
              <w:fldChar w:fldCharType="separate"/>
            </w:r>
            <w:r w:rsidR="005B229B">
              <w:rPr>
                <w:noProof/>
                <w:webHidden/>
              </w:rPr>
              <w:t>36</w:t>
            </w:r>
            <w:r w:rsidR="005B229B">
              <w:rPr>
                <w:noProof/>
                <w:webHidden/>
              </w:rPr>
              <w:fldChar w:fldCharType="end"/>
            </w:r>
          </w:hyperlink>
        </w:p>
        <w:p w14:paraId="1976F914" w14:textId="47641153" w:rsidR="005B229B" w:rsidRDefault="00CD5B2B">
          <w:pPr>
            <w:pStyle w:val="TM2"/>
            <w:tabs>
              <w:tab w:val="left" w:pos="960"/>
            </w:tabs>
            <w:rPr>
              <w:rFonts w:asciiTheme="minorHAnsi" w:eastAsiaTheme="minorEastAsia" w:hAnsiTheme="minorHAnsi" w:cstheme="minorBidi"/>
              <w:smallCaps w:val="0"/>
              <w:noProof/>
              <w:sz w:val="22"/>
              <w:szCs w:val="22"/>
            </w:rPr>
          </w:pPr>
          <w:hyperlink w:anchor="_Toc202797750" w:history="1">
            <w:r w:rsidR="005B229B" w:rsidRPr="006A33D4">
              <w:rPr>
                <w:rStyle w:val="Lienhypertexte"/>
                <w:rFonts w:eastAsiaTheme="minorHAnsi"/>
                <w:noProof/>
                <w:lang w:eastAsia="en-US"/>
              </w:rPr>
              <w:t>4.6.</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PRESTATIONS A EXECUTER – NETTOYAGE DES LOCAUX</w:t>
            </w:r>
            <w:r w:rsidR="005B229B">
              <w:rPr>
                <w:noProof/>
                <w:webHidden/>
              </w:rPr>
              <w:tab/>
            </w:r>
            <w:r w:rsidR="005B229B">
              <w:rPr>
                <w:noProof/>
                <w:webHidden/>
              </w:rPr>
              <w:fldChar w:fldCharType="begin"/>
            </w:r>
            <w:r w:rsidR="005B229B">
              <w:rPr>
                <w:noProof/>
                <w:webHidden/>
              </w:rPr>
              <w:instrText xml:space="preserve"> PAGEREF _Toc202797750 \h </w:instrText>
            </w:r>
            <w:r w:rsidR="005B229B">
              <w:rPr>
                <w:noProof/>
                <w:webHidden/>
              </w:rPr>
            </w:r>
            <w:r w:rsidR="005B229B">
              <w:rPr>
                <w:noProof/>
                <w:webHidden/>
              </w:rPr>
              <w:fldChar w:fldCharType="separate"/>
            </w:r>
            <w:r w:rsidR="005B229B">
              <w:rPr>
                <w:noProof/>
                <w:webHidden/>
              </w:rPr>
              <w:t>36</w:t>
            </w:r>
            <w:r w:rsidR="005B229B">
              <w:rPr>
                <w:noProof/>
                <w:webHidden/>
              </w:rPr>
              <w:fldChar w:fldCharType="end"/>
            </w:r>
          </w:hyperlink>
        </w:p>
        <w:p w14:paraId="043E45F1" w14:textId="0D1E8628" w:rsidR="005B229B" w:rsidRDefault="00CD5B2B">
          <w:pPr>
            <w:pStyle w:val="TM2"/>
            <w:tabs>
              <w:tab w:val="left" w:pos="960"/>
            </w:tabs>
            <w:rPr>
              <w:rFonts w:asciiTheme="minorHAnsi" w:eastAsiaTheme="minorEastAsia" w:hAnsiTheme="minorHAnsi" w:cstheme="minorBidi"/>
              <w:smallCaps w:val="0"/>
              <w:noProof/>
              <w:sz w:val="22"/>
              <w:szCs w:val="22"/>
            </w:rPr>
          </w:pPr>
          <w:hyperlink w:anchor="_Toc202797751" w:history="1">
            <w:r w:rsidR="005B229B" w:rsidRPr="006A33D4">
              <w:rPr>
                <w:rStyle w:val="Lienhypertexte"/>
                <w:rFonts w:eastAsiaTheme="minorHAnsi"/>
                <w:noProof/>
                <w:lang w:eastAsia="en-US"/>
              </w:rPr>
              <w:t>4.6.1.</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 Niveau de qualité</w:t>
            </w:r>
            <w:r w:rsidR="005B229B">
              <w:rPr>
                <w:noProof/>
                <w:webHidden/>
              </w:rPr>
              <w:tab/>
            </w:r>
            <w:r w:rsidR="005B229B">
              <w:rPr>
                <w:noProof/>
                <w:webHidden/>
              </w:rPr>
              <w:fldChar w:fldCharType="begin"/>
            </w:r>
            <w:r w:rsidR="005B229B">
              <w:rPr>
                <w:noProof/>
                <w:webHidden/>
              </w:rPr>
              <w:instrText xml:space="preserve"> PAGEREF _Toc202797751 \h </w:instrText>
            </w:r>
            <w:r w:rsidR="005B229B">
              <w:rPr>
                <w:noProof/>
                <w:webHidden/>
              </w:rPr>
            </w:r>
            <w:r w:rsidR="005B229B">
              <w:rPr>
                <w:noProof/>
                <w:webHidden/>
              </w:rPr>
              <w:fldChar w:fldCharType="separate"/>
            </w:r>
            <w:r w:rsidR="005B229B">
              <w:rPr>
                <w:noProof/>
                <w:webHidden/>
              </w:rPr>
              <w:t>36</w:t>
            </w:r>
            <w:r w:rsidR="005B229B">
              <w:rPr>
                <w:noProof/>
                <w:webHidden/>
              </w:rPr>
              <w:fldChar w:fldCharType="end"/>
            </w:r>
          </w:hyperlink>
        </w:p>
        <w:p w14:paraId="640DE193" w14:textId="4161ED3E" w:rsidR="005B229B" w:rsidRDefault="00CD5B2B">
          <w:pPr>
            <w:pStyle w:val="TM2"/>
            <w:tabs>
              <w:tab w:val="left" w:pos="960"/>
            </w:tabs>
            <w:rPr>
              <w:rFonts w:asciiTheme="minorHAnsi" w:eastAsiaTheme="minorEastAsia" w:hAnsiTheme="minorHAnsi" w:cstheme="minorBidi"/>
              <w:smallCaps w:val="0"/>
              <w:noProof/>
              <w:sz w:val="22"/>
              <w:szCs w:val="22"/>
            </w:rPr>
          </w:pPr>
          <w:hyperlink w:anchor="_Toc202797752" w:history="1">
            <w:r w:rsidR="005B229B" w:rsidRPr="006A33D4">
              <w:rPr>
                <w:rStyle w:val="Lienhypertexte"/>
                <w:rFonts w:eastAsiaTheme="minorHAnsi"/>
                <w:noProof/>
                <w:lang w:eastAsia="en-US"/>
              </w:rPr>
              <w:t>4.6.2.</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 Prestation à réaliser</w:t>
            </w:r>
            <w:r w:rsidR="005B229B">
              <w:rPr>
                <w:noProof/>
                <w:webHidden/>
              </w:rPr>
              <w:tab/>
            </w:r>
            <w:r w:rsidR="005B229B">
              <w:rPr>
                <w:noProof/>
                <w:webHidden/>
              </w:rPr>
              <w:fldChar w:fldCharType="begin"/>
            </w:r>
            <w:r w:rsidR="005B229B">
              <w:rPr>
                <w:noProof/>
                <w:webHidden/>
              </w:rPr>
              <w:instrText xml:space="preserve"> PAGEREF _Toc202797752 \h </w:instrText>
            </w:r>
            <w:r w:rsidR="005B229B">
              <w:rPr>
                <w:noProof/>
                <w:webHidden/>
              </w:rPr>
            </w:r>
            <w:r w:rsidR="005B229B">
              <w:rPr>
                <w:noProof/>
                <w:webHidden/>
              </w:rPr>
              <w:fldChar w:fldCharType="separate"/>
            </w:r>
            <w:r w:rsidR="005B229B">
              <w:rPr>
                <w:noProof/>
                <w:webHidden/>
              </w:rPr>
              <w:t>36</w:t>
            </w:r>
            <w:r w:rsidR="005B229B">
              <w:rPr>
                <w:noProof/>
                <w:webHidden/>
              </w:rPr>
              <w:fldChar w:fldCharType="end"/>
            </w:r>
          </w:hyperlink>
        </w:p>
        <w:p w14:paraId="0393B8FF" w14:textId="6798A67F" w:rsidR="005B229B" w:rsidRDefault="00CD5B2B">
          <w:pPr>
            <w:pStyle w:val="TM2"/>
            <w:tabs>
              <w:tab w:val="left" w:pos="1200"/>
            </w:tabs>
            <w:rPr>
              <w:rFonts w:asciiTheme="minorHAnsi" w:eastAsiaTheme="minorEastAsia" w:hAnsiTheme="minorHAnsi" w:cstheme="minorBidi"/>
              <w:smallCaps w:val="0"/>
              <w:noProof/>
              <w:sz w:val="22"/>
              <w:szCs w:val="22"/>
            </w:rPr>
          </w:pPr>
          <w:hyperlink w:anchor="_Toc202797753" w:history="1">
            <w:r w:rsidR="005B229B" w:rsidRPr="006A33D4">
              <w:rPr>
                <w:rStyle w:val="Lienhypertexte"/>
                <w:rFonts w:eastAsiaTheme="minorHAnsi"/>
                <w:noProof/>
                <w:lang w:eastAsia="en-US"/>
              </w:rPr>
              <w:t>4.6.2.1.</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 Les prestations de nettoyage</w:t>
            </w:r>
            <w:r w:rsidR="005B229B">
              <w:rPr>
                <w:noProof/>
                <w:webHidden/>
              </w:rPr>
              <w:tab/>
            </w:r>
            <w:r w:rsidR="005B229B">
              <w:rPr>
                <w:noProof/>
                <w:webHidden/>
              </w:rPr>
              <w:fldChar w:fldCharType="begin"/>
            </w:r>
            <w:r w:rsidR="005B229B">
              <w:rPr>
                <w:noProof/>
                <w:webHidden/>
              </w:rPr>
              <w:instrText xml:space="preserve"> PAGEREF _Toc202797753 \h </w:instrText>
            </w:r>
            <w:r w:rsidR="005B229B">
              <w:rPr>
                <w:noProof/>
                <w:webHidden/>
              </w:rPr>
            </w:r>
            <w:r w:rsidR="005B229B">
              <w:rPr>
                <w:noProof/>
                <w:webHidden/>
              </w:rPr>
              <w:fldChar w:fldCharType="separate"/>
            </w:r>
            <w:r w:rsidR="005B229B">
              <w:rPr>
                <w:noProof/>
                <w:webHidden/>
              </w:rPr>
              <w:t>36</w:t>
            </w:r>
            <w:r w:rsidR="005B229B">
              <w:rPr>
                <w:noProof/>
                <w:webHidden/>
              </w:rPr>
              <w:fldChar w:fldCharType="end"/>
            </w:r>
          </w:hyperlink>
        </w:p>
        <w:p w14:paraId="552CB406" w14:textId="08C02093" w:rsidR="005B229B" w:rsidRDefault="00CD5B2B">
          <w:pPr>
            <w:pStyle w:val="TM2"/>
            <w:tabs>
              <w:tab w:val="left" w:pos="1200"/>
            </w:tabs>
            <w:rPr>
              <w:rFonts w:asciiTheme="minorHAnsi" w:eastAsiaTheme="minorEastAsia" w:hAnsiTheme="minorHAnsi" w:cstheme="minorBidi"/>
              <w:smallCaps w:val="0"/>
              <w:noProof/>
              <w:sz w:val="22"/>
              <w:szCs w:val="22"/>
            </w:rPr>
          </w:pPr>
          <w:hyperlink w:anchor="_Toc202797754" w:history="1">
            <w:r w:rsidR="005B229B" w:rsidRPr="006A33D4">
              <w:rPr>
                <w:rStyle w:val="Lienhypertexte"/>
                <w:rFonts w:eastAsiaTheme="minorHAnsi"/>
                <w:noProof/>
                <w:lang w:eastAsia="en-US"/>
              </w:rPr>
              <w:t>4.6.2.2.</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 Contenu des prestations à exécuter</w:t>
            </w:r>
            <w:r w:rsidR="005B229B">
              <w:rPr>
                <w:noProof/>
                <w:webHidden/>
              </w:rPr>
              <w:tab/>
            </w:r>
            <w:r w:rsidR="005B229B">
              <w:rPr>
                <w:noProof/>
                <w:webHidden/>
              </w:rPr>
              <w:fldChar w:fldCharType="begin"/>
            </w:r>
            <w:r w:rsidR="005B229B">
              <w:rPr>
                <w:noProof/>
                <w:webHidden/>
              </w:rPr>
              <w:instrText xml:space="preserve"> PAGEREF _Toc202797754 \h </w:instrText>
            </w:r>
            <w:r w:rsidR="005B229B">
              <w:rPr>
                <w:noProof/>
                <w:webHidden/>
              </w:rPr>
            </w:r>
            <w:r w:rsidR="005B229B">
              <w:rPr>
                <w:noProof/>
                <w:webHidden/>
              </w:rPr>
              <w:fldChar w:fldCharType="separate"/>
            </w:r>
            <w:r w:rsidR="005B229B">
              <w:rPr>
                <w:noProof/>
                <w:webHidden/>
              </w:rPr>
              <w:t>37</w:t>
            </w:r>
            <w:r w:rsidR="005B229B">
              <w:rPr>
                <w:noProof/>
                <w:webHidden/>
              </w:rPr>
              <w:fldChar w:fldCharType="end"/>
            </w:r>
          </w:hyperlink>
        </w:p>
        <w:p w14:paraId="2F033C86" w14:textId="4C548DBE" w:rsidR="005B229B" w:rsidRDefault="00CD5B2B">
          <w:pPr>
            <w:pStyle w:val="TM2"/>
            <w:tabs>
              <w:tab w:val="left" w:pos="1200"/>
            </w:tabs>
            <w:rPr>
              <w:rFonts w:asciiTheme="minorHAnsi" w:eastAsiaTheme="minorEastAsia" w:hAnsiTheme="minorHAnsi" w:cstheme="minorBidi"/>
              <w:smallCaps w:val="0"/>
              <w:noProof/>
              <w:sz w:val="22"/>
              <w:szCs w:val="22"/>
            </w:rPr>
          </w:pPr>
          <w:hyperlink w:anchor="_Toc202797755" w:history="1">
            <w:r w:rsidR="005B229B" w:rsidRPr="006A33D4">
              <w:rPr>
                <w:rStyle w:val="Lienhypertexte"/>
                <w:rFonts w:eastAsiaTheme="minorHAnsi"/>
                <w:noProof/>
                <w:lang w:eastAsia="en-US"/>
              </w:rPr>
              <w:t>4.6.2.3.</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 Veille des prestations</w:t>
            </w:r>
            <w:r w:rsidR="005B229B">
              <w:rPr>
                <w:noProof/>
                <w:webHidden/>
              </w:rPr>
              <w:tab/>
            </w:r>
            <w:r w:rsidR="005B229B">
              <w:rPr>
                <w:noProof/>
                <w:webHidden/>
              </w:rPr>
              <w:fldChar w:fldCharType="begin"/>
            </w:r>
            <w:r w:rsidR="005B229B">
              <w:rPr>
                <w:noProof/>
                <w:webHidden/>
              </w:rPr>
              <w:instrText xml:space="preserve"> PAGEREF _Toc202797755 \h </w:instrText>
            </w:r>
            <w:r w:rsidR="005B229B">
              <w:rPr>
                <w:noProof/>
                <w:webHidden/>
              </w:rPr>
            </w:r>
            <w:r w:rsidR="005B229B">
              <w:rPr>
                <w:noProof/>
                <w:webHidden/>
              </w:rPr>
              <w:fldChar w:fldCharType="separate"/>
            </w:r>
            <w:r w:rsidR="005B229B">
              <w:rPr>
                <w:noProof/>
                <w:webHidden/>
              </w:rPr>
              <w:t>37</w:t>
            </w:r>
            <w:r w:rsidR="005B229B">
              <w:rPr>
                <w:noProof/>
                <w:webHidden/>
              </w:rPr>
              <w:fldChar w:fldCharType="end"/>
            </w:r>
          </w:hyperlink>
        </w:p>
        <w:p w14:paraId="2A359B33" w14:textId="0A4C03EB" w:rsidR="005B229B" w:rsidRDefault="00CD5B2B">
          <w:pPr>
            <w:pStyle w:val="TM2"/>
            <w:tabs>
              <w:tab w:val="left" w:pos="1200"/>
            </w:tabs>
            <w:rPr>
              <w:rFonts w:asciiTheme="minorHAnsi" w:eastAsiaTheme="minorEastAsia" w:hAnsiTheme="minorHAnsi" w:cstheme="minorBidi"/>
              <w:smallCaps w:val="0"/>
              <w:noProof/>
              <w:sz w:val="22"/>
              <w:szCs w:val="22"/>
            </w:rPr>
          </w:pPr>
          <w:hyperlink w:anchor="_Toc202797756" w:history="1">
            <w:r w:rsidR="005B229B" w:rsidRPr="006A33D4">
              <w:rPr>
                <w:rStyle w:val="Lienhypertexte"/>
                <w:rFonts w:eastAsiaTheme="minorHAnsi"/>
                <w:noProof/>
                <w:lang w:eastAsia="en-US"/>
              </w:rPr>
              <w:t>4.6.2.4.</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 Spécificités de Centre d’Examen de Santé (C.E.S.)</w:t>
            </w:r>
            <w:r w:rsidR="005B229B">
              <w:rPr>
                <w:noProof/>
                <w:webHidden/>
              </w:rPr>
              <w:tab/>
            </w:r>
            <w:r w:rsidR="005B229B">
              <w:rPr>
                <w:noProof/>
                <w:webHidden/>
              </w:rPr>
              <w:fldChar w:fldCharType="begin"/>
            </w:r>
            <w:r w:rsidR="005B229B">
              <w:rPr>
                <w:noProof/>
                <w:webHidden/>
              </w:rPr>
              <w:instrText xml:space="preserve"> PAGEREF _Toc202797756 \h </w:instrText>
            </w:r>
            <w:r w:rsidR="005B229B">
              <w:rPr>
                <w:noProof/>
                <w:webHidden/>
              </w:rPr>
            </w:r>
            <w:r w:rsidR="005B229B">
              <w:rPr>
                <w:noProof/>
                <w:webHidden/>
              </w:rPr>
              <w:fldChar w:fldCharType="separate"/>
            </w:r>
            <w:r w:rsidR="005B229B">
              <w:rPr>
                <w:noProof/>
                <w:webHidden/>
              </w:rPr>
              <w:t>37</w:t>
            </w:r>
            <w:r w:rsidR="005B229B">
              <w:rPr>
                <w:noProof/>
                <w:webHidden/>
              </w:rPr>
              <w:fldChar w:fldCharType="end"/>
            </w:r>
          </w:hyperlink>
        </w:p>
        <w:p w14:paraId="658FC80B" w14:textId="438B51B3" w:rsidR="005B229B" w:rsidRDefault="00CD5B2B">
          <w:pPr>
            <w:pStyle w:val="TM2"/>
            <w:tabs>
              <w:tab w:val="left" w:pos="960"/>
            </w:tabs>
            <w:rPr>
              <w:rFonts w:asciiTheme="minorHAnsi" w:eastAsiaTheme="minorEastAsia" w:hAnsiTheme="minorHAnsi" w:cstheme="minorBidi"/>
              <w:smallCaps w:val="0"/>
              <w:noProof/>
              <w:sz w:val="22"/>
              <w:szCs w:val="22"/>
            </w:rPr>
          </w:pPr>
          <w:hyperlink w:anchor="_Toc202797757" w:history="1">
            <w:r w:rsidR="005B229B" w:rsidRPr="006A33D4">
              <w:rPr>
                <w:rStyle w:val="Lienhypertexte"/>
                <w:rFonts w:eastAsiaTheme="minorHAnsi"/>
                <w:noProof/>
                <w:lang w:eastAsia="en-US"/>
              </w:rPr>
              <w:t>4.7.</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FOURNITURE DES CONSOMMABLES SANITAIRES</w:t>
            </w:r>
            <w:r w:rsidR="005B229B">
              <w:rPr>
                <w:noProof/>
                <w:webHidden/>
              </w:rPr>
              <w:tab/>
            </w:r>
            <w:r w:rsidR="005B229B">
              <w:rPr>
                <w:noProof/>
                <w:webHidden/>
              </w:rPr>
              <w:fldChar w:fldCharType="begin"/>
            </w:r>
            <w:r w:rsidR="005B229B">
              <w:rPr>
                <w:noProof/>
                <w:webHidden/>
              </w:rPr>
              <w:instrText xml:space="preserve"> PAGEREF _Toc202797757 \h </w:instrText>
            </w:r>
            <w:r w:rsidR="005B229B">
              <w:rPr>
                <w:noProof/>
                <w:webHidden/>
              </w:rPr>
            </w:r>
            <w:r w:rsidR="005B229B">
              <w:rPr>
                <w:noProof/>
                <w:webHidden/>
              </w:rPr>
              <w:fldChar w:fldCharType="separate"/>
            </w:r>
            <w:r w:rsidR="005B229B">
              <w:rPr>
                <w:noProof/>
                <w:webHidden/>
              </w:rPr>
              <w:t>38</w:t>
            </w:r>
            <w:r w:rsidR="005B229B">
              <w:rPr>
                <w:noProof/>
                <w:webHidden/>
              </w:rPr>
              <w:fldChar w:fldCharType="end"/>
            </w:r>
          </w:hyperlink>
        </w:p>
        <w:p w14:paraId="57FA4A00" w14:textId="4AA75E37" w:rsidR="005B229B" w:rsidRDefault="00CD5B2B">
          <w:pPr>
            <w:pStyle w:val="TM2"/>
            <w:tabs>
              <w:tab w:val="left" w:pos="960"/>
            </w:tabs>
            <w:rPr>
              <w:rFonts w:asciiTheme="minorHAnsi" w:eastAsiaTheme="minorEastAsia" w:hAnsiTheme="minorHAnsi" w:cstheme="minorBidi"/>
              <w:smallCaps w:val="0"/>
              <w:noProof/>
              <w:sz w:val="22"/>
              <w:szCs w:val="22"/>
            </w:rPr>
          </w:pPr>
          <w:hyperlink w:anchor="_Toc202797758" w:history="1">
            <w:r w:rsidR="005B229B" w:rsidRPr="006A33D4">
              <w:rPr>
                <w:rStyle w:val="Lienhypertexte"/>
                <w:rFonts w:eastAsiaTheme="minorHAnsi"/>
                <w:noProof/>
                <w:lang w:eastAsia="en-US"/>
              </w:rPr>
              <w:t>4.7.1.</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Fourniture et mise en place des consommables</w:t>
            </w:r>
            <w:r w:rsidR="005B229B">
              <w:rPr>
                <w:noProof/>
                <w:webHidden/>
              </w:rPr>
              <w:tab/>
            </w:r>
            <w:r w:rsidR="005B229B">
              <w:rPr>
                <w:noProof/>
                <w:webHidden/>
              </w:rPr>
              <w:fldChar w:fldCharType="begin"/>
            </w:r>
            <w:r w:rsidR="005B229B">
              <w:rPr>
                <w:noProof/>
                <w:webHidden/>
              </w:rPr>
              <w:instrText xml:space="preserve"> PAGEREF _Toc202797758 \h </w:instrText>
            </w:r>
            <w:r w:rsidR="005B229B">
              <w:rPr>
                <w:noProof/>
                <w:webHidden/>
              </w:rPr>
            </w:r>
            <w:r w:rsidR="005B229B">
              <w:rPr>
                <w:noProof/>
                <w:webHidden/>
              </w:rPr>
              <w:fldChar w:fldCharType="separate"/>
            </w:r>
            <w:r w:rsidR="005B229B">
              <w:rPr>
                <w:noProof/>
                <w:webHidden/>
              </w:rPr>
              <w:t>38</w:t>
            </w:r>
            <w:r w:rsidR="005B229B">
              <w:rPr>
                <w:noProof/>
                <w:webHidden/>
              </w:rPr>
              <w:fldChar w:fldCharType="end"/>
            </w:r>
          </w:hyperlink>
        </w:p>
        <w:p w14:paraId="37F5D371" w14:textId="1E59B70F" w:rsidR="005B229B" w:rsidRDefault="00CD5B2B">
          <w:pPr>
            <w:pStyle w:val="TM2"/>
            <w:tabs>
              <w:tab w:val="left" w:pos="960"/>
            </w:tabs>
            <w:rPr>
              <w:rFonts w:asciiTheme="minorHAnsi" w:eastAsiaTheme="minorEastAsia" w:hAnsiTheme="minorHAnsi" w:cstheme="minorBidi"/>
              <w:smallCaps w:val="0"/>
              <w:noProof/>
              <w:sz w:val="22"/>
              <w:szCs w:val="22"/>
            </w:rPr>
          </w:pPr>
          <w:hyperlink w:anchor="_Toc202797759" w:history="1">
            <w:r w:rsidR="005B229B" w:rsidRPr="006A33D4">
              <w:rPr>
                <w:rStyle w:val="Lienhypertexte"/>
                <w:rFonts w:eastAsiaTheme="minorHAnsi"/>
                <w:noProof/>
                <w:lang w:eastAsia="en-US"/>
              </w:rPr>
              <w:t>4.7.2.</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Approvisionnement – rupture de stock</w:t>
            </w:r>
            <w:r w:rsidR="005B229B">
              <w:rPr>
                <w:noProof/>
                <w:webHidden/>
              </w:rPr>
              <w:tab/>
            </w:r>
            <w:r w:rsidR="005B229B">
              <w:rPr>
                <w:noProof/>
                <w:webHidden/>
              </w:rPr>
              <w:fldChar w:fldCharType="begin"/>
            </w:r>
            <w:r w:rsidR="005B229B">
              <w:rPr>
                <w:noProof/>
                <w:webHidden/>
              </w:rPr>
              <w:instrText xml:space="preserve"> PAGEREF _Toc202797759 \h </w:instrText>
            </w:r>
            <w:r w:rsidR="005B229B">
              <w:rPr>
                <w:noProof/>
                <w:webHidden/>
              </w:rPr>
            </w:r>
            <w:r w:rsidR="005B229B">
              <w:rPr>
                <w:noProof/>
                <w:webHidden/>
              </w:rPr>
              <w:fldChar w:fldCharType="separate"/>
            </w:r>
            <w:r w:rsidR="005B229B">
              <w:rPr>
                <w:noProof/>
                <w:webHidden/>
              </w:rPr>
              <w:t>39</w:t>
            </w:r>
            <w:r w:rsidR="005B229B">
              <w:rPr>
                <w:noProof/>
                <w:webHidden/>
              </w:rPr>
              <w:fldChar w:fldCharType="end"/>
            </w:r>
          </w:hyperlink>
        </w:p>
        <w:p w14:paraId="6CBD700A" w14:textId="470228DB" w:rsidR="005B229B" w:rsidRDefault="00CD5B2B">
          <w:pPr>
            <w:pStyle w:val="TM2"/>
            <w:tabs>
              <w:tab w:val="left" w:pos="960"/>
            </w:tabs>
            <w:rPr>
              <w:rFonts w:asciiTheme="minorHAnsi" w:eastAsiaTheme="minorEastAsia" w:hAnsiTheme="minorHAnsi" w:cstheme="minorBidi"/>
              <w:smallCaps w:val="0"/>
              <w:noProof/>
              <w:sz w:val="22"/>
              <w:szCs w:val="22"/>
            </w:rPr>
          </w:pPr>
          <w:hyperlink w:anchor="_Toc202797760" w:history="1">
            <w:r w:rsidR="005B229B" w:rsidRPr="006A33D4">
              <w:rPr>
                <w:rStyle w:val="Lienhypertexte"/>
                <w:rFonts w:eastAsiaTheme="minorHAnsi"/>
                <w:noProof/>
                <w:lang w:eastAsia="en-US"/>
              </w:rPr>
              <w:t>4.7.3.</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Fourniture et mise en place des distributeurs et matériels dans les sanitaires</w:t>
            </w:r>
            <w:r w:rsidR="005B229B">
              <w:rPr>
                <w:noProof/>
                <w:webHidden/>
              </w:rPr>
              <w:tab/>
            </w:r>
            <w:r w:rsidR="005B229B">
              <w:rPr>
                <w:noProof/>
                <w:webHidden/>
              </w:rPr>
              <w:fldChar w:fldCharType="begin"/>
            </w:r>
            <w:r w:rsidR="005B229B">
              <w:rPr>
                <w:noProof/>
                <w:webHidden/>
              </w:rPr>
              <w:instrText xml:space="preserve"> PAGEREF _Toc202797760 \h </w:instrText>
            </w:r>
            <w:r w:rsidR="005B229B">
              <w:rPr>
                <w:noProof/>
                <w:webHidden/>
              </w:rPr>
            </w:r>
            <w:r w:rsidR="005B229B">
              <w:rPr>
                <w:noProof/>
                <w:webHidden/>
              </w:rPr>
              <w:fldChar w:fldCharType="separate"/>
            </w:r>
            <w:r w:rsidR="005B229B">
              <w:rPr>
                <w:noProof/>
                <w:webHidden/>
              </w:rPr>
              <w:t>39</w:t>
            </w:r>
            <w:r w:rsidR="005B229B">
              <w:rPr>
                <w:noProof/>
                <w:webHidden/>
              </w:rPr>
              <w:fldChar w:fldCharType="end"/>
            </w:r>
          </w:hyperlink>
        </w:p>
        <w:p w14:paraId="3A800F3E" w14:textId="2A4EED91" w:rsidR="005B229B" w:rsidRDefault="00CD5B2B">
          <w:pPr>
            <w:pStyle w:val="TM2"/>
            <w:tabs>
              <w:tab w:val="left" w:pos="960"/>
            </w:tabs>
            <w:rPr>
              <w:rFonts w:asciiTheme="minorHAnsi" w:eastAsiaTheme="minorEastAsia" w:hAnsiTheme="minorHAnsi" w:cstheme="minorBidi"/>
              <w:smallCaps w:val="0"/>
              <w:noProof/>
              <w:sz w:val="22"/>
              <w:szCs w:val="22"/>
            </w:rPr>
          </w:pPr>
          <w:hyperlink w:anchor="_Toc202797761" w:history="1">
            <w:r w:rsidR="005B229B" w:rsidRPr="006A33D4">
              <w:rPr>
                <w:rStyle w:val="Lienhypertexte"/>
                <w:rFonts w:eastAsiaTheme="minorHAnsi"/>
                <w:noProof/>
                <w:lang w:eastAsia="en-US"/>
              </w:rPr>
              <w:t>4.8.</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LE TRAITEMENT DES DECHETS – TRI SELECTIFS</w:t>
            </w:r>
            <w:r w:rsidR="005B229B">
              <w:rPr>
                <w:noProof/>
                <w:webHidden/>
              </w:rPr>
              <w:tab/>
            </w:r>
            <w:r w:rsidR="005B229B">
              <w:rPr>
                <w:noProof/>
                <w:webHidden/>
              </w:rPr>
              <w:fldChar w:fldCharType="begin"/>
            </w:r>
            <w:r w:rsidR="005B229B">
              <w:rPr>
                <w:noProof/>
                <w:webHidden/>
              </w:rPr>
              <w:instrText xml:space="preserve"> PAGEREF _Toc202797761 \h </w:instrText>
            </w:r>
            <w:r w:rsidR="005B229B">
              <w:rPr>
                <w:noProof/>
                <w:webHidden/>
              </w:rPr>
            </w:r>
            <w:r w:rsidR="005B229B">
              <w:rPr>
                <w:noProof/>
                <w:webHidden/>
              </w:rPr>
              <w:fldChar w:fldCharType="separate"/>
            </w:r>
            <w:r w:rsidR="005B229B">
              <w:rPr>
                <w:noProof/>
                <w:webHidden/>
              </w:rPr>
              <w:t>40</w:t>
            </w:r>
            <w:r w:rsidR="005B229B">
              <w:rPr>
                <w:noProof/>
                <w:webHidden/>
              </w:rPr>
              <w:fldChar w:fldCharType="end"/>
            </w:r>
          </w:hyperlink>
        </w:p>
        <w:p w14:paraId="5DD58EAB" w14:textId="3E224C4C" w:rsidR="005B229B" w:rsidRDefault="00CD5B2B">
          <w:pPr>
            <w:pStyle w:val="TM2"/>
            <w:tabs>
              <w:tab w:val="left" w:pos="960"/>
            </w:tabs>
            <w:rPr>
              <w:rFonts w:asciiTheme="minorHAnsi" w:eastAsiaTheme="minorEastAsia" w:hAnsiTheme="minorHAnsi" w:cstheme="minorBidi"/>
              <w:smallCaps w:val="0"/>
              <w:noProof/>
              <w:sz w:val="22"/>
              <w:szCs w:val="22"/>
            </w:rPr>
          </w:pPr>
          <w:hyperlink w:anchor="_Toc202797762" w:history="1">
            <w:r w:rsidR="005B229B" w:rsidRPr="006A33D4">
              <w:rPr>
                <w:rStyle w:val="Lienhypertexte"/>
                <w:rFonts w:eastAsiaTheme="minorHAnsi"/>
                <w:noProof/>
                <w:lang w:eastAsia="en-US"/>
              </w:rPr>
              <w:t>4.8.1.</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Le tri au siège</w:t>
            </w:r>
            <w:r w:rsidR="005B229B">
              <w:rPr>
                <w:noProof/>
                <w:webHidden/>
              </w:rPr>
              <w:tab/>
            </w:r>
            <w:r w:rsidR="005B229B">
              <w:rPr>
                <w:noProof/>
                <w:webHidden/>
              </w:rPr>
              <w:fldChar w:fldCharType="begin"/>
            </w:r>
            <w:r w:rsidR="005B229B">
              <w:rPr>
                <w:noProof/>
                <w:webHidden/>
              </w:rPr>
              <w:instrText xml:space="preserve"> PAGEREF _Toc202797762 \h </w:instrText>
            </w:r>
            <w:r w:rsidR="005B229B">
              <w:rPr>
                <w:noProof/>
                <w:webHidden/>
              </w:rPr>
            </w:r>
            <w:r w:rsidR="005B229B">
              <w:rPr>
                <w:noProof/>
                <w:webHidden/>
              </w:rPr>
              <w:fldChar w:fldCharType="separate"/>
            </w:r>
            <w:r w:rsidR="005B229B">
              <w:rPr>
                <w:noProof/>
                <w:webHidden/>
              </w:rPr>
              <w:t>40</w:t>
            </w:r>
            <w:r w:rsidR="005B229B">
              <w:rPr>
                <w:noProof/>
                <w:webHidden/>
              </w:rPr>
              <w:fldChar w:fldCharType="end"/>
            </w:r>
          </w:hyperlink>
        </w:p>
        <w:p w14:paraId="64CF2B75" w14:textId="262C3F7A" w:rsidR="005B229B" w:rsidRDefault="00CD5B2B">
          <w:pPr>
            <w:pStyle w:val="TM2"/>
            <w:tabs>
              <w:tab w:val="left" w:pos="960"/>
            </w:tabs>
            <w:rPr>
              <w:rFonts w:asciiTheme="minorHAnsi" w:eastAsiaTheme="minorEastAsia" w:hAnsiTheme="minorHAnsi" w:cstheme="minorBidi"/>
              <w:smallCaps w:val="0"/>
              <w:noProof/>
              <w:sz w:val="22"/>
              <w:szCs w:val="22"/>
            </w:rPr>
          </w:pPr>
          <w:hyperlink w:anchor="_Toc202797763" w:history="1">
            <w:r w:rsidR="005B229B" w:rsidRPr="006A33D4">
              <w:rPr>
                <w:rStyle w:val="Lienhypertexte"/>
                <w:rFonts w:eastAsiaTheme="minorHAnsi"/>
                <w:noProof/>
                <w:lang w:eastAsia="en-US"/>
              </w:rPr>
              <w:t>4.8.2.</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Le tri dans les autres sites</w:t>
            </w:r>
            <w:r w:rsidR="005B229B">
              <w:rPr>
                <w:noProof/>
                <w:webHidden/>
              </w:rPr>
              <w:tab/>
            </w:r>
            <w:r w:rsidR="005B229B">
              <w:rPr>
                <w:noProof/>
                <w:webHidden/>
              </w:rPr>
              <w:fldChar w:fldCharType="begin"/>
            </w:r>
            <w:r w:rsidR="005B229B">
              <w:rPr>
                <w:noProof/>
                <w:webHidden/>
              </w:rPr>
              <w:instrText xml:space="preserve"> PAGEREF _Toc202797763 \h </w:instrText>
            </w:r>
            <w:r w:rsidR="005B229B">
              <w:rPr>
                <w:noProof/>
                <w:webHidden/>
              </w:rPr>
            </w:r>
            <w:r w:rsidR="005B229B">
              <w:rPr>
                <w:noProof/>
                <w:webHidden/>
              </w:rPr>
              <w:fldChar w:fldCharType="separate"/>
            </w:r>
            <w:r w:rsidR="005B229B">
              <w:rPr>
                <w:noProof/>
                <w:webHidden/>
              </w:rPr>
              <w:t>40</w:t>
            </w:r>
            <w:r w:rsidR="005B229B">
              <w:rPr>
                <w:noProof/>
                <w:webHidden/>
              </w:rPr>
              <w:fldChar w:fldCharType="end"/>
            </w:r>
          </w:hyperlink>
        </w:p>
        <w:p w14:paraId="7AC31293" w14:textId="25627C57" w:rsidR="005B229B" w:rsidRDefault="00CD5B2B">
          <w:pPr>
            <w:pStyle w:val="TM2"/>
            <w:tabs>
              <w:tab w:val="left" w:pos="960"/>
            </w:tabs>
            <w:rPr>
              <w:rFonts w:asciiTheme="minorHAnsi" w:eastAsiaTheme="minorEastAsia" w:hAnsiTheme="minorHAnsi" w:cstheme="minorBidi"/>
              <w:smallCaps w:val="0"/>
              <w:noProof/>
              <w:sz w:val="22"/>
              <w:szCs w:val="22"/>
            </w:rPr>
          </w:pPr>
          <w:hyperlink w:anchor="_Toc202797764" w:history="1">
            <w:r w:rsidR="005B229B" w:rsidRPr="006A33D4">
              <w:rPr>
                <w:rStyle w:val="Lienhypertexte"/>
                <w:rFonts w:eastAsiaTheme="minorHAnsi"/>
                <w:noProof/>
                <w:lang w:eastAsia="en-US"/>
              </w:rPr>
              <w:t>4.8.3.</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Les déchets divers et ordures ménagères</w:t>
            </w:r>
            <w:r w:rsidR="005B229B">
              <w:rPr>
                <w:noProof/>
                <w:webHidden/>
              </w:rPr>
              <w:tab/>
            </w:r>
            <w:r w:rsidR="005B229B">
              <w:rPr>
                <w:noProof/>
                <w:webHidden/>
              </w:rPr>
              <w:fldChar w:fldCharType="begin"/>
            </w:r>
            <w:r w:rsidR="005B229B">
              <w:rPr>
                <w:noProof/>
                <w:webHidden/>
              </w:rPr>
              <w:instrText xml:space="preserve"> PAGEREF _Toc202797764 \h </w:instrText>
            </w:r>
            <w:r w:rsidR="005B229B">
              <w:rPr>
                <w:noProof/>
                <w:webHidden/>
              </w:rPr>
            </w:r>
            <w:r w:rsidR="005B229B">
              <w:rPr>
                <w:noProof/>
                <w:webHidden/>
              </w:rPr>
              <w:fldChar w:fldCharType="separate"/>
            </w:r>
            <w:r w:rsidR="005B229B">
              <w:rPr>
                <w:noProof/>
                <w:webHidden/>
              </w:rPr>
              <w:t>40</w:t>
            </w:r>
            <w:r w:rsidR="005B229B">
              <w:rPr>
                <w:noProof/>
                <w:webHidden/>
              </w:rPr>
              <w:fldChar w:fldCharType="end"/>
            </w:r>
          </w:hyperlink>
        </w:p>
        <w:p w14:paraId="28AC80E6" w14:textId="7ED98E9C" w:rsidR="005B229B" w:rsidRDefault="00CD5B2B">
          <w:pPr>
            <w:pStyle w:val="TM2"/>
            <w:tabs>
              <w:tab w:val="left" w:pos="960"/>
            </w:tabs>
            <w:rPr>
              <w:rFonts w:asciiTheme="minorHAnsi" w:eastAsiaTheme="minorEastAsia" w:hAnsiTheme="minorHAnsi" w:cstheme="minorBidi"/>
              <w:smallCaps w:val="0"/>
              <w:noProof/>
              <w:sz w:val="22"/>
              <w:szCs w:val="22"/>
            </w:rPr>
          </w:pPr>
          <w:hyperlink w:anchor="_Toc202797765" w:history="1">
            <w:r w:rsidR="005B229B" w:rsidRPr="006A33D4">
              <w:rPr>
                <w:rStyle w:val="Lienhypertexte"/>
                <w:rFonts w:eastAsiaTheme="minorHAnsi"/>
                <w:noProof/>
                <w:lang w:eastAsia="en-US"/>
              </w:rPr>
              <w:t>4.8.4.</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Sorties et ramassage des containers</w:t>
            </w:r>
            <w:r w:rsidR="005B229B">
              <w:rPr>
                <w:noProof/>
                <w:webHidden/>
              </w:rPr>
              <w:tab/>
            </w:r>
            <w:r w:rsidR="005B229B">
              <w:rPr>
                <w:noProof/>
                <w:webHidden/>
              </w:rPr>
              <w:fldChar w:fldCharType="begin"/>
            </w:r>
            <w:r w:rsidR="005B229B">
              <w:rPr>
                <w:noProof/>
                <w:webHidden/>
              </w:rPr>
              <w:instrText xml:space="preserve"> PAGEREF _Toc202797765 \h </w:instrText>
            </w:r>
            <w:r w:rsidR="005B229B">
              <w:rPr>
                <w:noProof/>
                <w:webHidden/>
              </w:rPr>
            </w:r>
            <w:r w:rsidR="005B229B">
              <w:rPr>
                <w:noProof/>
                <w:webHidden/>
              </w:rPr>
              <w:fldChar w:fldCharType="separate"/>
            </w:r>
            <w:r w:rsidR="005B229B">
              <w:rPr>
                <w:noProof/>
                <w:webHidden/>
              </w:rPr>
              <w:t>40</w:t>
            </w:r>
            <w:r w:rsidR="005B229B">
              <w:rPr>
                <w:noProof/>
                <w:webHidden/>
              </w:rPr>
              <w:fldChar w:fldCharType="end"/>
            </w:r>
          </w:hyperlink>
        </w:p>
        <w:p w14:paraId="7CD9B5D1" w14:textId="74EED612" w:rsidR="005B229B" w:rsidRDefault="00CD5B2B">
          <w:pPr>
            <w:pStyle w:val="TM2"/>
            <w:tabs>
              <w:tab w:val="left" w:pos="960"/>
            </w:tabs>
            <w:rPr>
              <w:rFonts w:asciiTheme="minorHAnsi" w:eastAsiaTheme="minorEastAsia" w:hAnsiTheme="minorHAnsi" w:cstheme="minorBidi"/>
              <w:smallCaps w:val="0"/>
              <w:noProof/>
              <w:sz w:val="22"/>
              <w:szCs w:val="22"/>
            </w:rPr>
          </w:pPr>
          <w:hyperlink w:anchor="_Toc202797766" w:history="1">
            <w:r w:rsidR="005B229B" w:rsidRPr="006A33D4">
              <w:rPr>
                <w:rStyle w:val="Lienhypertexte"/>
                <w:rFonts w:eastAsiaTheme="minorHAnsi"/>
                <w:noProof/>
                <w:lang w:eastAsia="en-US"/>
              </w:rPr>
              <w:t>4.9.</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CONTROLE DES PRESTATIONS</w:t>
            </w:r>
            <w:r w:rsidR="005B229B">
              <w:rPr>
                <w:noProof/>
                <w:webHidden/>
              </w:rPr>
              <w:tab/>
            </w:r>
            <w:r w:rsidR="005B229B">
              <w:rPr>
                <w:noProof/>
                <w:webHidden/>
              </w:rPr>
              <w:fldChar w:fldCharType="begin"/>
            </w:r>
            <w:r w:rsidR="005B229B">
              <w:rPr>
                <w:noProof/>
                <w:webHidden/>
              </w:rPr>
              <w:instrText xml:space="preserve"> PAGEREF _Toc202797766 \h </w:instrText>
            </w:r>
            <w:r w:rsidR="005B229B">
              <w:rPr>
                <w:noProof/>
                <w:webHidden/>
              </w:rPr>
            </w:r>
            <w:r w:rsidR="005B229B">
              <w:rPr>
                <w:noProof/>
                <w:webHidden/>
              </w:rPr>
              <w:fldChar w:fldCharType="separate"/>
            </w:r>
            <w:r w:rsidR="005B229B">
              <w:rPr>
                <w:noProof/>
                <w:webHidden/>
              </w:rPr>
              <w:t>41</w:t>
            </w:r>
            <w:r w:rsidR="005B229B">
              <w:rPr>
                <w:noProof/>
                <w:webHidden/>
              </w:rPr>
              <w:fldChar w:fldCharType="end"/>
            </w:r>
          </w:hyperlink>
        </w:p>
        <w:p w14:paraId="472110F4" w14:textId="58BE4EE4" w:rsidR="005B229B" w:rsidRDefault="00CD5B2B">
          <w:pPr>
            <w:pStyle w:val="TM2"/>
            <w:tabs>
              <w:tab w:val="left" w:pos="960"/>
            </w:tabs>
            <w:rPr>
              <w:rFonts w:asciiTheme="minorHAnsi" w:eastAsiaTheme="minorEastAsia" w:hAnsiTheme="minorHAnsi" w:cstheme="minorBidi"/>
              <w:smallCaps w:val="0"/>
              <w:noProof/>
              <w:sz w:val="22"/>
              <w:szCs w:val="22"/>
            </w:rPr>
          </w:pPr>
          <w:hyperlink w:anchor="_Toc202797767" w:history="1">
            <w:r w:rsidR="005B229B" w:rsidRPr="006A33D4">
              <w:rPr>
                <w:rStyle w:val="Lienhypertexte"/>
                <w:rFonts w:eastAsiaTheme="minorHAnsi"/>
                <w:noProof/>
                <w:lang w:eastAsia="en-US"/>
              </w:rPr>
              <w:t>4.9.1.</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Le seuil d’acceptabilité</w:t>
            </w:r>
            <w:r w:rsidR="005B229B">
              <w:rPr>
                <w:noProof/>
                <w:webHidden/>
              </w:rPr>
              <w:tab/>
            </w:r>
            <w:r w:rsidR="005B229B">
              <w:rPr>
                <w:noProof/>
                <w:webHidden/>
              </w:rPr>
              <w:fldChar w:fldCharType="begin"/>
            </w:r>
            <w:r w:rsidR="005B229B">
              <w:rPr>
                <w:noProof/>
                <w:webHidden/>
              </w:rPr>
              <w:instrText xml:space="preserve"> PAGEREF _Toc202797767 \h </w:instrText>
            </w:r>
            <w:r w:rsidR="005B229B">
              <w:rPr>
                <w:noProof/>
                <w:webHidden/>
              </w:rPr>
            </w:r>
            <w:r w:rsidR="005B229B">
              <w:rPr>
                <w:noProof/>
                <w:webHidden/>
              </w:rPr>
              <w:fldChar w:fldCharType="separate"/>
            </w:r>
            <w:r w:rsidR="005B229B">
              <w:rPr>
                <w:noProof/>
                <w:webHidden/>
              </w:rPr>
              <w:t>41</w:t>
            </w:r>
            <w:r w:rsidR="005B229B">
              <w:rPr>
                <w:noProof/>
                <w:webHidden/>
              </w:rPr>
              <w:fldChar w:fldCharType="end"/>
            </w:r>
          </w:hyperlink>
        </w:p>
        <w:p w14:paraId="5A944E8F" w14:textId="24708F7A" w:rsidR="005B229B" w:rsidRDefault="00CD5B2B">
          <w:pPr>
            <w:pStyle w:val="TM2"/>
            <w:tabs>
              <w:tab w:val="left" w:pos="960"/>
            </w:tabs>
            <w:rPr>
              <w:rFonts w:asciiTheme="minorHAnsi" w:eastAsiaTheme="minorEastAsia" w:hAnsiTheme="minorHAnsi" w:cstheme="minorBidi"/>
              <w:smallCaps w:val="0"/>
              <w:noProof/>
              <w:sz w:val="22"/>
              <w:szCs w:val="22"/>
            </w:rPr>
          </w:pPr>
          <w:hyperlink w:anchor="_Toc202797768" w:history="1">
            <w:r w:rsidR="005B229B" w:rsidRPr="006A33D4">
              <w:rPr>
                <w:rStyle w:val="Lienhypertexte"/>
                <w:rFonts w:eastAsiaTheme="minorHAnsi"/>
                <w:noProof/>
                <w:lang w:eastAsia="en-US"/>
              </w:rPr>
              <w:t>4.9.2.</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Les contrôles qualité</w:t>
            </w:r>
            <w:r w:rsidR="005B229B">
              <w:rPr>
                <w:noProof/>
                <w:webHidden/>
              </w:rPr>
              <w:tab/>
            </w:r>
            <w:r w:rsidR="005B229B">
              <w:rPr>
                <w:noProof/>
                <w:webHidden/>
              </w:rPr>
              <w:fldChar w:fldCharType="begin"/>
            </w:r>
            <w:r w:rsidR="005B229B">
              <w:rPr>
                <w:noProof/>
                <w:webHidden/>
              </w:rPr>
              <w:instrText xml:space="preserve"> PAGEREF _Toc202797768 \h </w:instrText>
            </w:r>
            <w:r w:rsidR="005B229B">
              <w:rPr>
                <w:noProof/>
                <w:webHidden/>
              </w:rPr>
            </w:r>
            <w:r w:rsidR="005B229B">
              <w:rPr>
                <w:noProof/>
                <w:webHidden/>
              </w:rPr>
              <w:fldChar w:fldCharType="separate"/>
            </w:r>
            <w:r w:rsidR="005B229B">
              <w:rPr>
                <w:noProof/>
                <w:webHidden/>
              </w:rPr>
              <w:t>41</w:t>
            </w:r>
            <w:r w:rsidR="005B229B">
              <w:rPr>
                <w:noProof/>
                <w:webHidden/>
              </w:rPr>
              <w:fldChar w:fldCharType="end"/>
            </w:r>
          </w:hyperlink>
        </w:p>
        <w:p w14:paraId="0696AFB3" w14:textId="630175AA" w:rsidR="005B229B" w:rsidRDefault="00CD5B2B">
          <w:pPr>
            <w:pStyle w:val="TM2"/>
            <w:tabs>
              <w:tab w:val="left" w:pos="960"/>
            </w:tabs>
            <w:rPr>
              <w:rFonts w:asciiTheme="minorHAnsi" w:eastAsiaTheme="minorEastAsia" w:hAnsiTheme="minorHAnsi" w:cstheme="minorBidi"/>
              <w:smallCaps w:val="0"/>
              <w:noProof/>
              <w:sz w:val="22"/>
              <w:szCs w:val="22"/>
            </w:rPr>
          </w:pPr>
          <w:hyperlink w:anchor="_Toc202797769" w:history="1">
            <w:r w:rsidR="005B229B" w:rsidRPr="006A33D4">
              <w:rPr>
                <w:rStyle w:val="Lienhypertexte"/>
                <w:rFonts w:eastAsiaTheme="minorHAnsi"/>
                <w:noProof/>
                <w:lang w:eastAsia="en-US"/>
              </w:rPr>
              <w:t>4.9.3.</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Les contrôles internes</w:t>
            </w:r>
            <w:r w:rsidR="005B229B">
              <w:rPr>
                <w:noProof/>
                <w:webHidden/>
              </w:rPr>
              <w:tab/>
            </w:r>
            <w:r w:rsidR="005B229B">
              <w:rPr>
                <w:noProof/>
                <w:webHidden/>
              </w:rPr>
              <w:fldChar w:fldCharType="begin"/>
            </w:r>
            <w:r w:rsidR="005B229B">
              <w:rPr>
                <w:noProof/>
                <w:webHidden/>
              </w:rPr>
              <w:instrText xml:space="preserve"> PAGEREF _Toc202797769 \h </w:instrText>
            </w:r>
            <w:r w:rsidR="005B229B">
              <w:rPr>
                <w:noProof/>
                <w:webHidden/>
              </w:rPr>
            </w:r>
            <w:r w:rsidR="005B229B">
              <w:rPr>
                <w:noProof/>
                <w:webHidden/>
              </w:rPr>
              <w:fldChar w:fldCharType="separate"/>
            </w:r>
            <w:r w:rsidR="005B229B">
              <w:rPr>
                <w:noProof/>
                <w:webHidden/>
              </w:rPr>
              <w:t>41</w:t>
            </w:r>
            <w:r w:rsidR="005B229B">
              <w:rPr>
                <w:noProof/>
                <w:webHidden/>
              </w:rPr>
              <w:fldChar w:fldCharType="end"/>
            </w:r>
          </w:hyperlink>
        </w:p>
        <w:p w14:paraId="5DDF2125" w14:textId="3BCEB068" w:rsidR="005B229B" w:rsidRDefault="00CD5B2B">
          <w:pPr>
            <w:pStyle w:val="TM2"/>
            <w:tabs>
              <w:tab w:val="left" w:pos="960"/>
            </w:tabs>
            <w:rPr>
              <w:rFonts w:asciiTheme="minorHAnsi" w:eastAsiaTheme="minorEastAsia" w:hAnsiTheme="minorHAnsi" w:cstheme="minorBidi"/>
              <w:smallCaps w:val="0"/>
              <w:noProof/>
              <w:sz w:val="22"/>
              <w:szCs w:val="22"/>
            </w:rPr>
          </w:pPr>
          <w:hyperlink w:anchor="_Toc202797770" w:history="1">
            <w:r w:rsidR="005B229B" w:rsidRPr="006A33D4">
              <w:rPr>
                <w:rStyle w:val="Lienhypertexte"/>
                <w:rFonts w:eastAsiaTheme="minorHAnsi"/>
                <w:noProof/>
                <w:lang w:eastAsia="en-US"/>
              </w:rPr>
              <w:t>4.9.4.</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Les contrôles contradictoires</w:t>
            </w:r>
            <w:r w:rsidR="005B229B">
              <w:rPr>
                <w:noProof/>
                <w:webHidden/>
              </w:rPr>
              <w:tab/>
            </w:r>
            <w:r w:rsidR="005B229B">
              <w:rPr>
                <w:noProof/>
                <w:webHidden/>
              </w:rPr>
              <w:fldChar w:fldCharType="begin"/>
            </w:r>
            <w:r w:rsidR="005B229B">
              <w:rPr>
                <w:noProof/>
                <w:webHidden/>
              </w:rPr>
              <w:instrText xml:space="preserve"> PAGEREF _Toc202797770 \h </w:instrText>
            </w:r>
            <w:r w:rsidR="005B229B">
              <w:rPr>
                <w:noProof/>
                <w:webHidden/>
              </w:rPr>
            </w:r>
            <w:r w:rsidR="005B229B">
              <w:rPr>
                <w:noProof/>
                <w:webHidden/>
              </w:rPr>
              <w:fldChar w:fldCharType="separate"/>
            </w:r>
            <w:r w:rsidR="005B229B">
              <w:rPr>
                <w:noProof/>
                <w:webHidden/>
              </w:rPr>
              <w:t>41</w:t>
            </w:r>
            <w:r w:rsidR="005B229B">
              <w:rPr>
                <w:noProof/>
                <w:webHidden/>
              </w:rPr>
              <w:fldChar w:fldCharType="end"/>
            </w:r>
          </w:hyperlink>
        </w:p>
        <w:p w14:paraId="54076E58" w14:textId="02D8FDB7" w:rsidR="005B229B" w:rsidRDefault="00CD5B2B">
          <w:pPr>
            <w:pStyle w:val="TM2"/>
            <w:tabs>
              <w:tab w:val="left" w:pos="960"/>
            </w:tabs>
            <w:rPr>
              <w:rFonts w:asciiTheme="minorHAnsi" w:eastAsiaTheme="minorEastAsia" w:hAnsiTheme="minorHAnsi" w:cstheme="minorBidi"/>
              <w:smallCaps w:val="0"/>
              <w:noProof/>
              <w:sz w:val="22"/>
              <w:szCs w:val="22"/>
            </w:rPr>
          </w:pPr>
          <w:hyperlink w:anchor="_Toc202797771" w:history="1">
            <w:r w:rsidR="005B229B" w:rsidRPr="006A33D4">
              <w:rPr>
                <w:rStyle w:val="Lienhypertexte"/>
                <w:rFonts w:eastAsiaTheme="minorHAnsi"/>
                <w:noProof/>
                <w:lang w:eastAsia="en-US"/>
              </w:rPr>
              <w:t>4.9.5.</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La fiche de contrôle qualité</w:t>
            </w:r>
            <w:r w:rsidR="005B229B">
              <w:rPr>
                <w:noProof/>
                <w:webHidden/>
              </w:rPr>
              <w:tab/>
            </w:r>
            <w:r w:rsidR="005B229B">
              <w:rPr>
                <w:noProof/>
                <w:webHidden/>
              </w:rPr>
              <w:fldChar w:fldCharType="begin"/>
            </w:r>
            <w:r w:rsidR="005B229B">
              <w:rPr>
                <w:noProof/>
                <w:webHidden/>
              </w:rPr>
              <w:instrText xml:space="preserve"> PAGEREF _Toc202797771 \h </w:instrText>
            </w:r>
            <w:r w:rsidR="005B229B">
              <w:rPr>
                <w:noProof/>
                <w:webHidden/>
              </w:rPr>
            </w:r>
            <w:r w:rsidR="005B229B">
              <w:rPr>
                <w:noProof/>
                <w:webHidden/>
              </w:rPr>
              <w:fldChar w:fldCharType="separate"/>
            </w:r>
            <w:r w:rsidR="005B229B">
              <w:rPr>
                <w:noProof/>
                <w:webHidden/>
              </w:rPr>
              <w:t>42</w:t>
            </w:r>
            <w:r w:rsidR="005B229B">
              <w:rPr>
                <w:noProof/>
                <w:webHidden/>
              </w:rPr>
              <w:fldChar w:fldCharType="end"/>
            </w:r>
          </w:hyperlink>
        </w:p>
        <w:p w14:paraId="3C210102" w14:textId="2BF15E05" w:rsidR="005B229B" w:rsidRDefault="00CD5B2B">
          <w:pPr>
            <w:pStyle w:val="TM2"/>
            <w:tabs>
              <w:tab w:val="left" w:pos="960"/>
            </w:tabs>
            <w:rPr>
              <w:rFonts w:asciiTheme="minorHAnsi" w:eastAsiaTheme="minorEastAsia" w:hAnsiTheme="minorHAnsi" w:cstheme="minorBidi"/>
              <w:smallCaps w:val="0"/>
              <w:noProof/>
              <w:sz w:val="22"/>
              <w:szCs w:val="22"/>
            </w:rPr>
          </w:pPr>
          <w:hyperlink w:anchor="_Toc202797772" w:history="1">
            <w:r w:rsidR="005B229B" w:rsidRPr="006A33D4">
              <w:rPr>
                <w:rStyle w:val="Lienhypertexte"/>
                <w:rFonts w:eastAsiaTheme="minorHAnsi"/>
                <w:noProof/>
                <w:lang w:eastAsia="en-US"/>
              </w:rPr>
              <w:t>4.9.6.</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Résultat des contrôles</w:t>
            </w:r>
            <w:r w:rsidR="005B229B">
              <w:rPr>
                <w:noProof/>
                <w:webHidden/>
              </w:rPr>
              <w:tab/>
            </w:r>
            <w:r w:rsidR="005B229B">
              <w:rPr>
                <w:noProof/>
                <w:webHidden/>
              </w:rPr>
              <w:fldChar w:fldCharType="begin"/>
            </w:r>
            <w:r w:rsidR="005B229B">
              <w:rPr>
                <w:noProof/>
                <w:webHidden/>
              </w:rPr>
              <w:instrText xml:space="preserve"> PAGEREF _Toc202797772 \h </w:instrText>
            </w:r>
            <w:r w:rsidR="005B229B">
              <w:rPr>
                <w:noProof/>
                <w:webHidden/>
              </w:rPr>
            </w:r>
            <w:r w:rsidR="005B229B">
              <w:rPr>
                <w:noProof/>
                <w:webHidden/>
              </w:rPr>
              <w:fldChar w:fldCharType="separate"/>
            </w:r>
            <w:r w:rsidR="005B229B">
              <w:rPr>
                <w:noProof/>
                <w:webHidden/>
              </w:rPr>
              <w:t>42</w:t>
            </w:r>
            <w:r w:rsidR="005B229B">
              <w:rPr>
                <w:noProof/>
                <w:webHidden/>
              </w:rPr>
              <w:fldChar w:fldCharType="end"/>
            </w:r>
          </w:hyperlink>
        </w:p>
        <w:p w14:paraId="593077CD" w14:textId="17276F75" w:rsidR="005B229B" w:rsidRDefault="00CD5B2B">
          <w:pPr>
            <w:pStyle w:val="TM2"/>
            <w:tabs>
              <w:tab w:val="left" w:pos="960"/>
            </w:tabs>
            <w:rPr>
              <w:rFonts w:asciiTheme="minorHAnsi" w:eastAsiaTheme="minorEastAsia" w:hAnsiTheme="minorHAnsi" w:cstheme="minorBidi"/>
              <w:smallCaps w:val="0"/>
              <w:noProof/>
              <w:sz w:val="22"/>
              <w:szCs w:val="22"/>
            </w:rPr>
          </w:pPr>
          <w:hyperlink w:anchor="_Toc202797773" w:history="1">
            <w:r w:rsidR="005B229B" w:rsidRPr="006A33D4">
              <w:rPr>
                <w:rStyle w:val="Lienhypertexte"/>
                <w:rFonts w:eastAsiaTheme="minorHAnsi"/>
                <w:noProof/>
                <w:lang w:eastAsia="en-US"/>
              </w:rPr>
              <w:t>4.10.</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EXECUTION DES PRESTATIONS - PRECISIONS</w:t>
            </w:r>
            <w:r w:rsidR="005B229B">
              <w:rPr>
                <w:noProof/>
                <w:webHidden/>
              </w:rPr>
              <w:tab/>
            </w:r>
            <w:r w:rsidR="005B229B">
              <w:rPr>
                <w:noProof/>
                <w:webHidden/>
              </w:rPr>
              <w:fldChar w:fldCharType="begin"/>
            </w:r>
            <w:r w:rsidR="005B229B">
              <w:rPr>
                <w:noProof/>
                <w:webHidden/>
              </w:rPr>
              <w:instrText xml:space="preserve"> PAGEREF _Toc202797773 \h </w:instrText>
            </w:r>
            <w:r w:rsidR="005B229B">
              <w:rPr>
                <w:noProof/>
                <w:webHidden/>
              </w:rPr>
            </w:r>
            <w:r w:rsidR="005B229B">
              <w:rPr>
                <w:noProof/>
                <w:webHidden/>
              </w:rPr>
              <w:fldChar w:fldCharType="separate"/>
            </w:r>
            <w:r w:rsidR="005B229B">
              <w:rPr>
                <w:noProof/>
                <w:webHidden/>
              </w:rPr>
              <w:t>42</w:t>
            </w:r>
            <w:r w:rsidR="005B229B">
              <w:rPr>
                <w:noProof/>
                <w:webHidden/>
              </w:rPr>
              <w:fldChar w:fldCharType="end"/>
            </w:r>
          </w:hyperlink>
        </w:p>
        <w:p w14:paraId="3370D7A7" w14:textId="3B2A1F4B" w:rsidR="005B229B" w:rsidRDefault="00CD5B2B">
          <w:pPr>
            <w:pStyle w:val="TM2"/>
            <w:tabs>
              <w:tab w:val="left" w:pos="1200"/>
            </w:tabs>
            <w:rPr>
              <w:rFonts w:asciiTheme="minorHAnsi" w:eastAsiaTheme="minorEastAsia" w:hAnsiTheme="minorHAnsi" w:cstheme="minorBidi"/>
              <w:smallCaps w:val="0"/>
              <w:noProof/>
              <w:sz w:val="22"/>
              <w:szCs w:val="22"/>
            </w:rPr>
          </w:pPr>
          <w:hyperlink w:anchor="_Toc202797774" w:history="1">
            <w:r w:rsidR="005B229B" w:rsidRPr="006A33D4">
              <w:rPr>
                <w:rStyle w:val="Lienhypertexte"/>
                <w:rFonts w:eastAsiaTheme="minorHAnsi"/>
                <w:noProof/>
                <w:lang w:eastAsia="en-US"/>
              </w:rPr>
              <w:t>4.10.1.</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Outils et matériels à mettre en place par le Titulaire</w:t>
            </w:r>
            <w:r w:rsidR="005B229B">
              <w:rPr>
                <w:noProof/>
                <w:webHidden/>
              </w:rPr>
              <w:tab/>
            </w:r>
            <w:r w:rsidR="005B229B">
              <w:rPr>
                <w:noProof/>
                <w:webHidden/>
              </w:rPr>
              <w:fldChar w:fldCharType="begin"/>
            </w:r>
            <w:r w:rsidR="005B229B">
              <w:rPr>
                <w:noProof/>
                <w:webHidden/>
              </w:rPr>
              <w:instrText xml:space="preserve"> PAGEREF _Toc202797774 \h </w:instrText>
            </w:r>
            <w:r w:rsidR="005B229B">
              <w:rPr>
                <w:noProof/>
                <w:webHidden/>
              </w:rPr>
            </w:r>
            <w:r w:rsidR="005B229B">
              <w:rPr>
                <w:noProof/>
                <w:webHidden/>
              </w:rPr>
              <w:fldChar w:fldCharType="separate"/>
            </w:r>
            <w:r w:rsidR="005B229B">
              <w:rPr>
                <w:noProof/>
                <w:webHidden/>
              </w:rPr>
              <w:t>42</w:t>
            </w:r>
            <w:r w:rsidR="005B229B">
              <w:rPr>
                <w:noProof/>
                <w:webHidden/>
              </w:rPr>
              <w:fldChar w:fldCharType="end"/>
            </w:r>
          </w:hyperlink>
        </w:p>
        <w:p w14:paraId="0B0DF5E4" w14:textId="297614E5" w:rsidR="005B229B" w:rsidRDefault="00CD5B2B">
          <w:pPr>
            <w:pStyle w:val="TM2"/>
            <w:tabs>
              <w:tab w:val="left" w:pos="1200"/>
            </w:tabs>
            <w:rPr>
              <w:rFonts w:asciiTheme="minorHAnsi" w:eastAsiaTheme="minorEastAsia" w:hAnsiTheme="minorHAnsi" w:cstheme="minorBidi"/>
              <w:smallCaps w:val="0"/>
              <w:noProof/>
              <w:sz w:val="22"/>
              <w:szCs w:val="22"/>
            </w:rPr>
          </w:pPr>
          <w:hyperlink w:anchor="_Toc202797775" w:history="1">
            <w:r w:rsidR="005B229B" w:rsidRPr="006A33D4">
              <w:rPr>
                <w:rStyle w:val="Lienhypertexte"/>
                <w:rFonts w:eastAsiaTheme="minorHAnsi"/>
                <w:noProof/>
                <w:lang w:eastAsia="en-US"/>
              </w:rPr>
              <w:t>4.10.2.</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Cahier de liaison</w:t>
            </w:r>
            <w:r w:rsidR="005B229B">
              <w:rPr>
                <w:noProof/>
                <w:webHidden/>
              </w:rPr>
              <w:tab/>
            </w:r>
            <w:r w:rsidR="005B229B">
              <w:rPr>
                <w:noProof/>
                <w:webHidden/>
              </w:rPr>
              <w:fldChar w:fldCharType="begin"/>
            </w:r>
            <w:r w:rsidR="005B229B">
              <w:rPr>
                <w:noProof/>
                <w:webHidden/>
              </w:rPr>
              <w:instrText xml:space="preserve"> PAGEREF _Toc202797775 \h </w:instrText>
            </w:r>
            <w:r w:rsidR="005B229B">
              <w:rPr>
                <w:noProof/>
                <w:webHidden/>
              </w:rPr>
            </w:r>
            <w:r w:rsidR="005B229B">
              <w:rPr>
                <w:noProof/>
                <w:webHidden/>
              </w:rPr>
              <w:fldChar w:fldCharType="separate"/>
            </w:r>
            <w:r w:rsidR="005B229B">
              <w:rPr>
                <w:noProof/>
                <w:webHidden/>
              </w:rPr>
              <w:t>42</w:t>
            </w:r>
            <w:r w:rsidR="005B229B">
              <w:rPr>
                <w:noProof/>
                <w:webHidden/>
              </w:rPr>
              <w:fldChar w:fldCharType="end"/>
            </w:r>
          </w:hyperlink>
        </w:p>
        <w:p w14:paraId="319EE599" w14:textId="4C4912D0" w:rsidR="005B229B" w:rsidRDefault="00CD5B2B">
          <w:pPr>
            <w:pStyle w:val="TM2"/>
            <w:tabs>
              <w:tab w:val="left" w:pos="1200"/>
            </w:tabs>
            <w:rPr>
              <w:rFonts w:asciiTheme="minorHAnsi" w:eastAsiaTheme="minorEastAsia" w:hAnsiTheme="minorHAnsi" w:cstheme="minorBidi"/>
              <w:smallCaps w:val="0"/>
              <w:noProof/>
              <w:sz w:val="22"/>
              <w:szCs w:val="22"/>
            </w:rPr>
          </w:pPr>
          <w:hyperlink w:anchor="_Toc202797776" w:history="1">
            <w:r w:rsidR="005B229B" w:rsidRPr="006A33D4">
              <w:rPr>
                <w:rStyle w:val="Lienhypertexte"/>
                <w:rFonts w:eastAsiaTheme="minorHAnsi"/>
                <w:noProof/>
                <w:lang w:eastAsia="en-US"/>
              </w:rPr>
              <w:t>4.10.3.</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Cahier de présence</w:t>
            </w:r>
            <w:r w:rsidR="005B229B">
              <w:rPr>
                <w:noProof/>
                <w:webHidden/>
              </w:rPr>
              <w:tab/>
            </w:r>
            <w:r w:rsidR="005B229B">
              <w:rPr>
                <w:noProof/>
                <w:webHidden/>
              </w:rPr>
              <w:fldChar w:fldCharType="begin"/>
            </w:r>
            <w:r w:rsidR="005B229B">
              <w:rPr>
                <w:noProof/>
                <w:webHidden/>
              </w:rPr>
              <w:instrText xml:space="preserve"> PAGEREF _Toc202797776 \h </w:instrText>
            </w:r>
            <w:r w:rsidR="005B229B">
              <w:rPr>
                <w:noProof/>
                <w:webHidden/>
              </w:rPr>
            </w:r>
            <w:r w:rsidR="005B229B">
              <w:rPr>
                <w:noProof/>
                <w:webHidden/>
              </w:rPr>
              <w:fldChar w:fldCharType="separate"/>
            </w:r>
            <w:r w:rsidR="005B229B">
              <w:rPr>
                <w:noProof/>
                <w:webHidden/>
              </w:rPr>
              <w:t>42</w:t>
            </w:r>
            <w:r w:rsidR="005B229B">
              <w:rPr>
                <w:noProof/>
                <w:webHidden/>
              </w:rPr>
              <w:fldChar w:fldCharType="end"/>
            </w:r>
          </w:hyperlink>
        </w:p>
        <w:p w14:paraId="37DAFA25" w14:textId="58CA6E13" w:rsidR="005B229B" w:rsidRDefault="00CD5B2B">
          <w:pPr>
            <w:pStyle w:val="TM2"/>
            <w:tabs>
              <w:tab w:val="left" w:pos="1200"/>
            </w:tabs>
            <w:rPr>
              <w:rFonts w:asciiTheme="minorHAnsi" w:eastAsiaTheme="minorEastAsia" w:hAnsiTheme="minorHAnsi" w:cstheme="minorBidi"/>
              <w:smallCaps w:val="0"/>
              <w:noProof/>
              <w:sz w:val="22"/>
              <w:szCs w:val="22"/>
            </w:rPr>
          </w:pPr>
          <w:hyperlink w:anchor="_Toc202797777" w:history="1">
            <w:r w:rsidR="005B229B" w:rsidRPr="006A33D4">
              <w:rPr>
                <w:rStyle w:val="Lienhypertexte"/>
                <w:rFonts w:eastAsiaTheme="minorHAnsi"/>
                <w:noProof/>
                <w:lang w:eastAsia="en-US"/>
              </w:rPr>
              <w:t>4.10.4.</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Locaux du Titulaire</w:t>
            </w:r>
            <w:r w:rsidR="005B229B">
              <w:rPr>
                <w:noProof/>
                <w:webHidden/>
              </w:rPr>
              <w:tab/>
            </w:r>
            <w:r w:rsidR="005B229B">
              <w:rPr>
                <w:noProof/>
                <w:webHidden/>
              </w:rPr>
              <w:fldChar w:fldCharType="begin"/>
            </w:r>
            <w:r w:rsidR="005B229B">
              <w:rPr>
                <w:noProof/>
                <w:webHidden/>
              </w:rPr>
              <w:instrText xml:space="preserve"> PAGEREF _Toc202797777 \h </w:instrText>
            </w:r>
            <w:r w:rsidR="005B229B">
              <w:rPr>
                <w:noProof/>
                <w:webHidden/>
              </w:rPr>
            </w:r>
            <w:r w:rsidR="005B229B">
              <w:rPr>
                <w:noProof/>
                <w:webHidden/>
              </w:rPr>
              <w:fldChar w:fldCharType="separate"/>
            </w:r>
            <w:r w:rsidR="005B229B">
              <w:rPr>
                <w:noProof/>
                <w:webHidden/>
              </w:rPr>
              <w:t>42</w:t>
            </w:r>
            <w:r w:rsidR="005B229B">
              <w:rPr>
                <w:noProof/>
                <w:webHidden/>
              </w:rPr>
              <w:fldChar w:fldCharType="end"/>
            </w:r>
          </w:hyperlink>
        </w:p>
        <w:p w14:paraId="66BB35EE" w14:textId="60077FDB" w:rsidR="005B229B" w:rsidRDefault="00CD5B2B">
          <w:pPr>
            <w:pStyle w:val="TM2"/>
            <w:tabs>
              <w:tab w:val="left" w:pos="1200"/>
            </w:tabs>
            <w:rPr>
              <w:rFonts w:asciiTheme="minorHAnsi" w:eastAsiaTheme="minorEastAsia" w:hAnsiTheme="minorHAnsi" w:cstheme="minorBidi"/>
              <w:smallCaps w:val="0"/>
              <w:noProof/>
              <w:sz w:val="22"/>
              <w:szCs w:val="22"/>
            </w:rPr>
          </w:pPr>
          <w:hyperlink w:anchor="_Toc202797778" w:history="1">
            <w:r w:rsidR="005B229B" w:rsidRPr="006A33D4">
              <w:rPr>
                <w:rStyle w:val="Lienhypertexte"/>
                <w:rFonts w:eastAsiaTheme="minorHAnsi"/>
                <w:noProof/>
                <w:lang w:eastAsia="en-US"/>
              </w:rPr>
              <w:t>4.10.5.</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Equipement produisant de l’eau ozonée</w:t>
            </w:r>
            <w:r w:rsidR="005B229B">
              <w:rPr>
                <w:noProof/>
                <w:webHidden/>
              </w:rPr>
              <w:tab/>
            </w:r>
            <w:r w:rsidR="005B229B">
              <w:rPr>
                <w:noProof/>
                <w:webHidden/>
              </w:rPr>
              <w:fldChar w:fldCharType="begin"/>
            </w:r>
            <w:r w:rsidR="005B229B">
              <w:rPr>
                <w:noProof/>
                <w:webHidden/>
              </w:rPr>
              <w:instrText xml:space="preserve"> PAGEREF _Toc202797778 \h </w:instrText>
            </w:r>
            <w:r w:rsidR="005B229B">
              <w:rPr>
                <w:noProof/>
                <w:webHidden/>
              </w:rPr>
            </w:r>
            <w:r w:rsidR="005B229B">
              <w:rPr>
                <w:noProof/>
                <w:webHidden/>
              </w:rPr>
              <w:fldChar w:fldCharType="separate"/>
            </w:r>
            <w:r w:rsidR="005B229B">
              <w:rPr>
                <w:noProof/>
                <w:webHidden/>
              </w:rPr>
              <w:t>43</w:t>
            </w:r>
            <w:r w:rsidR="005B229B">
              <w:rPr>
                <w:noProof/>
                <w:webHidden/>
              </w:rPr>
              <w:fldChar w:fldCharType="end"/>
            </w:r>
          </w:hyperlink>
        </w:p>
        <w:p w14:paraId="3710D928" w14:textId="50024032" w:rsidR="005B229B" w:rsidRDefault="00CD5B2B">
          <w:pPr>
            <w:pStyle w:val="TM2"/>
            <w:tabs>
              <w:tab w:val="left" w:pos="1200"/>
            </w:tabs>
            <w:rPr>
              <w:rFonts w:asciiTheme="minorHAnsi" w:eastAsiaTheme="minorEastAsia" w:hAnsiTheme="minorHAnsi" w:cstheme="minorBidi"/>
              <w:smallCaps w:val="0"/>
              <w:noProof/>
              <w:sz w:val="22"/>
              <w:szCs w:val="22"/>
            </w:rPr>
          </w:pPr>
          <w:hyperlink w:anchor="_Toc202797779" w:history="1">
            <w:r w:rsidR="005B229B" w:rsidRPr="006A33D4">
              <w:rPr>
                <w:rStyle w:val="Lienhypertexte"/>
                <w:rFonts w:eastAsiaTheme="minorHAnsi"/>
                <w:noProof/>
                <w:lang w:eastAsia="en-US"/>
              </w:rPr>
              <w:t>4.10.6.</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Machine à laver – sèche-linge</w:t>
            </w:r>
            <w:r w:rsidR="005B229B">
              <w:rPr>
                <w:noProof/>
                <w:webHidden/>
              </w:rPr>
              <w:tab/>
            </w:r>
            <w:r w:rsidR="005B229B">
              <w:rPr>
                <w:noProof/>
                <w:webHidden/>
              </w:rPr>
              <w:fldChar w:fldCharType="begin"/>
            </w:r>
            <w:r w:rsidR="005B229B">
              <w:rPr>
                <w:noProof/>
                <w:webHidden/>
              </w:rPr>
              <w:instrText xml:space="preserve"> PAGEREF _Toc202797779 \h </w:instrText>
            </w:r>
            <w:r w:rsidR="005B229B">
              <w:rPr>
                <w:noProof/>
                <w:webHidden/>
              </w:rPr>
            </w:r>
            <w:r w:rsidR="005B229B">
              <w:rPr>
                <w:noProof/>
                <w:webHidden/>
              </w:rPr>
              <w:fldChar w:fldCharType="separate"/>
            </w:r>
            <w:r w:rsidR="005B229B">
              <w:rPr>
                <w:noProof/>
                <w:webHidden/>
              </w:rPr>
              <w:t>43</w:t>
            </w:r>
            <w:r w:rsidR="005B229B">
              <w:rPr>
                <w:noProof/>
                <w:webHidden/>
              </w:rPr>
              <w:fldChar w:fldCharType="end"/>
            </w:r>
          </w:hyperlink>
        </w:p>
        <w:p w14:paraId="1C67AA60" w14:textId="552A6032" w:rsidR="005B229B" w:rsidRDefault="00CD5B2B">
          <w:pPr>
            <w:pStyle w:val="TM2"/>
            <w:tabs>
              <w:tab w:val="left" w:pos="1200"/>
            </w:tabs>
            <w:rPr>
              <w:rFonts w:asciiTheme="minorHAnsi" w:eastAsiaTheme="minorEastAsia" w:hAnsiTheme="minorHAnsi" w:cstheme="minorBidi"/>
              <w:smallCaps w:val="0"/>
              <w:noProof/>
              <w:sz w:val="22"/>
              <w:szCs w:val="22"/>
            </w:rPr>
          </w:pPr>
          <w:hyperlink w:anchor="_Toc202797780" w:history="1">
            <w:r w:rsidR="005B229B" w:rsidRPr="006A33D4">
              <w:rPr>
                <w:rStyle w:val="Lienhypertexte"/>
                <w:rFonts w:eastAsiaTheme="minorHAnsi"/>
                <w:noProof/>
                <w:lang w:eastAsia="en-US"/>
              </w:rPr>
              <w:t>4.10.7.</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Chariots de ménage - matériels</w:t>
            </w:r>
            <w:r w:rsidR="005B229B">
              <w:rPr>
                <w:noProof/>
                <w:webHidden/>
              </w:rPr>
              <w:tab/>
            </w:r>
            <w:r w:rsidR="005B229B">
              <w:rPr>
                <w:noProof/>
                <w:webHidden/>
              </w:rPr>
              <w:fldChar w:fldCharType="begin"/>
            </w:r>
            <w:r w:rsidR="005B229B">
              <w:rPr>
                <w:noProof/>
                <w:webHidden/>
              </w:rPr>
              <w:instrText xml:space="preserve"> PAGEREF _Toc202797780 \h </w:instrText>
            </w:r>
            <w:r w:rsidR="005B229B">
              <w:rPr>
                <w:noProof/>
                <w:webHidden/>
              </w:rPr>
            </w:r>
            <w:r w:rsidR="005B229B">
              <w:rPr>
                <w:noProof/>
                <w:webHidden/>
              </w:rPr>
              <w:fldChar w:fldCharType="separate"/>
            </w:r>
            <w:r w:rsidR="005B229B">
              <w:rPr>
                <w:noProof/>
                <w:webHidden/>
              </w:rPr>
              <w:t>43</w:t>
            </w:r>
            <w:r w:rsidR="005B229B">
              <w:rPr>
                <w:noProof/>
                <w:webHidden/>
              </w:rPr>
              <w:fldChar w:fldCharType="end"/>
            </w:r>
          </w:hyperlink>
        </w:p>
        <w:p w14:paraId="4FFFEC5B" w14:textId="43F90A4B" w:rsidR="005B229B" w:rsidRDefault="00CD5B2B">
          <w:pPr>
            <w:pStyle w:val="TM2"/>
            <w:tabs>
              <w:tab w:val="left" w:pos="1200"/>
            </w:tabs>
            <w:rPr>
              <w:rFonts w:asciiTheme="minorHAnsi" w:eastAsiaTheme="minorEastAsia" w:hAnsiTheme="minorHAnsi" w:cstheme="minorBidi"/>
              <w:smallCaps w:val="0"/>
              <w:noProof/>
              <w:sz w:val="22"/>
              <w:szCs w:val="22"/>
            </w:rPr>
          </w:pPr>
          <w:hyperlink w:anchor="_Toc202797781" w:history="1">
            <w:r w:rsidR="005B229B" w:rsidRPr="006A33D4">
              <w:rPr>
                <w:rStyle w:val="Lienhypertexte"/>
                <w:rFonts w:eastAsiaTheme="minorHAnsi"/>
                <w:noProof/>
                <w:lang w:eastAsia="en-US"/>
              </w:rPr>
              <w:t>4.10.8.</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Livraison des consommables ou matériels</w:t>
            </w:r>
            <w:r w:rsidR="005B229B">
              <w:rPr>
                <w:noProof/>
                <w:webHidden/>
              </w:rPr>
              <w:tab/>
            </w:r>
            <w:r w:rsidR="005B229B">
              <w:rPr>
                <w:noProof/>
                <w:webHidden/>
              </w:rPr>
              <w:fldChar w:fldCharType="begin"/>
            </w:r>
            <w:r w:rsidR="005B229B">
              <w:rPr>
                <w:noProof/>
                <w:webHidden/>
              </w:rPr>
              <w:instrText xml:space="preserve"> PAGEREF _Toc202797781 \h </w:instrText>
            </w:r>
            <w:r w:rsidR="005B229B">
              <w:rPr>
                <w:noProof/>
                <w:webHidden/>
              </w:rPr>
            </w:r>
            <w:r w:rsidR="005B229B">
              <w:rPr>
                <w:noProof/>
                <w:webHidden/>
              </w:rPr>
              <w:fldChar w:fldCharType="separate"/>
            </w:r>
            <w:r w:rsidR="005B229B">
              <w:rPr>
                <w:noProof/>
                <w:webHidden/>
              </w:rPr>
              <w:t>44</w:t>
            </w:r>
            <w:r w:rsidR="005B229B">
              <w:rPr>
                <w:noProof/>
                <w:webHidden/>
              </w:rPr>
              <w:fldChar w:fldCharType="end"/>
            </w:r>
          </w:hyperlink>
        </w:p>
        <w:p w14:paraId="281B43D7" w14:textId="07400716" w:rsidR="005B229B" w:rsidRDefault="00CD5B2B">
          <w:pPr>
            <w:pStyle w:val="TM2"/>
            <w:tabs>
              <w:tab w:val="left" w:pos="1200"/>
            </w:tabs>
            <w:rPr>
              <w:rFonts w:asciiTheme="minorHAnsi" w:eastAsiaTheme="minorEastAsia" w:hAnsiTheme="minorHAnsi" w:cstheme="minorBidi"/>
              <w:smallCaps w:val="0"/>
              <w:noProof/>
              <w:sz w:val="22"/>
              <w:szCs w:val="22"/>
            </w:rPr>
          </w:pPr>
          <w:hyperlink w:anchor="_Toc202797782" w:history="1">
            <w:r w:rsidR="005B229B" w:rsidRPr="006A33D4">
              <w:rPr>
                <w:rStyle w:val="Lienhypertexte"/>
                <w:rFonts w:eastAsiaTheme="minorHAnsi"/>
                <w:noProof/>
                <w:lang w:eastAsia="en-US"/>
              </w:rPr>
              <w:t>4.10.9.</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Dispositions applicables aux agents du Titulaire</w:t>
            </w:r>
            <w:r w:rsidR="005B229B">
              <w:rPr>
                <w:noProof/>
                <w:webHidden/>
              </w:rPr>
              <w:tab/>
            </w:r>
            <w:r w:rsidR="005B229B">
              <w:rPr>
                <w:noProof/>
                <w:webHidden/>
              </w:rPr>
              <w:fldChar w:fldCharType="begin"/>
            </w:r>
            <w:r w:rsidR="005B229B">
              <w:rPr>
                <w:noProof/>
                <w:webHidden/>
              </w:rPr>
              <w:instrText xml:space="preserve"> PAGEREF _Toc202797782 \h </w:instrText>
            </w:r>
            <w:r w:rsidR="005B229B">
              <w:rPr>
                <w:noProof/>
                <w:webHidden/>
              </w:rPr>
            </w:r>
            <w:r w:rsidR="005B229B">
              <w:rPr>
                <w:noProof/>
                <w:webHidden/>
              </w:rPr>
              <w:fldChar w:fldCharType="separate"/>
            </w:r>
            <w:r w:rsidR="005B229B">
              <w:rPr>
                <w:noProof/>
                <w:webHidden/>
              </w:rPr>
              <w:t>44</w:t>
            </w:r>
            <w:r w:rsidR="005B229B">
              <w:rPr>
                <w:noProof/>
                <w:webHidden/>
              </w:rPr>
              <w:fldChar w:fldCharType="end"/>
            </w:r>
          </w:hyperlink>
        </w:p>
        <w:p w14:paraId="39064E58" w14:textId="19BC294D" w:rsidR="005B229B" w:rsidRDefault="00CD5B2B">
          <w:pPr>
            <w:pStyle w:val="TM2"/>
            <w:tabs>
              <w:tab w:val="left" w:pos="1200"/>
            </w:tabs>
            <w:rPr>
              <w:rFonts w:asciiTheme="minorHAnsi" w:eastAsiaTheme="minorEastAsia" w:hAnsiTheme="minorHAnsi" w:cstheme="minorBidi"/>
              <w:smallCaps w:val="0"/>
              <w:noProof/>
              <w:sz w:val="22"/>
              <w:szCs w:val="22"/>
            </w:rPr>
          </w:pPr>
          <w:hyperlink w:anchor="_Toc202797783" w:history="1">
            <w:r w:rsidR="005B229B" w:rsidRPr="006A33D4">
              <w:rPr>
                <w:rStyle w:val="Lienhypertexte"/>
                <w:rFonts w:eastAsiaTheme="minorHAnsi"/>
                <w:noProof/>
                <w:lang w:eastAsia="en-US"/>
              </w:rPr>
              <w:t>4.10.9.1.</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Liste du personnel</w:t>
            </w:r>
            <w:r w:rsidR="005B229B">
              <w:rPr>
                <w:noProof/>
                <w:webHidden/>
              </w:rPr>
              <w:tab/>
            </w:r>
            <w:r w:rsidR="005B229B">
              <w:rPr>
                <w:noProof/>
                <w:webHidden/>
              </w:rPr>
              <w:fldChar w:fldCharType="begin"/>
            </w:r>
            <w:r w:rsidR="005B229B">
              <w:rPr>
                <w:noProof/>
                <w:webHidden/>
              </w:rPr>
              <w:instrText xml:space="preserve"> PAGEREF _Toc202797783 \h </w:instrText>
            </w:r>
            <w:r w:rsidR="005B229B">
              <w:rPr>
                <w:noProof/>
                <w:webHidden/>
              </w:rPr>
            </w:r>
            <w:r w:rsidR="005B229B">
              <w:rPr>
                <w:noProof/>
                <w:webHidden/>
              </w:rPr>
              <w:fldChar w:fldCharType="separate"/>
            </w:r>
            <w:r w:rsidR="005B229B">
              <w:rPr>
                <w:noProof/>
                <w:webHidden/>
              </w:rPr>
              <w:t>45</w:t>
            </w:r>
            <w:r w:rsidR="005B229B">
              <w:rPr>
                <w:noProof/>
                <w:webHidden/>
              </w:rPr>
              <w:fldChar w:fldCharType="end"/>
            </w:r>
          </w:hyperlink>
        </w:p>
        <w:p w14:paraId="41F86B7F" w14:textId="7067D2A2" w:rsidR="005B229B" w:rsidRDefault="00CD5B2B">
          <w:pPr>
            <w:pStyle w:val="TM2"/>
            <w:tabs>
              <w:tab w:val="left" w:pos="1200"/>
            </w:tabs>
            <w:rPr>
              <w:rFonts w:asciiTheme="minorHAnsi" w:eastAsiaTheme="minorEastAsia" w:hAnsiTheme="minorHAnsi" w:cstheme="minorBidi"/>
              <w:smallCaps w:val="0"/>
              <w:noProof/>
              <w:sz w:val="22"/>
              <w:szCs w:val="22"/>
            </w:rPr>
          </w:pPr>
          <w:hyperlink w:anchor="_Toc202797784" w:history="1">
            <w:r w:rsidR="005B229B" w:rsidRPr="006A33D4">
              <w:rPr>
                <w:rStyle w:val="Lienhypertexte"/>
                <w:rFonts w:eastAsiaTheme="minorHAnsi"/>
                <w:noProof/>
                <w:lang w:eastAsia="en-US"/>
              </w:rPr>
              <w:t>4.10.9.2.</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Accès aux locaux</w:t>
            </w:r>
            <w:r w:rsidR="005B229B">
              <w:rPr>
                <w:noProof/>
                <w:webHidden/>
              </w:rPr>
              <w:tab/>
            </w:r>
            <w:r w:rsidR="005B229B">
              <w:rPr>
                <w:noProof/>
                <w:webHidden/>
              </w:rPr>
              <w:fldChar w:fldCharType="begin"/>
            </w:r>
            <w:r w:rsidR="005B229B">
              <w:rPr>
                <w:noProof/>
                <w:webHidden/>
              </w:rPr>
              <w:instrText xml:space="preserve"> PAGEREF _Toc202797784 \h </w:instrText>
            </w:r>
            <w:r w:rsidR="005B229B">
              <w:rPr>
                <w:noProof/>
                <w:webHidden/>
              </w:rPr>
            </w:r>
            <w:r w:rsidR="005B229B">
              <w:rPr>
                <w:noProof/>
                <w:webHidden/>
              </w:rPr>
              <w:fldChar w:fldCharType="separate"/>
            </w:r>
            <w:r w:rsidR="005B229B">
              <w:rPr>
                <w:noProof/>
                <w:webHidden/>
              </w:rPr>
              <w:t>45</w:t>
            </w:r>
            <w:r w:rsidR="005B229B">
              <w:rPr>
                <w:noProof/>
                <w:webHidden/>
              </w:rPr>
              <w:fldChar w:fldCharType="end"/>
            </w:r>
          </w:hyperlink>
        </w:p>
        <w:p w14:paraId="7240C5B2" w14:textId="5E642EF4" w:rsidR="005B229B" w:rsidRDefault="00CD5B2B">
          <w:pPr>
            <w:pStyle w:val="TM2"/>
            <w:tabs>
              <w:tab w:val="left" w:pos="1200"/>
            </w:tabs>
            <w:rPr>
              <w:rFonts w:asciiTheme="minorHAnsi" w:eastAsiaTheme="minorEastAsia" w:hAnsiTheme="minorHAnsi" w:cstheme="minorBidi"/>
              <w:smallCaps w:val="0"/>
              <w:noProof/>
              <w:sz w:val="22"/>
              <w:szCs w:val="22"/>
            </w:rPr>
          </w:pPr>
          <w:hyperlink w:anchor="_Toc202797785" w:history="1">
            <w:r w:rsidR="005B229B" w:rsidRPr="006A33D4">
              <w:rPr>
                <w:rStyle w:val="Lienhypertexte"/>
                <w:rFonts w:eastAsiaTheme="minorHAnsi"/>
                <w:noProof/>
                <w:lang w:eastAsia="en-US"/>
              </w:rPr>
              <w:t>4.10.9.3.</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Fermetures des portes et des ouvrants</w:t>
            </w:r>
            <w:r w:rsidR="005B229B">
              <w:rPr>
                <w:noProof/>
                <w:webHidden/>
              </w:rPr>
              <w:tab/>
            </w:r>
            <w:r w:rsidR="005B229B">
              <w:rPr>
                <w:noProof/>
                <w:webHidden/>
              </w:rPr>
              <w:fldChar w:fldCharType="begin"/>
            </w:r>
            <w:r w:rsidR="005B229B">
              <w:rPr>
                <w:noProof/>
                <w:webHidden/>
              </w:rPr>
              <w:instrText xml:space="preserve"> PAGEREF _Toc202797785 \h </w:instrText>
            </w:r>
            <w:r w:rsidR="005B229B">
              <w:rPr>
                <w:noProof/>
                <w:webHidden/>
              </w:rPr>
            </w:r>
            <w:r w:rsidR="005B229B">
              <w:rPr>
                <w:noProof/>
                <w:webHidden/>
              </w:rPr>
              <w:fldChar w:fldCharType="separate"/>
            </w:r>
            <w:r w:rsidR="005B229B">
              <w:rPr>
                <w:noProof/>
                <w:webHidden/>
              </w:rPr>
              <w:t>45</w:t>
            </w:r>
            <w:r w:rsidR="005B229B">
              <w:rPr>
                <w:noProof/>
                <w:webHidden/>
              </w:rPr>
              <w:fldChar w:fldCharType="end"/>
            </w:r>
          </w:hyperlink>
        </w:p>
        <w:p w14:paraId="39ED2058" w14:textId="65994CDD" w:rsidR="005B229B" w:rsidRDefault="00CD5B2B">
          <w:pPr>
            <w:pStyle w:val="TM2"/>
            <w:tabs>
              <w:tab w:val="left" w:pos="1200"/>
            </w:tabs>
            <w:rPr>
              <w:rFonts w:asciiTheme="minorHAnsi" w:eastAsiaTheme="minorEastAsia" w:hAnsiTheme="minorHAnsi" w:cstheme="minorBidi"/>
              <w:smallCaps w:val="0"/>
              <w:noProof/>
              <w:sz w:val="22"/>
              <w:szCs w:val="22"/>
            </w:rPr>
          </w:pPr>
          <w:hyperlink w:anchor="_Toc202797786" w:history="1">
            <w:r w:rsidR="005B229B" w:rsidRPr="006A33D4">
              <w:rPr>
                <w:rStyle w:val="Lienhypertexte"/>
                <w:rFonts w:eastAsiaTheme="minorHAnsi"/>
                <w:noProof/>
                <w:lang w:eastAsia="en-US"/>
              </w:rPr>
              <w:t>4.10.9.4.</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Vêtements de travail - Identification du personnel du Titulaire</w:t>
            </w:r>
            <w:r w:rsidR="005B229B">
              <w:rPr>
                <w:noProof/>
                <w:webHidden/>
              </w:rPr>
              <w:tab/>
            </w:r>
            <w:r w:rsidR="005B229B">
              <w:rPr>
                <w:noProof/>
                <w:webHidden/>
              </w:rPr>
              <w:fldChar w:fldCharType="begin"/>
            </w:r>
            <w:r w:rsidR="005B229B">
              <w:rPr>
                <w:noProof/>
                <w:webHidden/>
              </w:rPr>
              <w:instrText xml:space="preserve"> PAGEREF _Toc202797786 \h </w:instrText>
            </w:r>
            <w:r w:rsidR="005B229B">
              <w:rPr>
                <w:noProof/>
                <w:webHidden/>
              </w:rPr>
            </w:r>
            <w:r w:rsidR="005B229B">
              <w:rPr>
                <w:noProof/>
                <w:webHidden/>
              </w:rPr>
              <w:fldChar w:fldCharType="separate"/>
            </w:r>
            <w:r w:rsidR="005B229B">
              <w:rPr>
                <w:noProof/>
                <w:webHidden/>
              </w:rPr>
              <w:t>45</w:t>
            </w:r>
            <w:r w:rsidR="005B229B">
              <w:rPr>
                <w:noProof/>
                <w:webHidden/>
              </w:rPr>
              <w:fldChar w:fldCharType="end"/>
            </w:r>
          </w:hyperlink>
        </w:p>
        <w:p w14:paraId="58FEB259" w14:textId="60585B9E" w:rsidR="005B229B" w:rsidRDefault="00CD5B2B">
          <w:pPr>
            <w:pStyle w:val="TM2"/>
            <w:tabs>
              <w:tab w:val="left" w:pos="1200"/>
            </w:tabs>
            <w:rPr>
              <w:rFonts w:asciiTheme="minorHAnsi" w:eastAsiaTheme="minorEastAsia" w:hAnsiTheme="minorHAnsi" w:cstheme="minorBidi"/>
              <w:smallCaps w:val="0"/>
              <w:noProof/>
              <w:sz w:val="22"/>
              <w:szCs w:val="22"/>
            </w:rPr>
          </w:pPr>
          <w:hyperlink w:anchor="_Toc202797787" w:history="1">
            <w:r w:rsidR="005B229B" w:rsidRPr="006A33D4">
              <w:rPr>
                <w:rStyle w:val="Lienhypertexte"/>
                <w:rFonts w:eastAsiaTheme="minorHAnsi"/>
                <w:noProof/>
                <w:lang w:eastAsia="en-US"/>
              </w:rPr>
              <w:t>4.10.9.5.</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Formation du personnel du Titulaire</w:t>
            </w:r>
            <w:r w:rsidR="005B229B">
              <w:rPr>
                <w:noProof/>
                <w:webHidden/>
              </w:rPr>
              <w:tab/>
            </w:r>
            <w:r w:rsidR="005B229B">
              <w:rPr>
                <w:noProof/>
                <w:webHidden/>
              </w:rPr>
              <w:fldChar w:fldCharType="begin"/>
            </w:r>
            <w:r w:rsidR="005B229B">
              <w:rPr>
                <w:noProof/>
                <w:webHidden/>
              </w:rPr>
              <w:instrText xml:space="preserve"> PAGEREF _Toc202797787 \h </w:instrText>
            </w:r>
            <w:r w:rsidR="005B229B">
              <w:rPr>
                <w:noProof/>
                <w:webHidden/>
              </w:rPr>
            </w:r>
            <w:r w:rsidR="005B229B">
              <w:rPr>
                <w:noProof/>
                <w:webHidden/>
              </w:rPr>
              <w:fldChar w:fldCharType="separate"/>
            </w:r>
            <w:r w:rsidR="005B229B">
              <w:rPr>
                <w:noProof/>
                <w:webHidden/>
              </w:rPr>
              <w:t>46</w:t>
            </w:r>
            <w:r w:rsidR="005B229B">
              <w:rPr>
                <w:noProof/>
                <w:webHidden/>
              </w:rPr>
              <w:fldChar w:fldCharType="end"/>
            </w:r>
          </w:hyperlink>
        </w:p>
        <w:p w14:paraId="3E0CED21" w14:textId="75EE8AF4" w:rsidR="005B229B" w:rsidRDefault="00CD5B2B">
          <w:pPr>
            <w:pStyle w:val="TM2"/>
            <w:tabs>
              <w:tab w:val="left" w:pos="1200"/>
            </w:tabs>
            <w:rPr>
              <w:rFonts w:asciiTheme="minorHAnsi" w:eastAsiaTheme="minorEastAsia" w:hAnsiTheme="minorHAnsi" w:cstheme="minorBidi"/>
              <w:smallCaps w:val="0"/>
              <w:noProof/>
              <w:sz w:val="22"/>
              <w:szCs w:val="22"/>
            </w:rPr>
          </w:pPr>
          <w:hyperlink w:anchor="_Toc202797788" w:history="1">
            <w:r w:rsidR="005B229B" w:rsidRPr="006A33D4">
              <w:rPr>
                <w:rStyle w:val="Lienhypertexte"/>
                <w:rFonts w:eastAsiaTheme="minorHAnsi"/>
                <w:noProof/>
                <w:lang w:eastAsia="en-US"/>
              </w:rPr>
              <w:t>4.10.9.6.</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Développement durable – Sensibilisation des agents du Titulaire</w:t>
            </w:r>
            <w:r w:rsidR="005B229B">
              <w:rPr>
                <w:noProof/>
                <w:webHidden/>
              </w:rPr>
              <w:tab/>
            </w:r>
            <w:r w:rsidR="005B229B">
              <w:rPr>
                <w:noProof/>
                <w:webHidden/>
              </w:rPr>
              <w:fldChar w:fldCharType="begin"/>
            </w:r>
            <w:r w:rsidR="005B229B">
              <w:rPr>
                <w:noProof/>
                <w:webHidden/>
              </w:rPr>
              <w:instrText xml:space="preserve"> PAGEREF _Toc202797788 \h </w:instrText>
            </w:r>
            <w:r w:rsidR="005B229B">
              <w:rPr>
                <w:noProof/>
                <w:webHidden/>
              </w:rPr>
            </w:r>
            <w:r w:rsidR="005B229B">
              <w:rPr>
                <w:noProof/>
                <w:webHidden/>
              </w:rPr>
              <w:fldChar w:fldCharType="separate"/>
            </w:r>
            <w:r w:rsidR="005B229B">
              <w:rPr>
                <w:noProof/>
                <w:webHidden/>
              </w:rPr>
              <w:t>46</w:t>
            </w:r>
            <w:r w:rsidR="005B229B">
              <w:rPr>
                <w:noProof/>
                <w:webHidden/>
              </w:rPr>
              <w:fldChar w:fldCharType="end"/>
            </w:r>
          </w:hyperlink>
        </w:p>
        <w:p w14:paraId="10F1DAF1" w14:textId="02C23183" w:rsidR="005B229B" w:rsidRDefault="00CD5B2B">
          <w:pPr>
            <w:pStyle w:val="TM2"/>
            <w:tabs>
              <w:tab w:val="left" w:pos="960"/>
            </w:tabs>
            <w:rPr>
              <w:rFonts w:asciiTheme="minorHAnsi" w:eastAsiaTheme="minorEastAsia" w:hAnsiTheme="minorHAnsi" w:cstheme="minorBidi"/>
              <w:smallCaps w:val="0"/>
              <w:noProof/>
              <w:sz w:val="22"/>
              <w:szCs w:val="22"/>
            </w:rPr>
          </w:pPr>
          <w:hyperlink w:anchor="_Toc202797789" w:history="1">
            <w:r w:rsidR="005B229B" w:rsidRPr="006A33D4">
              <w:rPr>
                <w:rStyle w:val="Lienhypertexte"/>
                <w:rFonts w:eastAsiaTheme="minorHAnsi"/>
                <w:noProof/>
                <w:lang w:eastAsia="en-US"/>
              </w:rPr>
              <w:t>4.11.</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NETTOYAGE DE LA VITRERIE - SPECIFICITES</w:t>
            </w:r>
            <w:r w:rsidR="005B229B">
              <w:rPr>
                <w:noProof/>
                <w:webHidden/>
              </w:rPr>
              <w:tab/>
            </w:r>
            <w:r w:rsidR="005B229B">
              <w:rPr>
                <w:noProof/>
                <w:webHidden/>
              </w:rPr>
              <w:fldChar w:fldCharType="begin"/>
            </w:r>
            <w:r w:rsidR="005B229B">
              <w:rPr>
                <w:noProof/>
                <w:webHidden/>
              </w:rPr>
              <w:instrText xml:space="preserve"> PAGEREF _Toc202797789 \h </w:instrText>
            </w:r>
            <w:r w:rsidR="005B229B">
              <w:rPr>
                <w:noProof/>
                <w:webHidden/>
              </w:rPr>
            </w:r>
            <w:r w:rsidR="005B229B">
              <w:rPr>
                <w:noProof/>
                <w:webHidden/>
              </w:rPr>
              <w:fldChar w:fldCharType="separate"/>
            </w:r>
            <w:r w:rsidR="005B229B">
              <w:rPr>
                <w:noProof/>
                <w:webHidden/>
              </w:rPr>
              <w:t>46</w:t>
            </w:r>
            <w:r w:rsidR="005B229B">
              <w:rPr>
                <w:noProof/>
                <w:webHidden/>
              </w:rPr>
              <w:fldChar w:fldCharType="end"/>
            </w:r>
          </w:hyperlink>
        </w:p>
        <w:p w14:paraId="2968FBC3" w14:textId="5EADB5D4" w:rsidR="005B229B" w:rsidRDefault="00CD5B2B">
          <w:pPr>
            <w:pStyle w:val="TM2"/>
            <w:tabs>
              <w:tab w:val="left" w:pos="1200"/>
            </w:tabs>
            <w:rPr>
              <w:rFonts w:asciiTheme="minorHAnsi" w:eastAsiaTheme="minorEastAsia" w:hAnsiTheme="minorHAnsi" w:cstheme="minorBidi"/>
              <w:smallCaps w:val="0"/>
              <w:noProof/>
              <w:sz w:val="22"/>
              <w:szCs w:val="22"/>
            </w:rPr>
          </w:pPr>
          <w:hyperlink w:anchor="_Toc202797790" w:history="1">
            <w:r w:rsidR="005B229B" w:rsidRPr="006A33D4">
              <w:rPr>
                <w:rStyle w:val="Lienhypertexte"/>
                <w:rFonts w:eastAsiaTheme="minorHAnsi"/>
                <w:noProof/>
                <w:lang w:eastAsia="en-US"/>
              </w:rPr>
              <w:t>4.11.1.</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Prestation forfaitaires</w:t>
            </w:r>
            <w:r w:rsidR="005B229B">
              <w:rPr>
                <w:noProof/>
                <w:webHidden/>
              </w:rPr>
              <w:tab/>
            </w:r>
            <w:r w:rsidR="005B229B">
              <w:rPr>
                <w:noProof/>
                <w:webHidden/>
              </w:rPr>
              <w:fldChar w:fldCharType="begin"/>
            </w:r>
            <w:r w:rsidR="005B229B">
              <w:rPr>
                <w:noProof/>
                <w:webHidden/>
              </w:rPr>
              <w:instrText xml:space="preserve"> PAGEREF _Toc202797790 \h </w:instrText>
            </w:r>
            <w:r w:rsidR="005B229B">
              <w:rPr>
                <w:noProof/>
                <w:webHidden/>
              </w:rPr>
            </w:r>
            <w:r w:rsidR="005B229B">
              <w:rPr>
                <w:noProof/>
                <w:webHidden/>
              </w:rPr>
              <w:fldChar w:fldCharType="separate"/>
            </w:r>
            <w:r w:rsidR="005B229B">
              <w:rPr>
                <w:noProof/>
                <w:webHidden/>
              </w:rPr>
              <w:t>46</w:t>
            </w:r>
            <w:r w:rsidR="005B229B">
              <w:rPr>
                <w:noProof/>
                <w:webHidden/>
              </w:rPr>
              <w:fldChar w:fldCharType="end"/>
            </w:r>
          </w:hyperlink>
        </w:p>
        <w:p w14:paraId="3B8F21C3" w14:textId="452AF3C6" w:rsidR="005B229B" w:rsidRDefault="00CD5B2B">
          <w:pPr>
            <w:pStyle w:val="TM2"/>
            <w:tabs>
              <w:tab w:val="left" w:pos="1200"/>
            </w:tabs>
            <w:rPr>
              <w:rFonts w:asciiTheme="minorHAnsi" w:eastAsiaTheme="minorEastAsia" w:hAnsiTheme="minorHAnsi" w:cstheme="minorBidi"/>
              <w:smallCaps w:val="0"/>
              <w:noProof/>
              <w:sz w:val="22"/>
              <w:szCs w:val="22"/>
            </w:rPr>
          </w:pPr>
          <w:hyperlink w:anchor="_Toc202797791" w:history="1">
            <w:r w:rsidR="005B229B" w:rsidRPr="006A33D4">
              <w:rPr>
                <w:rStyle w:val="Lienhypertexte"/>
                <w:rFonts w:eastAsiaTheme="minorHAnsi"/>
                <w:noProof/>
                <w:lang w:eastAsia="en-US"/>
              </w:rPr>
              <w:t>4.11.2.</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Prestation non-forfaitaires</w:t>
            </w:r>
            <w:r w:rsidR="005B229B">
              <w:rPr>
                <w:noProof/>
                <w:webHidden/>
              </w:rPr>
              <w:tab/>
            </w:r>
            <w:r w:rsidR="005B229B">
              <w:rPr>
                <w:noProof/>
                <w:webHidden/>
              </w:rPr>
              <w:fldChar w:fldCharType="begin"/>
            </w:r>
            <w:r w:rsidR="005B229B">
              <w:rPr>
                <w:noProof/>
                <w:webHidden/>
              </w:rPr>
              <w:instrText xml:space="preserve"> PAGEREF _Toc202797791 \h </w:instrText>
            </w:r>
            <w:r w:rsidR="005B229B">
              <w:rPr>
                <w:noProof/>
                <w:webHidden/>
              </w:rPr>
            </w:r>
            <w:r w:rsidR="005B229B">
              <w:rPr>
                <w:noProof/>
                <w:webHidden/>
              </w:rPr>
              <w:fldChar w:fldCharType="separate"/>
            </w:r>
            <w:r w:rsidR="005B229B">
              <w:rPr>
                <w:noProof/>
                <w:webHidden/>
              </w:rPr>
              <w:t>47</w:t>
            </w:r>
            <w:r w:rsidR="005B229B">
              <w:rPr>
                <w:noProof/>
                <w:webHidden/>
              </w:rPr>
              <w:fldChar w:fldCharType="end"/>
            </w:r>
          </w:hyperlink>
        </w:p>
        <w:p w14:paraId="7D0EF8F9" w14:textId="5C87608F" w:rsidR="005B229B" w:rsidRDefault="00CD5B2B">
          <w:pPr>
            <w:pStyle w:val="TM2"/>
            <w:tabs>
              <w:tab w:val="left" w:pos="1200"/>
            </w:tabs>
            <w:rPr>
              <w:rFonts w:asciiTheme="minorHAnsi" w:eastAsiaTheme="minorEastAsia" w:hAnsiTheme="minorHAnsi" w:cstheme="minorBidi"/>
              <w:smallCaps w:val="0"/>
              <w:noProof/>
              <w:sz w:val="22"/>
              <w:szCs w:val="22"/>
            </w:rPr>
          </w:pPr>
          <w:hyperlink w:anchor="_Toc202797792" w:history="1">
            <w:r w:rsidR="005B229B" w:rsidRPr="006A33D4">
              <w:rPr>
                <w:rStyle w:val="Lienhypertexte"/>
                <w:rFonts w:eastAsiaTheme="minorHAnsi"/>
                <w:noProof/>
                <w:lang w:eastAsia="en-US"/>
              </w:rPr>
              <w:t>4.11.3.</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Planning d’intervention</w:t>
            </w:r>
            <w:r w:rsidR="005B229B">
              <w:rPr>
                <w:noProof/>
                <w:webHidden/>
              </w:rPr>
              <w:tab/>
            </w:r>
            <w:r w:rsidR="005B229B">
              <w:rPr>
                <w:noProof/>
                <w:webHidden/>
              </w:rPr>
              <w:fldChar w:fldCharType="begin"/>
            </w:r>
            <w:r w:rsidR="005B229B">
              <w:rPr>
                <w:noProof/>
                <w:webHidden/>
              </w:rPr>
              <w:instrText xml:space="preserve"> PAGEREF _Toc202797792 \h </w:instrText>
            </w:r>
            <w:r w:rsidR="005B229B">
              <w:rPr>
                <w:noProof/>
                <w:webHidden/>
              </w:rPr>
            </w:r>
            <w:r w:rsidR="005B229B">
              <w:rPr>
                <w:noProof/>
                <w:webHidden/>
              </w:rPr>
              <w:fldChar w:fldCharType="separate"/>
            </w:r>
            <w:r w:rsidR="005B229B">
              <w:rPr>
                <w:noProof/>
                <w:webHidden/>
              </w:rPr>
              <w:t>47</w:t>
            </w:r>
            <w:r w:rsidR="005B229B">
              <w:rPr>
                <w:noProof/>
                <w:webHidden/>
              </w:rPr>
              <w:fldChar w:fldCharType="end"/>
            </w:r>
          </w:hyperlink>
        </w:p>
        <w:p w14:paraId="42725F12" w14:textId="572E7310" w:rsidR="005B229B" w:rsidRDefault="00CD5B2B">
          <w:pPr>
            <w:pStyle w:val="TM2"/>
            <w:tabs>
              <w:tab w:val="left" w:pos="1200"/>
            </w:tabs>
            <w:rPr>
              <w:rFonts w:asciiTheme="minorHAnsi" w:eastAsiaTheme="minorEastAsia" w:hAnsiTheme="minorHAnsi" w:cstheme="minorBidi"/>
              <w:smallCaps w:val="0"/>
              <w:noProof/>
              <w:sz w:val="22"/>
              <w:szCs w:val="22"/>
            </w:rPr>
          </w:pPr>
          <w:hyperlink w:anchor="_Toc202797793" w:history="1">
            <w:r w:rsidR="005B229B" w:rsidRPr="006A33D4">
              <w:rPr>
                <w:rStyle w:val="Lienhypertexte"/>
                <w:rFonts w:eastAsiaTheme="minorHAnsi"/>
                <w:noProof/>
                <w:lang w:eastAsia="en-US"/>
              </w:rPr>
              <w:t>4.11.4.</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Matériels – Produits d’entretien</w:t>
            </w:r>
            <w:r w:rsidR="005B229B">
              <w:rPr>
                <w:noProof/>
                <w:webHidden/>
              </w:rPr>
              <w:tab/>
            </w:r>
            <w:r w:rsidR="005B229B">
              <w:rPr>
                <w:noProof/>
                <w:webHidden/>
              </w:rPr>
              <w:fldChar w:fldCharType="begin"/>
            </w:r>
            <w:r w:rsidR="005B229B">
              <w:rPr>
                <w:noProof/>
                <w:webHidden/>
              </w:rPr>
              <w:instrText xml:space="preserve"> PAGEREF _Toc202797793 \h </w:instrText>
            </w:r>
            <w:r w:rsidR="005B229B">
              <w:rPr>
                <w:noProof/>
                <w:webHidden/>
              </w:rPr>
            </w:r>
            <w:r w:rsidR="005B229B">
              <w:rPr>
                <w:noProof/>
                <w:webHidden/>
              </w:rPr>
              <w:fldChar w:fldCharType="separate"/>
            </w:r>
            <w:r w:rsidR="005B229B">
              <w:rPr>
                <w:noProof/>
                <w:webHidden/>
              </w:rPr>
              <w:t>47</w:t>
            </w:r>
            <w:r w:rsidR="005B229B">
              <w:rPr>
                <w:noProof/>
                <w:webHidden/>
              </w:rPr>
              <w:fldChar w:fldCharType="end"/>
            </w:r>
          </w:hyperlink>
        </w:p>
        <w:p w14:paraId="38B5FDB2" w14:textId="55CBFEFB" w:rsidR="005B229B" w:rsidRDefault="00CD5B2B">
          <w:pPr>
            <w:pStyle w:val="TM2"/>
            <w:tabs>
              <w:tab w:val="left" w:pos="1200"/>
            </w:tabs>
            <w:rPr>
              <w:rFonts w:asciiTheme="minorHAnsi" w:eastAsiaTheme="minorEastAsia" w:hAnsiTheme="minorHAnsi" w:cstheme="minorBidi"/>
              <w:smallCaps w:val="0"/>
              <w:noProof/>
              <w:sz w:val="22"/>
              <w:szCs w:val="22"/>
            </w:rPr>
          </w:pPr>
          <w:hyperlink w:anchor="_Toc202797794" w:history="1">
            <w:r w:rsidR="005B229B" w:rsidRPr="006A33D4">
              <w:rPr>
                <w:rStyle w:val="Lienhypertexte"/>
                <w:rFonts w:eastAsiaTheme="minorHAnsi"/>
                <w:noProof/>
                <w:lang w:eastAsia="en-US"/>
              </w:rPr>
              <w:t>4.11.5.</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Sécurité</w:t>
            </w:r>
            <w:r w:rsidR="005B229B">
              <w:rPr>
                <w:noProof/>
                <w:webHidden/>
              </w:rPr>
              <w:tab/>
            </w:r>
            <w:r w:rsidR="005B229B">
              <w:rPr>
                <w:noProof/>
                <w:webHidden/>
              </w:rPr>
              <w:fldChar w:fldCharType="begin"/>
            </w:r>
            <w:r w:rsidR="005B229B">
              <w:rPr>
                <w:noProof/>
                <w:webHidden/>
              </w:rPr>
              <w:instrText xml:space="preserve"> PAGEREF _Toc202797794 \h </w:instrText>
            </w:r>
            <w:r w:rsidR="005B229B">
              <w:rPr>
                <w:noProof/>
                <w:webHidden/>
              </w:rPr>
            </w:r>
            <w:r w:rsidR="005B229B">
              <w:rPr>
                <w:noProof/>
                <w:webHidden/>
              </w:rPr>
              <w:fldChar w:fldCharType="separate"/>
            </w:r>
            <w:r w:rsidR="005B229B">
              <w:rPr>
                <w:noProof/>
                <w:webHidden/>
              </w:rPr>
              <w:t>47</w:t>
            </w:r>
            <w:r w:rsidR="005B229B">
              <w:rPr>
                <w:noProof/>
                <w:webHidden/>
              </w:rPr>
              <w:fldChar w:fldCharType="end"/>
            </w:r>
          </w:hyperlink>
        </w:p>
        <w:p w14:paraId="38D26C6F" w14:textId="631B4FF7" w:rsidR="005B229B" w:rsidRDefault="00CD5B2B">
          <w:pPr>
            <w:pStyle w:val="TM2"/>
            <w:tabs>
              <w:tab w:val="left" w:pos="1200"/>
            </w:tabs>
            <w:rPr>
              <w:rFonts w:asciiTheme="minorHAnsi" w:eastAsiaTheme="minorEastAsia" w:hAnsiTheme="minorHAnsi" w:cstheme="minorBidi"/>
              <w:smallCaps w:val="0"/>
              <w:noProof/>
              <w:sz w:val="22"/>
              <w:szCs w:val="22"/>
            </w:rPr>
          </w:pPr>
          <w:hyperlink w:anchor="_Toc202797795" w:history="1">
            <w:r w:rsidR="005B229B" w:rsidRPr="006A33D4">
              <w:rPr>
                <w:rStyle w:val="Lienhypertexte"/>
                <w:rFonts w:eastAsiaTheme="minorHAnsi"/>
                <w:noProof/>
                <w:lang w:eastAsia="en-US"/>
              </w:rPr>
              <w:t>4.11.6.</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Nettoyage des vitres en hauteur</w:t>
            </w:r>
            <w:r w:rsidR="005B229B">
              <w:rPr>
                <w:noProof/>
                <w:webHidden/>
              </w:rPr>
              <w:tab/>
            </w:r>
            <w:r w:rsidR="005B229B">
              <w:rPr>
                <w:noProof/>
                <w:webHidden/>
              </w:rPr>
              <w:fldChar w:fldCharType="begin"/>
            </w:r>
            <w:r w:rsidR="005B229B">
              <w:rPr>
                <w:noProof/>
                <w:webHidden/>
              </w:rPr>
              <w:instrText xml:space="preserve"> PAGEREF _Toc202797795 \h </w:instrText>
            </w:r>
            <w:r w:rsidR="005B229B">
              <w:rPr>
                <w:noProof/>
                <w:webHidden/>
              </w:rPr>
            </w:r>
            <w:r w:rsidR="005B229B">
              <w:rPr>
                <w:noProof/>
                <w:webHidden/>
              </w:rPr>
              <w:fldChar w:fldCharType="separate"/>
            </w:r>
            <w:r w:rsidR="005B229B">
              <w:rPr>
                <w:noProof/>
                <w:webHidden/>
              </w:rPr>
              <w:t>48</w:t>
            </w:r>
            <w:r w:rsidR="005B229B">
              <w:rPr>
                <w:noProof/>
                <w:webHidden/>
              </w:rPr>
              <w:fldChar w:fldCharType="end"/>
            </w:r>
          </w:hyperlink>
        </w:p>
        <w:p w14:paraId="7B969ED6" w14:textId="439461A9" w:rsidR="005B229B" w:rsidRDefault="00CD5B2B">
          <w:pPr>
            <w:pStyle w:val="TM2"/>
            <w:tabs>
              <w:tab w:val="left" w:pos="1200"/>
            </w:tabs>
            <w:rPr>
              <w:rFonts w:asciiTheme="minorHAnsi" w:eastAsiaTheme="minorEastAsia" w:hAnsiTheme="minorHAnsi" w:cstheme="minorBidi"/>
              <w:smallCaps w:val="0"/>
              <w:noProof/>
              <w:sz w:val="22"/>
              <w:szCs w:val="22"/>
            </w:rPr>
          </w:pPr>
          <w:hyperlink w:anchor="_Toc202797796" w:history="1">
            <w:r w:rsidR="005B229B" w:rsidRPr="006A33D4">
              <w:rPr>
                <w:rStyle w:val="Lienhypertexte"/>
                <w:rFonts w:eastAsiaTheme="minorHAnsi"/>
                <w:noProof/>
                <w:lang w:eastAsia="en-US"/>
              </w:rPr>
              <w:t>4.11.7.</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Contrôle des prestations de nettoyage de la vitrerie</w:t>
            </w:r>
            <w:r w:rsidR="005B229B">
              <w:rPr>
                <w:noProof/>
                <w:webHidden/>
              </w:rPr>
              <w:tab/>
            </w:r>
            <w:r w:rsidR="005B229B">
              <w:rPr>
                <w:noProof/>
                <w:webHidden/>
              </w:rPr>
              <w:fldChar w:fldCharType="begin"/>
            </w:r>
            <w:r w:rsidR="005B229B">
              <w:rPr>
                <w:noProof/>
                <w:webHidden/>
              </w:rPr>
              <w:instrText xml:space="preserve"> PAGEREF _Toc202797796 \h </w:instrText>
            </w:r>
            <w:r w:rsidR="005B229B">
              <w:rPr>
                <w:noProof/>
                <w:webHidden/>
              </w:rPr>
            </w:r>
            <w:r w:rsidR="005B229B">
              <w:rPr>
                <w:noProof/>
                <w:webHidden/>
              </w:rPr>
              <w:fldChar w:fldCharType="separate"/>
            </w:r>
            <w:r w:rsidR="005B229B">
              <w:rPr>
                <w:noProof/>
                <w:webHidden/>
              </w:rPr>
              <w:t>48</w:t>
            </w:r>
            <w:r w:rsidR="005B229B">
              <w:rPr>
                <w:noProof/>
                <w:webHidden/>
              </w:rPr>
              <w:fldChar w:fldCharType="end"/>
            </w:r>
          </w:hyperlink>
        </w:p>
        <w:p w14:paraId="5C5860A4" w14:textId="47C3D3F3" w:rsidR="005B229B" w:rsidRDefault="00CD5B2B">
          <w:pPr>
            <w:pStyle w:val="TM2"/>
            <w:tabs>
              <w:tab w:val="left" w:pos="1200"/>
            </w:tabs>
            <w:rPr>
              <w:rFonts w:asciiTheme="minorHAnsi" w:eastAsiaTheme="minorEastAsia" w:hAnsiTheme="minorHAnsi" w:cstheme="minorBidi"/>
              <w:smallCaps w:val="0"/>
              <w:noProof/>
              <w:sz w:val="22"/>
              <w:szCs w:val="22"/>
            </w:rPr>
          </w:pPr>
          <w:hyperlink w:anchor="_Toc202797797" w:history="1">
            <w:r w:rsidR="005B229B" w:rsidRPr="006A33D4">
              <w:rPr>
                <w:rStyle w:val="Lienhypertexte"/>
                <w:rFonts w:eastAsiaTheme="minorHAnsi"/>
                <w:noProof/>
                <w:lang w:eastAsia="en-US"/>
              </w:rPr>
              <w:t>4.11.8.</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Rapport d’intervention</w:t>
            </w:r>
            <w:r w:rsidR="005B229B">
              <w:rPr>
                <w:noProof/>
                <w:webHidden/>
              </w:rPr>
              <w:tab/>
            </w:r>
            <w:r w:rsidR="005B229B">
              <w:rPr>
                <w:noProof/>
                <w:webHidden/>
              </w:rPr>
              <w:fldChar w:fldCharType="begin"/>
            </w:r>
            <w:r w:rsidR="005B229B">
              <w:rPr>
                <w:noProof/>
                <w:webHidden/>
              </w:rPr>
              <w:instrText xml:space="preserve"> PAGEREF _Toc202797797 \h </w:instrText>
            </w:r>
            <w:r w:rsidR="005B229B">
              <w:rPr>
                <w:noProof/>
                <w:webHidden/>
              </w:rPr>
            </w:r>
            <w:r w:rsidR="005B229B">
              <w:rPr>
                <w:noProof/>
                <w:webHidden/>
              </w:rPr>
              <w:fldChar w:fldCharType="separate"/>
            </w:r>
            <w:r w:rsidR="005B229B">
              <w:rPr>
                <w:noProof/>
                <w:webHidden/>
              </w:rPr>
              <w:t>48</w:t>
            </w:r>
            <w:r w:rsidR="005B229B">
              <w:rPr>
                <w:noProof/>
                <w:webHidden/>
              </w:rPr>
              <w:fldChar w:fldCharType="end"/>
            </w:r>
          </w:hyperlink>
        </w:p>
        <w:p w14:paraId="458058CE" w14:textId="714A2316" w:rsidR="005B229B" w:rsidRDefault="00CD5B2B">
          <w:pPr>
            <w:pStyle w:val="TM2"/>
            <w:tabs>
              <w:tab w:val="left" w:pos="960"/>
            </w:tabs>
            <w:rPr>
              <w:rFonts w:asciiTheme="minorHAnsi" w:eastAsiaTheme="minorEastAsia" w:hAnsiTheme="minorHAnsi" w:cstheme="minorBidi"/>
              <w:smallCaps w:val="0"/>
              <w:noProof/>
              <w:sz w:val="22"/>
              <w:szCs w:val="22"/>
            </w:rPr>
          </w:pPr>
          <w:hyperlink w:anchor="_Toc202797798" w:history="1">
            <w:r w:rsidR="005B229B" w:rsidRPr="006A33D4">
              <w:rPr>
                <w:rStyle w:val="Lienhypertexte"/>
                <w:rFonts w:eastAsiaTheme="minorHAnsi"/>
                <w:noProof/>
                <w:lang w:eastAsia="en-US"/>
              </w:rPr>
              <w:t>4.12.</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MODALITE DE SUIVI</w:t>
            </w:r>
            <w:r w:rsidR="005B229B">
              <w:rPr>
                <w:noProof/>
                <w:webHidden/>
              </w:rPr>
              <w:tab/>
            </w:r>
            <w:r w:rsidR="005B229B">
              <w:rPr>
                <w:noProof/>
                <w:webHidden/>
              </w:rPr>
              <w:fldChar w:fldCharType="begin"/>
            </w:r>
            <w:r w:rsidR="005B229B">
              <w:rPr>
                <w:noProof/>
                <w:webHidden/>
              </w:rPr>
              <w:instrText xml:space="preserve"> PAGEREF _Toc202797798 \h </w:instrText>
            </w:r>
            <w:r w:rsidR="005B229B">
              <w:rPr>
                <w:noProof/>
                <w:webHidden/>
              </w:rPr>
            </w:r>
            <w:r w:rsidR="005B229B">
              <w:rPr>
                <w:noProof/>
                <w:webHidden/>
              </w:rPr>
              <w:fldChar w:fldCharType="separate"/>
            </w:r>
            <w:r w:rsidR="005B229B">
              <w:rPr>
                <w:noProof/>
                <w:webHidden/>
              </w:rPr>
              <w:t>48</w:t>
            </w:r>
            <w:r w:rsidR="005B229B">
              <w:rPr>
                <w:noProof/>
                <w:webHidden/>
              </w:rPr>
              <w:fldChar w:fldCharType="end"/>
            </w:r>
          </w:hyperlink>
        </w:p>
        <w:p w14:paraId="67DBBFE2" w14:textId="539CC52A" w:rsidR="005B229B" w:rsidRDefault="00CD5B2B">
          <w:pPr>
            <w:pStyle w:val="TM2"/>
            <w:tabs>
              <w:tab w:val="left" w:pos="960"/>
            </w:tabs>
            <w:rPr>
              <w:rFonts w:asciiTheme="minorHAnsi" w:eastAsiaTheme="minorEastAsia" w:hAnsiTheme="minorHAnsi" w:cstheme="minorBidi"/>
              <w:smallCaps w:val="0"/>
              <w:noProof/>
              <w:sz w:val="22"/>
              <w:szCs w:val="22"/>
            </w:rPr>
          </w:pPr>
          <w:hyperlink w:anchor="_Toc202797799" w:history="1">
            <w:r w:rsidR="005B229B" w:rsidRPr="006A33D4">
              <w:rPr>
                <w:rStyle w:val="Lienhypertexte"/>
                <w:rFonts w:eastAsiaTheme="minorHAnsi"/>
                <w:noProof/>
                <w:lang w:eastAsia="en-US"/>
              </w:rPr>
              <w:t>4.13.</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ENDADREMENT DU PERSONNEL</w:t>
            </w:r>
            <w:r w:rsidR="005B229B">
              <w:rPr>
                <w:noProof/>
                <w:webHidden/>
              </w:rPr>
              <w:tab/>
            </w:r>
            <w:r w:rsidR="005B229B">
              <w:rPr>
                <w:noProof/>
                <w:webHidden/>
              </w:rPr>
              <w:fldChar w:fldCharType="begin"/>
            </w:r>
            <w:r w:rsidR="005B229B">
              <w:rPr>
                <w:noProof/>
                <w:webHidden/>
              </w:rPr>
              <w:instrText xml:space="preserve"> PAGEREF _Toc202797799 \h </w:instrText>
            </w:r>
            <w:r w:rsidR="005B229B">
              <w:rPr>
                <w:noProof/>
                <w:webHidden/>
              </w:rPr>
            </w:r>
            <w:r w:rsidR="005B229B">
              <w:rPr>
                <w:noProof/>
                <w:webHidden/>
              </w:rPr>
              <w:fldChar w:fldCharType="separate"/>
            </w:r>
            <w:r w:rsidR="005B229B">
              <w:rPr>
                <w:noProof/>
                <w:webHidden/>
              </w:rPr>
              <w:t>49</w:t>
            </w:r>
            <w:r w:rsidR="005B229B">
              <w:rPr>
                <w:noProof/>
                <w:webHidden/>
              </w:rPr>
              <w:fldChar w:fldCharType="end"/>
            </w:r>
          </w:hyperlink>
        </w:p>
        <w:p w14:paraId="745D3443" w14:textId="74C6AFDA" w:rsidR="005B229B" w:rsidRDefault="00CD5B2B">
          <w:pPr>
            <w:pStyle w:val="TM2"/>
            <w:tabs>
              <w:tab w:val="left" w:pos="1200"/>
            </w:tabs>
            <w:rPr>
              <w:rFonts w:asciiTheme="minorHAnsi" w:eastAsiaTheme="minorEastAsia" w:hAnsiTheme="minorHAnsi" w:cstheme="minorBidi"/>
              <w:smallCaps w:val="0"/>
              <w:noProof/>
              <w:sz w:val="22"/>
              <w:szCs w:val="22"/>
            </w:rPr>
          </w:pPr>
          <w:hyperlink w:anchor="_Toc202797800" w:history="1">
            <w:r w:rsidR="005B229B" w:rsidRPr="006A33D4">
              <w:rPr>
                <w:rStyle w:val="Lienhypertexte"/>
                <w:rFonts w:eastAsiaTheme="minorHAnsi"/>
                <w:noProof/>
                <w:lang w:eastAsia="en-US"/>
              </w:rPr>
              <w:t>4.13.1.</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Inspecteurs des sites</w:t>
            </w:r>
            <w:r w:rsidR="005B229B">
              <w:rPr>
                <w:noProof/>
                <w:webHidden/>
              </w:rPr>
              <w:tab/>
            </w:r>
            <w:r w:rsidR="005B229B">
              <w:rPr>
                <w:noProof/>
                <w:webHidden/>
              </w:rPr>
              <w:fldChar w:fldCharType="begin"/>
            </w:r>
            <w:r w:rsidR="005B229B">
              <w:rPr>
                <w:noProof/>
                <w:webHidden/>
              </w:rPr>
              <w:instrText xml:space="preserve"> PAGEREF _Toc202797800 \h </w:instrText>
            </w:r>
            <w:r w:rsidR="005B229B">
              <w:rPr>
                <w:noProof/>
                <w:webHidden/>
              </w:rPr>
            </w:r>
            <w:r w:rsidR="005B229B">
              <w:rPr>
                <w:noProof/>
                <w:webHidden/>
              </w:rPr>
              <w:fldChar w:fldCharType="separate"/>
            </w:r>
            <w:r w:rsidR="005B229B">
              <w:rPr>
                <w:noProof/>
                <w:webHidden/>
              </w:rPr>
              <w:t>49</w:t>
            </w:r>
            <w:r w:rsidR="005B229B">
              <w:rPr>
                <w:noProof/>
                <w:webHidden/>
              </w:rPr>
              <w:fldChar w:fldCharType="end"/>
            </w:r>
          </w:hyperlink>
        </w:p>
        <w:p w14:paraId="36AAF583" w14:textId="3FEAF22F" w:rsidR="005B229B" w:rsidRDefault="00CD5B2B">
          <w:pPr>
            <w:pStyle w:val="TM2"/>
            <w:tabs>
              <w:tab w:val="left" w:pos="1200"/>
            </w:tabs>
            <w:rPr>
              <w:rFonts w:asciiTheme="minorHAnsi" w:eastAsiaTheme="minorEastAsia" w:hAnsiTheme="minorHAnsi" w:cstheme="minorBidi"/>
              <w:smallCaps w:val="0"/>
              <w:noProof/>
              <w:sz w:val="22"/>
              <w:szCs w:val="22"/>
            </w:rPr>
          </w:pPr>
          <w:hyperlink w:anchor="_Toc202797801" w:history="1">
            <w:r w:rsidR="005B229B" w:rsidRPr="006A33D4">
              <w:rPr>
                <w:rStyle w:val="Lienhypertexte"/>
                <w:rFonts w:eastAsiaTheme="minorHAnsi"/>
                <w:noProof/>
                <w:lang w:eastAsia="en-US"/>
              </w:rPr>
              <w:t>4.13.2.</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Chef d’équipe</w:t>
            </w:r>
            <w:r w:rsidR="005B229B">
              <w:rPr>
                <w:noProof/>
                <w:webHidden/>
              </w:rPr>
              <w:tab/>
            </w:r>
            <w:r w:rsidR="005B229B">
              <w:rPr>
                <w:noProof/>
                <w:webHidden/>
              </w:rPr>
              <w:fldChar w:fldCharType="begin"/>
            </w:r>
            <w:r w:rsidR="005B229B">
              <w:rPr>
                <w:noProof/>
                <w:webHidden/>
              </w:rPr>
              <w:instrText xml:space="preserve"> PAGEREF _Toc202797801 \h </w:instrText>
            </w:r>
            <w:r w:rsidR="005B229B">
              <w:rPr>
                <w:noProof/>
                <w:webHidden/>
              </w:rPr>
            </w:r>
            <w:r w:rsidR="005B229B">
              <w:rPr>
                <w:noProof/>
                <w:webHidden/>
              </w:rPr>
              <w:fldChar w:fldCharType="separate"/>
            </w:r>
            <w:r w:rsidR="005B229B">
              <w:rPr>
                <w:noProof/>
                <w:webHidden/>
              </w:rPr>
              <w:t>49</w:t>
            </w:r>
            <w:r w:rsidR="005B229B">
              <w:rPr>
                <w:noProof/>
                <w:webHidden/>
              </w:rPr>
              <w:fldChar w:fldCharType="end"/>
            </w:r>
          </w:hyperlink>
        </w:p>
        <w:p w14:paraId="57997024" w14:textId="6A14BF0A" w:rsidR="005B229B" w:rsidRDefault="00CD5B2B">
          <w:pPr>
            <w:pStyle w:val="TM2"/>
            <w:tabs>
              <w:tab w:val="left" w:pos="960"/>
            </w:tabs>
            <w:rPr>
              <w:rFonts w:asciiTheme="minorHAnsi" w:eastAsiaTheme="minorEastAsia" w:hAnsiTheme="minorHAnsi" w:cstheme="minorBidi"/>
              <w:smallCaps w:val="0"/>
              <w:noProof/>
              <w:sz w:val="22"/>
              <w:szCs w:val="22"/>
            </w:rPr>
          </w:pPr>
          <w:hyperlink w:anchor="_Toc202797802" w:history="1">
            <w:r w:rsidR="005B229B" w:rsidRPr="006A33D4">
              <w:rPr>
                <w:rStyle w:val="Lienhypertexte"/>
                <w:rFonts w:eastAsiaTheme="minorHAnsi"/>
                <w:noProof/>
                <w:lang w:eastAsia="en-US"/>
              </w:rPr>
              <w:t>4.14.</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PRESTATIONS COMPLEMENTAIRES – BONS DE COMMANDES</w:t>
            </w:r>
            <w:r w:rsidR="005B229B">
              <w:rPr>
                <w:noProof/>
                <w:webHidden/>
              </w:rPr>
              <w:tab/>
            </w:r>
            <w:r w:rsidR="005B229B">
              <w:rPr>
                <w:noProof/>
                <w:webHidden/>
              </w:rPr>
              <w:fldChar w:fldCharType="begin"/>
            </w:r>
            <w:r w:rsidR="005B229B">
              <w:rPr>
                <w:noProof/>
                <w:webHidden/>
              </w:rPr>
              <w:instrText xml:space="preserve"> PAGEREF _Toc202797802 \h </w:instrText>
            </w:r>
            <w:r w:rsidR="005B229B">
              <w:rPr>
                <w:noProof/>
                <w:webHidden/>
              </w:rPr>
            </w:r>
            <w:r w:rsidR="005B229B">
              <w:rPr>
                <w:noProof/>
                <w:webHidden/>
              </w:rPr>
              <w:fldChar w:fldCharType="separate"/>
            </w:r>
            <w:r w:rsidR="005B229B">
              <w:rPr>
                <w:noProof/>
                <w:webHidden/>
              </w:rPr>
              <w:t>49</w:t>
            </w:r>
            <w:r w:rsidR="005B229B">
              <w:rPr>
                <w:noProof/>
                <w:webHidden/>
              </w:rPr>
              <w:fldChar w:fldCharType="end"/>
            </w:r>
          </w:hyperlink>
        </w:p>
        <w:p w14:paraId="346FEED8" w14:textId="461F6FDE" w:rsidR="005B229B" w:rsidRDefault="00CD5B2B">
          <w:pPr>
            <w:pStyle w:val="TM2"/>
            <w:tabs>
              <w:tab w:val="left" w:pos="960"/>
            </w:tabs>
            <w:rPr>
              <w:rFonts w:asciiTheme="minorHAnsi" w:eastAsiaTheme="minorEastAsia" w:hAnsiTheme="minorHAnsi" w:cstheme="minorBidi"/>
              <w:smallCaps w:val="0"/>
              <w:noProof/>
              <w:sz w:val="22"/>
              <w:szCs w:val="22"/>
            </w:rPr>
          </w:pPr>
          <w:hyperlink w:anchor="_Toc202797803" w:history="1">
            <w:r w:rsidR="005B229B" w:rsidRPr="006A33D4">
              <w:rPr>
                <w:rStyle w:val="Lienhypertexte"/>
                <w:rFonts w:eastAsiaTheme="minorHAnsi"/>
                <w:noProof/>
                <w:lang w:eastAsia="en-US"/>
              </w:rPr>
              <w:t>4.15.</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CONTINUITE DE SERVICES</w:t>
            </w:r>
            <w:r w:rsidR="005B229B">
              <w:rPr>
                <w:noProof/>
                <w:webHidden/>
              </w:rPr>
              <w:tab/>
            </w:r>
            <w:r w:rsidR="005B229B">
              <w:rPr>
                <w:noProof/>
                <w:webHidden/>
              </w:rPr>
              <w:fldChar w:fldCharType="begin"/>
            </w:r>
            <w:r w:rsidR="005B229B">
              <w:rPr>
                <w:noProof/>
                <w:webHidden/>
              </w:rPr>
              <w:instrText xml:space="preserve"> PAGEREF _Toc202797803 \h </w:instrText>
            </w:r>
            <w:r w:rsidR="005B229B">
              <w:rPr>
                <w:noProof/>
                <w:webHidden/>
              </w:rPr>
            </w:r>
            <w:r w:rsidR="005B229B">
              <w:rPr>
                <w:noProof/>
                <w:webHidden/>
              </w:rPr>
              <w:fldChar w:fldCharType="separate"/>
            </w:r>
            <w:r w:rsidR="005B229B">
              <w:rPr>
                <w:noProof/>
                <w:webHidden/>
              </w:rPr>
              <w:t>50</w:t>
            </w:r>
            <w:r w:rsidR="005B229B">
              <w:rPr>
                <w:noProof/>
                <w:webHidden/>
              </w:rPr>
              <w:fldChar w:fldCharType="end"/>
            </w:r>
          </w:hyperlink>
        </w:p>
        <w:p w14:paraId="452A9F2C" w14:textId="407FEEBF" w:rsidR="005B229B" w:rsidRDefault="00CD5B2B">
          <w:pPr>
            <w:pStyle w:val="TM2"/>
            <w:tabs>
              <w:tab w:val="left" w:pos="1200"/>
            </w:tabs>
            <w:rPr>
              <w:rFonts w:asciiTheme="minorHAnsi" w:eastAsiaTheme="minorEastAsia" w:hAnsiTheme="minorHAnsi" w:cstheme="minorBidi"/>
              <w:smallCaps w:val="0"/>
              <w:noProof/>
              <w:sz w:val="22"/>
              <w:szCs w:val="22"/>
            </w:rPr>
          </w:pPr>
          <w:hyperlink w:anchor="_Toc202797804" w:history="1">
            <w:r w:rsidR="005B229B" w:rsidRPr="006A33D4">
              <w:rPr>
                <w:rStyle w:val="Lienhypertexte"/>
                <w:rFonts w:eastAsiaTheme="minorHAnsi"/>
                <w:noProof/>
                <w:lang w:eastAsia="en-US"/>
              </w:rPr>
              <w:t>4.15.1.</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Service minimal en cas d’arrêt de travail</w:t>
            </w:r>
            <w:r w:rsidR="005B229B">
              <w:rPr>
                <w:noProof/>
                <w:webHidden/>
              </w:rPr>
              <w:tab/>
            </w:r>
            <w:r w:rsidR="005B229B">
              <w:rPr>
                <w:noProof/>
                <w:webHidden/>
              </w:rPr>
              <w:fldChar w:fldCharType="begin"/>
            </w:r>
            <w:r w:rsidR="005B229B">
              <w:rPr>
                <w:noProof/>
                <w:webHidden/>
              </w:rPr>
              <w:instrText xml:space="preserve"> PAGEREF _Toc202797804 \h </w:instrText>
            </w:r>
            <w:r w:rsidR="005B229B">
              <w:rPr>
                <w:noProof/>
                <w:webHidden/>
              </w:rPr>
            </w:r>
            <w:r w:rsidR="005B229B">
              <w:rPr>
                <w:noProof/>
                <w:webHidden/>
              </w:rPr>
              <w:fldChar w:fldCharType="separate"/>
            </w:r>
            <w:r w:rsidR="005B229B">
              <w:rPr>
                <w:noProof/>
                <w:webHidden/>
              </w:rPr>
              <w:t>50</w:t>
            </w:r>
            <w:r w:rsidR="005B229B">
              <w:rPr>
                <w:noProof/>
                <w:webHidden/>
              </w:rPr>
              <w:fldChar w:fldCharType="end"/>
            </w:r>
          </w:hyperlink>
        </w:p>
        <w:p w14:paraId="0F293880" w14:textId="278F99D0" w:rsidR="005B229B" w:rsidRDefault="00CD5B2B">
          <w:pPr>
            <w:pStyle w:val="TM2"/>
            <w:tabs>
              <w:tab w:val="left" w:pos="1200"/>
            </w:tabs>
            <w:rPr>
              <w:rFonts w:asciiTheme="minorHAnsi" w:eastAsiaTheme="minorEastAsia" w:hAnsiTheme="minorHAnsi" w:cstheme="minorBidi"/>
              <w:smallCaps w:val="0"/>
              <w:noProof/>
              <w:sz w:val="22"/>
              <w:szCs w:val="22"/>
            </w:rPr>
          </w:pPr>
          <w:hyperlink w:anchor="_Toc202797805" w:history="1">
            <w:r w:rsidR="005B229B" w:rsidRPr="006A33D4">
              <w:rPr>
                <w:rStyle w:val="Lienhypertexte"/>
                <w:rFonts w:eastAsiaTheme="minorHAnsi"/>
                <w:noProof/>
                <w:lang w:eastAsia="en-US"/>
              </w:rPr>
              <w:t>4.15.2.</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Absence prolongée, départ du personnel, remplacement, congés et grèves</w:t>
            </w:r>
            <w:r w:rsidR="005B229B">
              <w:rPr>
                <w:noProof/>
                <w:webHidden/>
              </w:rPr>
              <w:tab/>
            </w:r>
            <w:r w:rsidR="005B229B">
              <w:rPr>
                <w:noProof/>
                <w:webHidden/>
              </w:rPr>
              <w:fldChar w:fldCharType="begin"/>
            </w:r>
            <w:r w:rsidR="005B229B">
              <w:rPr>
                <w:noProof/>
                <w:webHidden/>
              </w:rPr>
              <w:instrText xml:space="preserve"> PAGEREF _Toc202797805 \h </w:instrText>
            </w:r>
            <w:r w:rsidR="005B229B">
              <w:rPr>
                <w:noProof/>
                <w:webHidden/>
              </w:rPr>
            </w:r>
            <w:r w:rsidR="005B229B">
              <w:rPr>
                <w:noProof/>
                <w:webHidden/>
              </w:rPr>
              <w:fldChar w:fldCharType="separate"/>
            </w:r>
            <w:r w:rsidR="005B229B">
              <w:rPr>
                <w:noProof/>
                <w:webHidden/>
              </w:rPr>
              <w:t>50</w:t>
            </w:r>
            <w:r w:rsidR="005B229B">
              <w:rPr>
                <w:noProof/>
                <w:webHidden/>
              </w:rPr>
              <w:fldChar w:fldCharType="end"/>
            </w:r>
          </w:hyperlink>
        </w:p>
        <w:p w14:paraId="3B692DFD" w14:textId="6A118703" w:rsidR="005B229B" w:rsidRDefault="00CD5B2B">
          <w:pPr>
            <w:pStyle w:val="TM2"/>
            <w:tabs>
              <w:tab w:val="left" w:pos="960"/>
            </w:tabs>
            <w:rPr>
              <w:rFonts w:asciiTheme="minorHAnsi" w:eastAsiaTheme="minorEastAsia" w:hAnsiTheme="minorHAnsi" w:cstheme="minorBidi"/>
              <w:smallCaps w:val="0"/>
              <w:noProof/>
              <w:sz w:val="22"/>
              <w:szCs w:val="22"/>
            </w:rPr>
          </w:pPr>
          <w:hyperlink w:anchor="_Toc202797806" w:history="1">
            <w:r w:rsidR="005B229B" w:rsidRPr="006A33D4">
              <w:rPr>
                <w:rStyle w:val="Lienhypertexte"/>
                <w:rFonts w:eastAsiaTheme="minorHAnsi"/>
                <w:noProof/>
                <w:lang w:eastAsia="en-US"/>
              </w:rPr>
              <w:t>4.16.</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RECUSATION DU PERSONNEL</w:t>
            </w:r>
            <w:r w:rsidR="005B229B">
              <w:rPr>
                <w:noProof/>
                <w:webHidden/>
              </w:rPr>
              <w:tab/>
            </w:r>
            <w:r w:rsidR="005B229B">
              <w:rPr>
                <w:noProof/>
                <w:webHidden/>
              </w:rPr>
              <w:fldChar w:fldCharType="begin"/>
            </w:r>
            <w:r w:rsidR="005B229B">
              <w:rPr>
                <w:noProof/>
                <w:webHidden/>
              </w:rPr>
              <w:instrText xml:space="preserve"> PAGEREF _Toc202797806 \h </w:instrText>
            </w:r>
            <w:r w:rsidR="005B229B">
              <w:rPr>
                <w:noProof/>
                <w:webHidden/>
              </w:rPr>
            </w:r>
            <w:r w:rsidR="005B229B">
              <w:rPr>
                <w:noProof/>
                <w:webHidden/>
              </w:rPr>
              <w:fldChar w:fldCharType="separate"/>
            </w:r>
            <w:r w:rsidR="005B229B">
              <w:rPr>
                <w:noProof/>
                <w:webHidden/>
              </w:rPr>
              <w:t>50</w:t>
            </w:r>
            <w:r w:rsidR="005B229B">
              <w:rPr>
                <w:noProof/>
                <w:webHidden/>
              </w:rPr>
              <w:fldChar w:fldCharType="end"/>
            </w:r>
          </w:hyperlink>
        </w:p>
        <w:p w14:paraId="4D16122F" w14:textId="06DB071F" w:rsidR="005B229B" w:rsidRDefault="00CD5B2B">
          <w:pPr>
            <w:pStyle w:val="TM2"/>
            <w:tabs>
              <w:tab w:val="left" w:pos="960"/>
            </w:tabs>
            <w:rPr>
              <w:rFonts w:asciiTheme="minorHAnsi" w:eastAsiaTheme="minorEastAsia" w:hAnsiTheme="minorHAnsi" w:cstheme="minorBidi"/>
              <w:smallCaps w:val="0"/>
              <w:noProof/>
              <w:sz w:val="22"/>
              <w:szCs w:val="22"/>
            </w:rPr>
          </w:pPr>
          <w:hyperlink w:anchor="_Toc202797807" w:history="1">
            <w:r w:rsidR="005B229B" w:rsidRPr="006A33D4">
              <w:rPr>
                <w:rStyle w:val="Lienhypertexte"/>
                <w:rFonts w:eastAsiaTheme="minorHAnsi"/>
                <w:noProof/>
                <w:lang w:eastAsia="en-US"/>
              </w:rPr>
              <w:t>4.17.</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REGLES DE SECURITE</w:t>
            </w:r>
            <w:r w:rsidR="005B229B">
              <w:rPr>
                <w:noProof/>
                <w:webHidden/>
              </w:rPr>
              <w:tab/>
            </w:r>
            <w:r w:rsidR="005B229B">
              <w:rPr>
                <w:noProof/>
                <w:webHidden/>
              </w:rPr>
              <w:fldChar w:fldCharType="begin"/>
            </w:r>
            <w:r w:rsidR="005B229B">
              <w:rPr>
                <w:noProof/>
                <w:webHidden/>
              </w:rPr>
              <w:instrText xml:space="preserve"> PAGEREF _Toc202797807 \h </w:instrText>
            </w:r>
            <w:r w:rsidR="005B229B">
              <w:rPr>
                <w:noProof/>
                <w:webHidden/>
              </w:rPr>
            </w:r>
            <w:r w:rsidR="005B229B">
              <w:rPr>
                <w:noProof/>
                <w:webHidden/>
              </w:rPr>
              <w:fldChar w:fldCharType="separate"/>
            </w:r>
            <w:r w:rsidR="005B229B">
              <w:rPr>
                <w:noProof/>
                <w:webHidden/>
              </w:rPr>
              <w:t>50</w:t>
            </w:r>
            <w:r w:rsidR="005B229B">
              <w:rPr>
                <w:noProof/>
                <w:webHidden/>
              </w:rPr>
              <w:fldChar w:fldCharType="end"/>
            </w:r>
          </w:hyperlink>
        </w:p>
        <w:p w14:paraId="62C475A8" w14:textId="6D5C3E47" w:rsidR="005B229B" w:rsidRDefault="00CD5B2B">
          <w:pPr>
            <w:pStyle w:val="TM2"/>
            <w:tabs>
              <w:tab w:val="left" w:pos="1200"/>
            </w:tabs>
            <w:rPr>
              <w:rFonts w:asciiTheme="minorHAnsi" w:eastAsiaTheme="minorEastAsia" w:hAnsiTheme="minorHAnsi" w:cstheme="minorBidi"/>
              <w:smallCaps w:val="0"/>
              <w:noProof/>
              <w:sz w:val="22"/>
              <w:szCs w:val="22"/>
            </w:rPr>
          </w:pPr>
          <w:hyperlink w:anchor="_Toc202797808" w:history="1">
            <w:r w:rsidR="005B229B" w:rsidRPr="006A33D4">
              <w:rPr>
                <w:rStyle w:val="Lienhypertexte"/>
                <w:rFonts w:eastAsiaTheme="minorHAnsi"/>
                <w:noProof/>
                <w:lang w:eastAsia="en-US"/>
              </w:rPr>
              <w:t>4.17.1.</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Signalisation des travaux</w:t>
            </w:r>
            <w:r w:rsidR="005B229B">
              <w:rPr>
                <w:noProof/>
                <w:webHidden/>
              </w:rPr>
              <w:tab/>
            </w:r>
            <w:r w:rsidR="005B229B">
              <w:rPr>
                <w:noProof/>
                <w:webHidden/>
              </w:rPr>
              <w:fldChar w:fldCharType="begin"/>
            </w:r>
            <w:r w:rsidR="005B229B">
              <w:rPr>
                <w:noProof/>
                <w:webHidden/>
              </w:rPr>
              <w:instrText xml:space="preserve"> PAGEREF _Toc202797808 \h </w:instrText>
            </w:r>
            <w:r w:rsidR="005B229B">
              <w:rPr>
                <w:noProof/>
                <w:webHidden/>
              </w:rPr>
            </w:r>
            <w:r w:rsidR="005B229B">
              <w:rPr>
                <w:noProof/>
                <w:webHidden/>
              </w:rPr>
              <w:fldChar w:fldCharType="separate"/>
            </w:r>
            <w:r w:rsidR="005B229B">
              <w:rPr>
                <w:noProof/>
                <w:webHidden/>
              </w:rPr>
              <w:t>50</w:t>
            </w:r>
            <w:r w:rsidR="005B229B">
              <w:rPr>
                <w:noProof/>
                <w:webHidden/>
              </w:rPr>
              <w:fldChar w:fldCharType="end"/>
            </w:r>
          </w:hyperlink>
        </w:p>
        <w:p w14:paraId="25E28D0B" w14:textId="61477460" w:rsidR="005B229B" w:rsidRDefault="00CD5B2B">
          <w:pPr>
            <w:pStyle w:val="TM2"/>
            <w:tabs>
              <w:tab w:val="left" w:pos="1200"/>
            </w:tabs>
            <w:rPr>
              <w:rFonts w:asciiTheme="minorHAnsi" w:eastAsiaTheme="minorEastAsia" w:hAnsiTheme="minorHAnsi" w:cstheme="minorBidi"/>
              <w:smallCaps w:val="0"/>
              <w:noProof/>
              <w:sz w:val="22"/>
              <w:szCs w:val="22"/>
            </w:rPr>
          </w:pPr>
          <w:hyperlink w:anchor="_Toc202797809" w:history="1">
            <w:r w:rsidR="005B229B" w:rsidRPr="006A33D4">
              <w:rPr>
                <w:rStyle w:val="Lienhypertexte"/>
                <w:rFonts w:eastAsiaTheme="minorHAnsi"/>
                <w:noProof/>
                <w:lang w:eastAsia="en-US"/>
              </w:rPr>
              <w:t>4.17.2.</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Plan de prévention</w:t>
            </w:r>
            <w:r w:rsidR="005B229B">
              <w:rPr>
                <w:noProof/>
                <w:webHidden/>
              </w:rPr>
              <w:tab/>
            </w:r>
            <w:r w:rsidR="005B229B">
              <w:rPr>
                <w:noProof/>
                <w:webHidden/>
              </w:rPr>
              <w:fldChar w:fldCharType="begin"/>
            </w:r>
            <w:r w:rsidR="005B229B">
              <w:rPr>
                <w:noProof/>
                <w:webHidden/>
              </w:rPr>
              <w:instrText xml:space="preserve"> PAGEREF _Toc202797809 \h </w:instrText>
            </w:r>
            <w:r w:rsidR="005B229B">
              <w:rPr>
                <w:noProof/>
                <w:webHidden/>
              </w:rPr>
            </w:r>
            <w:r w:rsidR="005B229B">
              <w:rPr>
                <w:noProof/>
                <w:webHidden/>
              </w:rPr>
              <w:fldChar w:fldCharType="separate"/>
            </w:r>
            <w:r w:rsidR="005B229B">
              <w:rPr>
                <w:noProof/>
                <w:webHidden/>
              </w:rPr>
              <w:t>51</w:t>
            </w:r>
            <w:r w:rsidR="005B229B">
              <w:rPr>
                <w:noProof/>
                <w:webHidden/>
              </w:rPr>
              <w:fldChar w:fldCharType="end"/>
            </w:r>
          </w:hyperlink>
        </w:p>
        <w:p w14:paraId="7F499EC2" w14:textId="18F4B53C" w:rsidR="005B229B" w:rsidRDefault="00CD5B2B">
          <w:pPr>
            <w:pStyle w:val="TM2"/>
            <w:tabs>
              <w:tab w:val="left" w:pos="1200"/>
            </w:tabs>
            <w:rPr>
              <w:rFonts w:asciiTheme="minorHAnsi" w:eastAsiaTheme="minorEastAsia" w:hAnsiTheme="minorHAnsi" w:cstheme="minorBidi"/>
              <w:smallCaps w:val="0"/>
              <w:noProof/>
              <w:sz w:val="22"/>
              <w:szCs w:val="22"/>
            </w:rPr>
          </w:pPr>
          <w:hyperlink w:anchor="_Toc202797810" w:history="1">
            <w:r w:rsidR="005B229B" w:rsidRPr="006A33D4">
              <w:rPr>
                <w:rStyle w:val="Lienhypertexte"/>
                <w:rFonts w:eastAsiaTheme="minorHAnsi"/>
                <w:noProof/>
                <w:lang w:eastAsia="en-US"/>
              </w:rPr>
              <w:t>4.17.3.</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Responsabilité et obligations particulière du Titulaire</w:t>
            </w:r>
            <w:r w:rsidR="005B229B">
              <w:rPr>
                <w:noProof/>
                <w:webHidden/>
              </w:rPr>
              <w:tab/>
            </w:r>
            <w:r w:rsidR="005B229B">
              <w:rPr>
                <w:noProof/>
                <w:webHidden/>
              </w:rPr>
              <w:fldChar w:fldCharType="begin"/>
            </w:r>
            <w:r w:rsidR="005B229B">
              <w:rPr>
                <w:noProof/>
                <w:webHidden/>
              </w:rPr>
              <w:instrText xml:space="preserve"> PAGEREF _Toc202797810 \h </w:instrText>
            </w:r>
            <w:r w:rsidR="005B229B">
              <w:rPr>
                <w:noProof/>
                <w:webHidden/>
              </w:rPr>
            </w:r>
            <w:r w:rsidR="005B229B">
              <w:rPr>
                <w:noProof/>
                <w:webHidden/>
              </w:rPr>
              <w:fldChar w:fldCharType="separate"/>
            </w:r>
            <w:r w:rsidR="005B229B">
              <w:rPr>
                <w:noProof/>
                <w:webHidden/>
              </w:rPr>
              <w:t>51</w:t>
            </w:r>
            <w:r w:rsidR="005B229B">
              <w:rPr>
                <w:noProof/>
                <w:webHidden/>
              </w:rPr>
              <w:fldChar w:fldCharType="end"/>
            </w:r>
          </w:hyperlink>
        </w:p>
        <w:p w14:paraId="465C686B" w14:textId="720A9C2F" w:rsidR="005B229B" w:rsidRDefault="00CD5B2B">
          <w:pPr>
            <w:pStyle w:val="TM2"/>
            <w:tabs>
              <w:tab w:val="left" w:pos="1200"/>
            </w:tabs>
            <w:rPr>
              <w:rFonts w:asciiTheme="minorHAnsi" w:eastAsiaTheme="minorEastAsia" w:hAnsiTheme="minorHAnsi" w:cstheme="minorBidi"/>
              <w:smallCaps w:val="0"/>
              <w:noProof/>
              <w:sz w:val="22"/>
              <w:szCs w:val="22"/>
            </w:rPr>
          </w:pPr>
          <w:hyperlink w:anchor="_Toc202797811" w:history="1">
            <w:r w:rsidR="005B229B" w:rsidRPr="006A33D4">
              <w:rPr>
                <w:rStyle w:val="Lienhypertexte"/>
                <w:rFonts w:eastAsiaTheme="minorHAnsi"/>
                <w:noProof/>
                <w:lang w:eastAsia="en-US"/>
              </w:rPr>
              <w:t>4.17.3.1.</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Obligations particulières</w:t>
            </w:r>
            <w:r w:rsidR="005B229B">
              <w:rPr>
                <w:noProof/>
                <w:webHidden/>
              </w:rPr>
              <w:tab/>
            </w:r>
            <w:r w:rsidR="005B229B">
              <w:rPr>
                <w:noProof/>
                <w:webHidden/>
              </w:rPr>
              <w:fldChar w:fldCharType="begin"/>
            </w:r>
            <w:r w:rsidR="005B229B">
              <w:rPr>
                <w:noProof/>
                <w:webHidden/>
              </w:rPr>
              <w:instrText xml:space="preserve"> PAGEREF _Toc202797811 \h </w:instrText>
            </w:r>
            <w:r w:rsidR="005B229B">
              <w:rPr>
                <w:noProof/>
                <w:webHidden/>
              </w:rPr>
            </w:r>
            <w:r w:rsidR="005B229B">
              <w:rPr>
                <w:noProof/>
                <w:webHidden/>
              </w:rPr>
              <w:fldChar w:fldCharType="separate"/>
            </w:r>
            <w:r w:rsidR="005B229B">
              <w:rPr>
                <w:noProof/>
                <w:webHidden/>
              </w:rPr>
              <w:t>51</w:t>
            </w:r>
            <w:r w:rsidR="005B229B">
              <w:rPr>
                <w:noProof/>
                <w:webHidden/>
              </w:rPr>
              <w:fldChar w:fldCharType="end"/>
            </w:r>
          </w:hyperlink>
        </w:p>
        <w:p w14:paraId="621EB918" w14:textId="76391D65" w:rsidR="005B229B" w:rsidRDefault="00CD5B2B">
          <w:pPr>
            <w:pStyle w:val="TM2"/>
            <w:tabs>
              <w:tab w:val="left" w:pos="1200"/>
            </w:tabs>
            <w:rPr>
              <w:rFonts w:asciiTheme="minorHAnsi" w:eastAsiaTheme="minorEastAsia" w:hAnsiTheme="minorHAnsi" w:cstheme="minorBidi"/>
              <w:smallCaps w:val="0"/>
              <w:noProof/>
              <w:sz w:val="22"/>
              <w:szCs w:val="22"/>
            </w:rPr>
          </w:pPr>
          <w:hyperlink w:anchor="_Toc202797812" w:history="1">
            <w:r w:rsidR="005B229B" w:rsidRPr="006A33D4">
              <w:rPr>
                <w:rStyle w:val="Lienhypertexte"/>
                <w:rFonts w:eastAsiaTheme="minorHAnsi"/>
                <w:noProof/>
                <w:lang w:eastAsia="en-US"/>
              </w:rPr>
              <w:t>4.17.3.2.</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Responsabilités particulières</w:t>
            </w:r>
            <w:r w:rsidR="005B229B">
              <w:rPr>
                <w:noProof/>
                <w:webHidden/>
              </w:rPr>
              <w:tab/>
            </w:r>
            <w:r w:rsidR="005B229B">
              <w:rPr>
                <w:noProof/>
                <w:webHidden/>
              </w:rPr>
              <w:fldChar w:fldCharType="begin"/>
            </w:r>
            <w:r w:rsidR="005B229B">
              <w:rPr>
                <w:noProof/>
                <w:webHidden/>
              </w:rPr>
              <w:instrText xml:space="preserve"> PAGEREF _Toc202797812 \h </w:instrText>
            </w:r>
            <w:r w:rsidR="005B229B">
              <w:rPr>
                <w:noProof/>
                <w:webHidden/>
              </w:rPr>
            </w:r>
            <w:r w:rsidR="005B229B">
              <w:rPr>
                <w:noProof/>
                <w:webHidden/>
              </w:rPr>
              <w:fldChar w:fldCharType="separate"/>
            </w:r>
            <w:r w:rsidR="005B229B">
              <w:rPr>
                <w:noProof/>
                <w:webHidden/>
              </w:rPr>
              <w:t>51</w:t>
            </w:r>
            <w:r w:rsidR="005B229B">
              <w:rPr>
                <w:noProof/>
                <w:webHidden/>
              </w:rPr>
              <w:fldChar w:fldCharType="end"/>
            </w:r>
          </w:hyperlink>
        </w:p>
        <w:p w14:paraId="4FAFC0F5" w14:textId="0A50CE94" w:rsidR="005B229B" w:rsidRDefault="00CD5B2B">
          <w:pPr>
            <w:pStyle w:val="TM2"/>
            <w:tabs>
              <w:tab w:val="left" w:pos="960"/>
            </w:tabs>
            <w:rPr>
              <w:rFonts w:asciiTheme="minorHAnsi" w:eastAsiaTheme="minorEastAsia" w:hAnsiTheme="minorHAnsi" w:cstheme="minorBidi"/>
              <w:smallCaps w:val="0"/>
              <w:noProof/>
              <w:sz w:val="22"/>
              <w:szCs w:val="22"/>
            </w:rPr>
          </w:pPr>
          <w:hyperlink w:anchor="_Toc202797813" w:history="1">
            <w:r w:rsidR="005B229B" w:rsidRPr="006A33D4">
              <w:rPr>
                <w:rStyle w:val="Lienhypertexte"/>
                <w:rFonts w:eastAsiaTheme="minorHAnsi"/>
                <w:noProof/>
                <w:lang w:eastAsia="en-US"/>
              </w:rPr>
              <w:t>4.18.</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MODIFICATIONS DES PRESTATIONS</w:t>
            </w:r>
            <w:r w:rsidR="005B229B">
              <w:rPr>
                <w:noProof/>
                <w:webHidden/>
              </w:rPr>
              <w:tab/>
            </w:r>
            <w:r w:rsidR="005B229B">
              <w:rPr>
                <w:noProof/>
                <w:webHidden/>
              </w:rPr>
              <w:fldChar w:fldCharType="begin"/>
            </w:r>
            <w:r w:rsidR="005B229B">
              <w:rPr>
                <w:noProof/>
                <w:webHidden/>
              </w:rPr>
              <w:instrText xml:space="preserve"> PAGEREF _Toc202797813 \h </w:instrText>
            </w:r>
            <w:r w:rsidR="005B229B">
              <w:rPr>
                <w:noProof/>
                <w:webHidden/>
              </w:rPr>
            </w:r>
            <w:r w:rsidR="005B229B">
              <w:rPr>
                <w:noProof/>
                <w:webHidden/>
              </w:rPr>
              <w:fldChar w:fldCharType="separate"/>
            </w:r>
            <w:r w:rsidR="005B229B">
              <w:rPr>
                <w:noProof/>
                <w:webHidden/>
              </w:rPr>
              <w:t>51</w:t>
            </w:r>
            <w:r w:rsidR="005B229B">
              <w:rPr>
                <w:noProof/>
                <w:webHidden/>
              </w:rPr>
              <w:fldChar w:fldCharType="end"/>
            </w:r>
          </w:hyperlink>
        </w:p>
        <w:p w14:paraId="248A5EC8" w14:textId="4192602D" w:rsidR="005B229B" w:rsidRDefault="00CD5B2B">
          <w:pPr>
            <w:pStyle w:val="TM2"/>
            <w:tabs>
              <w:tab w:val="left" w:pos="960"/>
            </w:tabs>
            <w:rPr>
              <w:rFonts w:asciiTheme="minorHAnsi" w:eastAsiaTheme="minorEastAsia" w:hAnsiTheme="minorHAnsi" w:cstheme="minorBidi"/>
              <w:smallCaps w:val="0"/>
              <w:noProof/>
              <w:sz w:val="22"/>
              <w:szCs w:val="22"/>
            </w:rPr>
          </w:pPr>
          <w:hyperlink w:anchor="_Toc202797814" w:history="1">
            <w:r w:rsidR="005B229B" w:rsidRPr="006A33D4">
              <w:rPr>
                <w:rStyle w:val="Lienhypertexte"/>
                <w:rFonts w:eastAsiaTheme="minorHAnsi"/>
                <w:noProof/>
                <w:lang w:eastAsia="en-US"/>
              </w:rPr>
              <w:t>4.19.</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SUSPENSION DES PRESTATIONS</w:t>
            </w:r>
            <w:r w:rsidR="005B229B">
              <w:rPr>
                <w:noProof/>
                <w:webHidden/>
              </w:rPr>
              <w:tab/>
            </w:r>
            <w:r w:rsidR="005B229B">
              <w:rPr>
                <w:noProof/>
                <w:webHidden/>
              </w:rPr>
              <w:fldChar w:fldCharType="begin"/>
            </w:r>
            <w:r w:rsidR="005B229B">
              <w:rPr>
                <w:noProof/>
                <w:webHidden/>
              </w:rPr>
              <w:instrText xml:space="preserve"> PAGEREF _Toc202797814 \h </w:instrText>
            </w:r>
            <w:r w:rsidR="005B229B">
              <w:rPr>
                <w:noProof/>
                <w:webHidden/>
              </w:rPr>
            </w:r>
            <w:r w:rsidR="005B229B">
              <w:rPr>
                <w:noProof/>
                <w:webHidden/>
              </w:rPr>
              <w:fldChar w:fldCharType="separate"/>
            </w:r>
            <w:r w:rsidR="005B229B">
              <w:rPr>
                <w:noProof/>
                <w:webHidden/>
              </w:rPr>
              <w:t>52</w:t>
            </w:r>
            <w:r w:rsidR="005B229B">
              <w:rPr>
                <w:noProof/>
                <w:webHidden/>
              </w:rPr>
              <w:fldChar w:fldCharType="end"/>
            </w:r>
          </w:hyperlink>
        </w:p>
        <w:p w14:paraId="6B62E815" w14:textId="6537B16C" w:rsidR="005B229B" w:rsidRDefault="00CD5B2B">
          <w:pPr>
            <w:pStyle w:val="TM2"/>
            <w:tabs>
              <w:tab w:val="left" w:pos="960"/>
            </w:tabs>
            <w:rPr>
              <w:rFonts w:asciiTheme="minorHAnsi" w:eastAsiaTheme="minorEastAsia" w:hAnsiTheme="minorHAnsi" w:cstheme="minorBidi"/>
              <w:smallCaps w:val="0"/>
              <w:noProof/>
              <w:sz w:val="22"/>
              <w:szCs w:val="22"/>
            </w:rPr>
          </w:pPr>
          <w:hyperlink w:anchor="_Toc202797815" w:history="1">
            <w:r w:rsidR="005B229B" w:rsidRPr="006A33D4">
              <w:rPr>
                <w:rStyle w:val="Lienhypertexte"/>
                <w:rFonts w:eastAsiaTheme="minorHAnsi"/>
                <w:noProof/>
                <w:lang w:eastAsia="en-US"/>
              </w:rPr>
              <w:t>4.20.</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AJOUTS DE NOUVELLES ZONES A NETTOYER</w:t>
            </w:r>
            <w:r w:rsidR="005B229B">
              <w:rPr>
                <w:noProof/>
                <w:webHidden/>
              </w:rPr>
              <w:tab/>
            </w:r>
            <w:r w:rsidR="005B229B">
              <w:rPr>
                <w:noProof/>
                <w:webHidden/>
              </w:rPr>
              <w:fldChar w:fldCharType="begin"/>
            </w:r>
            <w:r w:rsidR="005B229B">
              <w:rPr>
                <w:noProof/>
                <w:webHidden/>
              </w:rPr>
              <w:instrText xml:space="preserve"> PAGEREF _Toc202797815 \h </w:instrText>
            </w:r>
            <w:r w:rsidR="005B229B">
              <w:rPr>
                <w:noProof/>
                <w:webHidden/>
              </w:rPr>
            </w:r>
            <w:r w:rsidR="005B229B">
              <w:rPr>
                <w:noProof/>
                <w:webHidden/>
              </w:rPr>
              <w:fldChar w:fldCharType="separate"/>
            </w:r>
            <w:r w:rsidR="005B229B">
              <w:rPr>
                <w:noProof/>
                <w:webHidden/>
              </w:rPr>
              <w:t>52</w:t>
            </w:r>
            <w:r w:rsidR="005B229B">
              <w:rPr>
                <w:noProof/>
                <w:webHidden/>
              </w:rPr>
              <w:fldChar w:fldCharType="end"/>
            </w:r>
          </w:hyperlink>
        </w:p>
        <w:p w14:paraId="4C6E6E21" w14:textId="130A472F" w:rsidR="005B229B" w:rsidRDefault="00CD5B2B">
          <w:pPr>
            <w:pStyle w:val="TM2"/>
            <w:tabs>
              <w:tab w:val="left" w:pos="960"/>
            </w:tabs>
            <w:rPr>
              <w:rFonts w:asciiTheme="minorHAnsi" w:eastAsiaTheme="minorEastAsia" w:hAnsiTheme="minorHAnsi" w:cstheme="minorBidi"/>
              <w:smallCaps w:val="0"/>
              <w:noProof/>
              <w:sz w:val="22"/>
              <w:szCs w:val="22"/>
            </w:rPr>
          </w:pPr>
          <w:hyperlink w:anchor="_Toc202797816" w:history="1">
            <w:r w:rsidR="005B229B" w:rsidRPr="006A33D4">
              <w:rPr>
                <w:rStyle w:val="Lienhypertexte"/>
                <w:rFonts w:eastAsiaTheme="minorHAnsi"/>
                <w:noProof/>
                <w:lang w:eastAsia="en-US"/>
              </w:rPr>
              <w:t>4.21.</w:t>
            </w:r>
            <w:r w:rsidR="005B229B">
              <w:rPr>
                <w:rFonts w:asciiTheme="minorHAnsi" w:eastAsiaTheme="minorEastAsia" w:hAnsiTheme="minorHAnsi" w:cstheme="minorBidi"/>
                <w:smallCaps w:val="0"/>
                <w:noProof/>
                <w:sz w:val="22"/>
                <w:szCs w:val="22"/>
              </w:rPr>
              <w:tab/>
            </w:r>
            <w:r w:rsidR="005B229B" w:rsidRPr="006A33D4">
              <w:rPr>
                <w:rStyle w:val="Lienhypertexte"/>
                <w:rFonts w:eastAsiaTheme="minorHAnsi"/>
                <w:noProof/>
                <w:lang w:eastAsia="en-US"/>
              </w:rPr>
              <w:t>REFACTION POUR LOCAUX EN TRAVAUX</w:t>
            </w:r>
            <w:r w:rsidR="005B229B">
              <w:rPr>
                <w:noProof/>
                <w:webHidden/>
              </w:rPr>
              <w:tab/>
            </w:r>
            <w:r w:rsidR="005B229B">
              <w:rPr>
                <w:noProof/>
                <w:webHidden/>
              </w:rPr>
              <w:fldChar w:fldCharType="begin"/>
            </w:r>
            <w:r w:rsidR="005B229B">
              <w:rPr>
                <w:noProof/>
                <w:webHidden/>
              </w:rPr>
              <w:instrText xml:space="preserve"> PAGEREF _Toc202797816 \h </w:instrText>
            </w:r>
            <w:r w:rsidR="005B229B">
              <w:rPr>
                <w:noProof/>
                <w:webHidden/>
              </w:rPr>
            </w:r>
            <w:r w:rsidR="005B229B">
              <w:rPr>
                <w:noProof/>
                <w:webHidden/>
              </w:rPr>
              <w:fldChar w:fldCharType="separate"/>
            </w:r>
            <w:r w:rsidR="005B229B">
              <w:rPr>
                <w:noProof/>
                <w:webHidden/>
              </w:rPr>
              <w:t>52</w:t>
            </w:r>
            <w:r w:rsidR="005B229B">
              <w:rPr>
                <w:noProof/>
                <w:webHidden/>
              </w:rPr>
              <w:fldChar w:fldCharType="end"/>
            </w:r>
          </w:hyperlink>
        </w:p>
        <w:p w14:paraId="2FBC1095" w14:textId="0DE1F075" w:rsidR="00C43DDC" w:rsidRPr="00624B4A" w:rsidRDefault="00C43DDC">
          <w:pPr>
            <w:rPr>
              <w:rFonts w:ascii="Arial" w:hAnsi="Arial" w:cs="Arial"/>
              <w:b/>
              <w:bCs/>
              <w:sz w:val="20"/>
              <w:szCs w:val="20"/>
            </w:rPr>
          </w:pPr>
          <w:r w:rsidRPr="00C43DDC">
            <w:rPr>
              <w:rFonts w:ascii="Arial" w:hAnsi="Arial" w:cs="Arial"/>
              <w:b/>
              <w:bCs/>
              <w:sz w:val="20"/>
              <w:szCs w:val="20"/>
            </w:rPr>
            <w:fldChar w:fldCharType="end"/>
          </w:r>
        </w:p>
      </w:sdtContent>
    </w:sdt>
    <w:p w14:paraId="63E72EE1" w14:textId="77777777" w:rsidR="009A770F" w:rsidRDefault="009A770F">
      <w:pPr>
        <w:rPr>
          <w:rFonts w:ascii="Arial" w:hAnsi="Arial" w:cs="Times New Roman"/>
          <w:b/>
          <w:bCs/>
          <w:snapToGrid w:val="0"/>
          <w:color w:val="005CA9"/>
          <w:sz w:val="20"/>
          <w:szCs w:val="20"/>
          <w:highlight w:val="lightGray"/>
        </w:rPr>
      </w:pPr>
      <w:bookmarkStart w:id="0" w:name="_Toc536711072"/>
      <w:bookmarkStart w:id="1" w:name="_Toc536711248"/>
      <w:bookmarkStart w:id="2" w:name="_Toc536711542"/>
      <w:bookmarkStart w:id="3" w:name="_Toc536711641"/>
      <w:bookmarkStart w:id="4" w:name="_Toc536712121"/>
      <w:bookmarkStart w:id="5" w:name="_Toc536712148"/>
      <w:bookmarkStart w:id="6" w:name="_Toc536712534"/>
      <w:bookmarkStart w:id="7" w:name="_Toc536712634"/>
      <w:bookmarkStart w:id="8" w:name="_Toc536713267"/>
      <w:bookmarkStart w:id="9" w:name="_Toc183212"/>
      <w:bookmarkStart w:id="10" w:name="_Toc184888"/>
      <w:r>
        <w:rPr>
          <w:rFonts w:ascii="Arial" w:hAnsi="Arial" w:cs="Times New Roman"/>
          <w:b/>
          <w:bCs/>
          <w:snapToGrid w:val="0"/>
          <w:color w:val="005CA9"/>
          <w:sz w:val="20"/>
          <w:szCs w:val="20"/>
          <w:highlight w:val="lightGray"/>
        </w:rPr>
        <w:br w:type="page"/>
      </w:r>
    </w:p>
    <w:p w14:paraId="3768DA60" w14:textId="2AF29722" w:rsidR="00E223E1" w:rsidRPr="00271A89" w:rsidRDefault="007F4C53" w:rsidP="009A770F">
      <w:pPr>
        <w:keepNext/>
        <w:widowControl w:val="0"/>
        <w:numPr>
          <w:ilvl w:val="0"/>
          <w:numId w:val="12"/>
        </w:numPr>
        <w:pBdr>
          <w:bottom w:val="single" w:sz="8" w:space="1" w:color="005CA9"/>
        </w:pBdr>
        <w:tabs>
          <w:tab w:val="left" w:pos="1276"/>
        </w:tabs>
        <w:autoSpaceDE w:val="0"/>
        <w:autoSpaceDN w:val="0"/>
        <w:adjustRightInd w:val="0"/>
        <w:spacing w:before="120" w:after="240" w:line="240" w:lineRule="auto"/>
        <w:outlineLvl w:val="0"/>
        <w:rPr>
          <w:rFonts w:ascii="Arial" w:hAnsi="Arial" w:cs="Arial"/>
          <w:b/>
          <w:bCs/>
          <w:snapToGrid w:val="0"/>
          <w:color w:val="005CA9"/>
          <w:sz w:val="20"/>
          <w:szCs w:val="20"/>
        </w:rPr>
      </w:pPr>
      <w:bookmarkStart w:id="11" w:name="_Toc202797649"/>
      <w:r w:rsidRPr="007F4C53">
        <w:rPr>
          <w:rFonts w:ascii="Arial" w:hAnsi="Arial" w:cs="Arial"/>
          <w:b/>
          <w:bCs/>
          <w:snapToGrid w:val="0"/>
          <w:color w:val="005CA9"/>
          <w:sz w:val="20"/>
          <w:szCs w:val="20"/>
        </w:rPr>
        <w:lastRenderedPageBreak/>
        <w:t>PRESENTATION GENERALE DES PRESTATIONS COMMUNES AUX TROIS LOTS</w:t>
      </w:r>
      <w:bookmarkEnd w:id="11"/>
    </w:p>
    <w:p w14:paraId="19D95AE1" w14:textId="6BEABAEE" w:rsidR="00271A89" w:rsidRPr="00A11A87" w:rsidRDefault="007F4C53" w:rsidP="00271A89">
      <w:pPr>
        <w:pStyle w:val="Titre2"/>
        <w:keepLines/>
        <w:numPr>
          <w:ilvl w:val="1"/>
          <w:numId w:val="12"/>
        </w:numPr>
        <w:spacing w:before="40" w:after="240"/>
        <w:ind w:left="788" w:hanging="431"/>
        <w:jc w:val="left"/>
        <w:rPr>
          <w:rFonts w:eastAsiaTheme="minorHAnsi"/>
          <w:b w:val="0"/>
          <w:color w:val="005CA9"/>
          <w:lang w:eastAsia="en-US"/>
        </w:rPr>
      </w:pPr>
      <w:bookmarkStart w:id="12" w:name="_Toc202797650"/>
      <w:bookmarkEnd w:id="0"/>
      <w:bookmarkEnd w:id="1"/>
      <w:bookmarkEnd w:id="2"/>
      <w:bookmarkEnd w:id="3"/>
      <w:bookmarkEnd w:id="4"/>
      <w:bookmarkEnd w:id="5"/>
      <w:bookmarkEnd w:id="6"/>
      <w:bookmarkEnd w:id="7"/>
      <w:bookmarkEnd w:id="8"/>
      <w:bookmarkEnd w:id="9"/>
      <w:bookmarkEnd w:id="10"/>
      <w:r>
        <w:rPr>
          <w:rFonts w:eastAsiaTheme="minorHAnsi"/>
          <w:b w:val="0"/>
          <w:color w:val="005CA9"/>
          <w:lang w:eastAsia="en-US"/>
        </w:rPr>
        <w:t>Objet du marché</w:t>
      </w:r>
      <w:bookmarkEnd w:id="12"/>
    </w:p>
    <w:p w14:paraId="4C8E5DB4" w14:textId="565596AA" w:rsidR="00E223E1" w:rsidRPr="00E223E1" w:rsidRDefault="009E453C" w:rsidP="00E223E1">
      <w:pPr>
        <w:keepLines/>
        <w:widowControl w:val="0"/>
        <w:autoSpaceDE w:val="0"/>
        <w:autoSpaceDN w:val="0"/>
        <w:adjustRightInd w:val="0"/>
        <w:jc w:val="both"/>
        <w:rPr>
          <w:rFonts w:ascii="Arial" w:hAnsi="Arial" w:cs="Arial"/>
          <w:sz w:val="20"/>
          <w:szCs w:val="20"/>
        </w:rPr>
      </w:pPr>
      <w:r w:rsidRPr="00E223E1">
        <w:rPr>
          <w:rFonts w:ascii="Arial" w:hAnsi="Arial" w:cs="Arial"/>
          <w:sz w:val="20"/>
          <w:szCs w:val="20"/>
        </w:rPr>
        <w:t xml:space="preserve">Le présent </w:t>
      </w:r>
      <w:r w:rsidR="00655033">
        <w:rPr>
          <w:rFonts w:ascii="Arial" w:hAnsi="Arial" w:cs="Arial"/>
          <w:sz w:val="20"/>
          <w:szCs w:val="20"/>
        </w:rPr>
        <w:t>marché</w:t>
      </w:r>
      <w:r w:rsidRPr="00E223E1">
        <w:rPr>
          <w:rFonts w:ascii="Arial" w:hAnsi="Arial" w:cs="Arial"/>
          <w:sz w:val="20"/>
          <w:szCs w:val="20"/>
        </w:rPr>
        <w:t xml:space="preserve"> a pour objet l’exécution des prest</w:t>
      </w:r>
      <w:r w:rsidR="00655033">
        <w:rPr>
          <w:rFonts w:ascii="Arial" w:hAnsi="Arial" w:cs="Arial"/>
          <w:sz w:val="20"/>
          <w:szCs w:val="20"/>
        </w:rPr>
        <w:t xml:space="preserve">ations de nettoyage des locaux </w:t>
      </w:r>
      <w:r w:rsidR="00E223E1" w:rsidRPr="00E223E1">
        <w:rPr>
          <w:rFonts w:ascii="Arial" w:hAnsi="Arial" w:cs="Arial"/>
          <w:sz w:val="20"/>
          <w:szCs w:val="20"/>
        </w:rPr>
        <w:t>et de la vitrerie ainsi que la fourniture de produits d’hygiène pour les Caisses Primaires d’Assurance Maladie du Pays de la Loire suivantes :</w:t>
      </w:r>
    </w:p>
    <w:p w14:paraId="0CADB183" w14:textId="77777777" w:rsidR="00E223E1" w:rsidRPr="00270189" w:rsidRDefault="00E223E1" w:rsidP="00F40D48">
      <w:pPr>
        <w:pStyle w:val="Paragraphedeliste"/>
        <w:keepLines/>
        <w:widowControl w:val="0"/>
        <w:numPr>
          <w:ilvl w:val="0"/>
          <w:numId w:val="13"/>
        </w:numPr>
        <w:autoSpaceDE w:val="0"/>
        <w:autoSpaceDN w:val="0"/>
        <w:adjustRightInd w:val="0"/>
        <w:jc w:val="both"/>
        <w:rPr>
          <w:rFonts w:ascii="Arial" w:hAnsi="Arial" w:cs="Arial"/>
        </w:rPr>
      </w:pPr>
      <w:r w:rsidRPr="00270189">
        <w:rPr>
          <w:rFonts w:ascii="Arial" w:hAnsi="Arial" w:cs="Arial"/>
        </w:rPr>
        <w:t>Loire-Atlantique (44),</w:t>
      </w:r>
    </w:p>
    <w:p w14:paraId="039E3F27" w14:textId="77777777" w:rsidR="00E223E1" w:rsidRDefault="00E223E1" w:rsidP="00F40D48">
      <w:pPr>
        <w:pStyle w:val="Paragraphedeliste"/>
        <w:keepLines/>
        <w:widowControl w:val="0"/>
        <w:numPr>
          <w:ilvl w:val="0"/>
          <w:numId w:val="13"/>
        </w:numPr>
        <w:autoSpaceDE w:val="0"/>
        <w:autoSpaceDN w:val="0"/>
        <w:adjustRightInd w:val="0"/>
        <w:jc w:val="both"/>
        <w:rPr>
          <w:rFonts w:ascii="Arial" w:hAnsi="Arial" w:cs="Arial"/>
        </w:rPr>
      </w:pPr>
      <w:r w:rsidRPr="00270189">
        <w:rPr>
          <w:rFonts w:ascii="Arial" w:hAnsi="Arial" w:cs="Arial"/>
        </w:rPr>
        <w:t>Mayenne (53),</w:t>
      </w:r>
    </w:p>
    <w:p w14:paraId="68E95A69" w14:textId="77777777" w:rsidR="009E453C" w:rsidRPr="00E223E1" w:rsidRDefault="00E223E1" w:rsidP="00F40D48">
      <w:pPr>
        <w:pStyle w:val="Paragraphedeliste"/>
        <w:keepLines/>
        <w:widowControl w:val="0"/>
        <w:numPr>
          <w:ilvl w:val="0"/>
          <w:numId w:val="13"/>
        </w:numPr>
        <w:autoSpaceDE w:val="0"/>
        <w:autoSpaceDN w:val="0"/>
        <w:adjustRightInd w:val="0"/>
        <w:jc w:val="both"/>
        <w:rPr>
          <w:rFonts w:ascii="Arial" w:hAnsi="Arial" w:cs="Arial"/>
        </w:rPr>
      </w:pPr>
      <w:r w:rsidRPr="00E223E1">
        <w:rPr>
          <w:rFonts w:ascii="Arial" w:hAnsi="Arial" w:cs="Arial"/>
        </w:rPr>
        <w:t>Vendée (85).</w:t>
      </w:r>
    </w:p>
    <w:p w14:paraId="5B3E6488" w14:textId="77777777" w:rsidR="009E453C" w:rsidRPr="00E223E1" w:rsidRDefault="009E453C" w:rsidP="009E453C">
      <w:pPr>
        <w:pStyle w:val="Corpsdetexte"/>
        <w:spacing w:before="0" w:after="0"/>
        <w:rPr>
          <w:rFonts w:ascii="Arial" w:hAnsi="Arial" w:cs="Arial"/>
          <w:sz w:val="20"/>
          <w:szCs w:val="20"/>
        </w:rPr>
      </w:pPr>
    </w:p>
    <w:p w14:paraId="2422712E" w14:textId="77777777" w:rsidR="00B15C90" w:rsidRPr="00271A89" w:rsidRDefault="00B15C90" w:rsidP="00B15C90">
      <w:pPr>
        <w:jc w:val="both"/>
        <w:rPr>
          <w:rFonts w:ascii="Arial" w:hAnsi="Arial" w:cs="Arial"/>
          <w:sz w:val="20"/>
          <w:szCs w:val="20"/>
        </w:rPr>
      </w:pPr>
      <w:r w:rsidRPr="00271A89">
        <w:rPr>
          <w:rFonts w:ascii="Arial" w:hAnsi="Arial" w:cs="Arial"/>
          <w:sz w:val="20"/>
          <w:szCs w:val="20"/>
        </w:rPr>
        <w:t>Les prestations demandées sont :</w:t>
      </w:r>
    </w:p>
    <w:p w14:paraId="585CB239" w14:textId="02F56266" w:rsidR="00B15C90" w:rsidRPr="00271A89" w:rsidRDefault="00B15C90" w:rsidP="009D0325">
      <w:pPr>
        <w:pStyle w:val="Paragraphedeliste"/>
        <w:numPr>
          <w:ilvl w:val="0"/>
          <w:numId w:val="35"/>
        </w:numPr>
        <w:jc w:val="both"/>
        <w:rPr>
          <w:rFonts w:ascii="Arial" w:hAnsi="Arial" w:cs="Arial"/>
        </w:rPr>
      </w:pPr>
      <w:r w:rsidRPr="00271A89">
        <w:rPr>
          <w:rFonts w:ascii="Arial" w:hAnsi="Arial" w:cs="Arial"/>
        </w:rPr>
        <w:t>le nettoyage des locaux ;</w:t>
      </w:r>
    </w:p>
    <w:p w14:paraId="772E1D9B" w14:textId="3CBB7C53" w:rsidR="00B15C90" w:rsidRPr="00271A89" w:rsidRDefault="00B15C90" w:rsidP="009D0325">
      <w:pPr>
        <w:pStyle w:val="Paragraphedeliste"/>
        <w:numPr>
          <w:ilvl w:val="0"/>
          <w:numId w:val="35"/>
        </w:numPr>
        <w:jc w:val="both"/>
        <w:rPr>
          <w:rFonts w:ascii="Arial" w:hAnsi="Arial" w:cs="Arial"/>
        </w:rPr>
      </w:pPr>
      <w:r w:rsidRPr="00271A89">
        <w:rPr>
          <w:rFonts w:ascii="Arial" w:hAnsi="Arial" w:cs="Arial"/>
        </w:rPr>
        <w:t>le nettoyage des surfaces vitrées (Int/Ext) ;</w:t>
      </w:r>
    </w:p>
    <w:p w14:paraId="3C833546" w14:textId="76AD25A1" w:rsidR="00B15C90" w:rsidRPr="00271A89" w:rsidRDefault="00B15C90" w:rsidP="009D0325">
      <w:pPr>
        <w:pStyle w:val="Paragraphedeliste"/>
        <w:numPr>
          <w:ilvl w:val="0"/>
          <w:numId w:val="35"/>
        </w:numPr>
        <w:jc w:val="both"/>
        <w:rPr>
          <w:rFonts w:ascii="Arial" w:hAnsi="Arial" w:cs="Arial"/>
        </w:rPr>
      </w:pPr>
      <w:r w:rsidRPr="00271A89">
        <w:rPr>
          <w:rFonts w:ascii="Arial" w:hAnsi="Arial" w:cs="Arial"/>
        </w:rPr>
        <w:t>la fourniture, l’approvisionnement et la mise en place des consommables sanitaires</w:t>
      </w:r>
      <w:r w:rsidR="00271A89" w:rsidRPr="00271A89">
        <w:rPr>
          <w:rFonts w:ascii="Arial" w:hAnsi="Arial" w:cs="Arial"/>
        </w:rPr>
        <w:t xml:space="preserve"> (papier hygiénique, savon, essuie-mains, désodorisants, etc.),(le lot n°2 n’est pas concerné par la fourniture)</w:t>
      </w:r>
    </w:p>
    <w:p w14:paraId="14A78781" w14:textId="77777777" w:rsidR="00271A89" w:rsidRPr="00271A89" w:rsidRDefault="00271A89" w:rsidP="009D0325">
      <w:pPr>
        <w:numPr>
          <w:ilvl w:val="0"/>
          <w:numId w:val="35"/>
        </w:numPr>
        <w:spacing w:before="100" w:beforeAutospacing="1" w:after="100" w:afterAutospacing="1" w:line="240" w:lineRule="auto"/>
        <w:rPr>
          <w:rFonts w:ascii="Arial" w:eastAsia="Times New Roman" w:hAnsi="Arial" w:cs="Arial"/>
          <w:sz w:val="20"/>
          <w:szCs w:val="20"/>
          <w:lang w:eastAsia="fr-FR"/>
        </w:rPr>
      </w:pPr>
      <w:r w:rsidRPr="00271A89">
        <w:rPr>
          <w:rFonts w:ascii="Arial" w:eastAsia="Times New Roman" w:hAnsi="Arial" w:cs="Arial"/>
          <w:sz w:val="20"/>
          <w:szCs w:val="20"/>
          <w:lang w:eastAsia="fr-FR"/>
        </w:rPr>
        <w:t>l’enlèvement des déchets et le respect du tri sélectif,</w:t>
      </w:r>
    </w:p>
    <w:p w14:paraId="6B897DAF" w14:textId="1388EC8F" w:rsidR="00271A89" w:rsidRPr="00271A89" w:rsidRDefault="00271A89" w:rsidP="009D0325">
      <w:pPr>
        <w:numPr>
          <w:ilvl w:val="0"/>
          <w:numId w:val="35"/>
        </w:numPr>
        <w:spacing w:before="100" w:beforeAutospacing="1" w:after="100" w:afterAutospacing="1" w:line="240" w:lineRule="auto"/>
        <w:rPr>
          <w:rFonts w:ascii="Arial" w:eastAsia="Times New Roman" w:hAnsi="Arial" w:cs="Arial"/>
          <w:sz w:val="20"/>
          <w:szCs w:val="20"/>
          <w:lang w:eastAsia="fr-FR"/>
        </w:rPr>
      </w:pPr>
      <w:r w:rsidRPr="00271A89">
        <w:rPr>
          <w:rFonts w:ascii="Arial" w:eastAsia="Times New Roman" w:hAnsi="Arial" w:cs="Arial"/>
          <w:sz w:val="20"/>
          <w:szCs w:val="20"/>
          <w:lang w:eastAsia="fr-FR"/>
        </w:rPr>
        <w:t>des prestations complémentaires à la demande (nettoyage de véhicules, etc.).</w:t>
      </w:r>
    </w:p>
    <w:p w14:paraId="03A38EF3" w14:textId="109F871D" w:rsidR="00655033" w:rsidRPr="00655033" w:rsidRDefault="00655033" w:rsidP="00655033">
      <w:pPr>
        <w:jc w:val="both"/>
        <w:rPr>
          <w:rFonts w:ascii="Arial" w:hAnsi="Arial" w:cs="Arial"/>
          <w:sz w:val="20"/>
          <w:szCs w:val="20"/>
        </w:rPr>
      </w:pPr>
      <w:r w:rsidRPr="00655033">
        <w:rPr>
          <w:rFonts w:ascii="Arial" w:hAnsi="Arial" w:cs="Arial"/>
          <w:sz w:val="20"/>
          <w:szCs w:val="20"/>
        </w:rPr>
        <w:t>Le présent cahier des clauses techniques particulières définit les prestations récurrentes forfaitaires demandées par chaque CPAM même si des prestations ponctuelles pourront être exigées par bon de commande.</w:t>
      </w:r>
    </w:p>
    <w:p w14:paraId="34AFB614" w14:textId="77777777" w:rsidR="009E453C" w:rsidRPr="00E223E1" w:rsidRDefault="009E453C" w:rsidP="009E453C">
      <w:pPr>
        <w:jc w:val="both"/>
        <w:rPr>
          <w:rFonts w:ascii="Arial" w:hAnsi="Arial" w:cs="Arial"/>
          <w:sz w:val="20"/>
          <w:szCs w:val="20"/>
        </w:rPr>
      </w:pPr>
      <w:r w:rsidRPr="00E223E1">
        <w:rPr>
          <w:rFonts w:ascii="Arial" w:hAnsi="Arial" w:cs="Arial"/>
          <w:sz w:val="20"/>
          <w:szCs w:val="20"/>
        </w:rPr>
        <w:t xml:space="preserve">Sans préjuger de la description des tâches détaillées dans les articles du présent CCTP, le </w:t>
      </w:r>
      <w:r w:rsidR="00E223E1" w:rsidRPr="00E223E1">
        <w:rPr>
          <w:rFonts w:ascii="Arial" w:hAnsi="Arial" w:cs="Arial"/>
          <w:sz w:val="20"/>
          <w:szCs w:val="20"/>
        </w:rPr>
        <w:t>Titulaire</w:t>
      </w:r>
      <w:r w:rsidRPr="00E223E1">
        <w:rPr>
          <w:rFonts w:ascii="Arial" w:hAnsi="Arial" w:cs="Arial"/>
          <w:sz w:val="20"/>
          <w:szCs w:val="20"/>
        </w:rPr>
        <w:t xml:space="preserve"> est responsable, tous les jours, de ses obligations contractuelles.</w:t>
      </w:r>
    </w:p>
    <w:p w14:paraId="1C7FEFF0" w14:textId="6AD18A3E" w:rsidR="00B15C90" w:rsidRPr="00B15C90" w:rsidRDefault="00B15C90" w:rsidP="00B15C90">
      <w:pPr>
        <w:jc w:val="both"/>
        <w:rPr>
          <w:rFonts w:ascii="Arial" w:hAnsi="Arial" w:cs="Arial"/>
          <w:sz w:val="20"/>
          <w:szCs w:val="20"/>
        </w:rPr>
      </w:pPr>
      <w:r>
        <w:rPr>
          <w:rFonts w:ascii="Arial" w:hAnsi="Arial" w:cs="Arial"/>
          <w:sz w:val="20"/>
          <w:szCs w:val="20"/>
        </w:rPr>
        <w:t>Le Pouvoir A</w:t>
      </w:r>
      <w:r w:rsidRPr="00B15C90">
        <w:rPr>
          <w:rFonts w:ascii="Arial" w:hAnsi="Arial" w:cs="Arial"/>
          <w:sz w:val="20"/>
          <w:szCs w:val="20"/>
        </w:rPr>
        <w:t>djudicateur s’engage à promouv</w:t>
      </w:r>
      <w:r w:rsidR="00EB3876">
        <w:rPr>
          <w:rFonts w:ascii="Arial" w:hAnsi="Arial" w:cs="Arial"/>
          <w:sz w:val="20"/>
          <w:szCs w:val="20"/>
        </w:rPr>
        <w:t>oir et à conduire une politique</w:t>
      </w:r>
      <w:r w:rsidRPr="00B15C90">
        <w:rPr>
          <w:rFonts w:ascii="Arial" w:hAnsi="Arial" w:cs="Arial"/>
          <w:sz w:val="20"/>
          <w:szCs w:val="20"/>
        </w:rPr>
        <w:t xml:space="preserve"> sociale et d’achats écoresponsables.</w:t>
      </w:r>
    </w:p>
    <w:p w14:paraId="477AA055" w14:textId="73247B90" w:rsidR="00B15C90" w:rsidRPr="00B15C90" w:rsidRDefault="00B15C90" w:rsidP="00B15C90">
      <w:pPr>
        <w:jc w:val="both"/>
        <w:rPr>
          <w:rFonts w:ascii="Arial" w:hAnsi="Arial" w:cs="Arial"/>
          <w:sz w:val="20"/>
          <w:szCs w:val="20"/>
        </w:rPr>
      </w:pPr>
      <w:r w:rsidRPr="00B15C90">
        <w:rPr>
          <w:rFonts w:ascii="Arial" w:hAnsi="Arial" w:cs="Arial"/>
          <w:sz w:val="20"/>
          <w:szCs w:val="20"/>
        </w:rPr>
        <w:t>Afin de répondre à cet objectif, le présent CCTP comporte des clauses ayant pour but de limiter la consommation d’énergie, de préserver les ressources naturelles en eau, de préserver la santé, de limiter la consommation de ressources rares et les pollutions dues aux produits et à leurs emballages.</w:t>
      </w:r>
    </w:p>
    <w:p w14:paraId="53E8E0C6" w14:textId="379CB9A3" w:rsidR="009E453C" w:rsidRDefault="009E453C" w:rsidP="009E453C">
      <w:pPr>
        <w:jc w:val="both"/>
        <w:rPr>
          <w:rFonts w:ascii="Arial" w:hAnsi="Arial" w:cs="Arial"/>
          <w:b/>
          <w:sz w:val="20"/>
          <w:szCs w:val="20"/>
        </w:rPr>
      </w:pPr>
      <w:r w:rsidRPr="00E223E1">
        <w:rPr>
          <w:rFonts w:ascii="Arial" w:hAnsi="Arial" w:cs="Arial"/>
          <w:b/>
          <w:sz w:val="20"/>
          <w:szCs w:val="20"/>
        </w:rPr>
        <w:t xml:space="preserve">Le présent marché est </w:t>
      </w:r>
      <w:r w:rsidR="00E223E1" w:rsidRPr="00E223E1">
        <w:rPr>
          <w:rFonts w:ascii="Arial" w:hAnsi="Arial" w:cs="Arial"/>
          <w:b/>
          <w:sz w:val="20"/>
          <w:szCs w:val="20"/>
        </w:rPr>
        <w:t xml:space="preserve">soumis à une </w:t>
      </w:r>
      <w:r w:rsidRPr="00E223E1">
        <w:rPr>
          <w:rFonts w:ascii="Arial" w:hAnsi="Arial" w:cs="Arial"/>
          <w:b/>
          <w:sz w:val="20"/>
          <w:szCs w:val="20"/>
        </w:rPr>
        <w:t>obligation de résultat</w:t>
      </w:r>
      <w:r w:rsidR="00903BD3">
        <w:rPr>
          <w:rFonts w:ascii="Arial" w:hAnsi="Arial" w:cs="Arial"/>
          <w:b/>
          <w:sz w:val="20"/>
          <w:szCs w:val="20"/>
        </w:rPr>
        <w:t xml:space="preserve"> et/ou de moyens selon les lots</w:t>
      </w:r>
      <w:r w:rsidRPr="00E223E1">
        <w:rPr>
          <w:rFonts w:ascii="Arial" w:hAnsi="Arial" w:cs="Arial"/>
          <w:b/>
          <w:sz w:val="20"/>
          <w:szCs w:val="20"/>
        </w:rPr>
        <w:t>.</w:t>
      </w:r>
    </w:p>
    <w:p w14:paraId="60635144" w14:textId="5365AA98" w:rsidR="007F4C53" w:rsidRPr="007F4C53" w:rsidRDefault="007F4C53" w:rsidP="007F4C53">
      <w:pPr>
        <w:pStyle w:val="Titre2"/>
        <w:keepLines/>
        <w:numPr>
          <w:ilvl w:val="1"/>
          <w:numId w:val="12"/>
        </w:numPr>
        <w:spacing w:before="40" w:after="240"/>
        <w:ind w:left="788" w:hanging="431"/>
        <w:jc w:val="left"/>
        <w:rPr>
          <w:rFonts w:eastAsiaTheme="minorHAnsi"/>
          <w:b w:val="0"/>
          <w:color w:val="005CA9"/>
          <w:lang w:eastAsia="en-US"/>
        </w:rPr>
      </w:pPr>
      <w:bookmarkStart w:id="13" w:name="_Toc202797651"/>
      <w:r w:rsidRPr="007F4C53">
        <w:rPr>
          <w:rFonts w:eastAsiaTheme="minorHAnsi"/>
          <w:b w:val="0"/>
          <w:color w:val="005CA9"/>
          <w:lang w:eastAsia="en-US"/>
        </w:rPr>
        <w:t>Périmètre et obligations générales</w:t>
      </w:r>
      <w:bookmarkEnd w:id="13"/>
    </w:p>
    <w:p w14:paraId="5D31900B" w14:textId="77777777" w:rsidR="007F4C53" w:rsidRPr="007F4C53" w:rsidRDefault="007F4C53" w:rsidP="007F4C53">
      <w:pPr>
        <w:jc w:val="both"/>
        <w:rPr>
          <w:rFonts w:ascii="Arial" w:hAnsi="Arial" w:cs="Arial"/>
          <w:sz w:val="20"/>
          <w:szCs w:val="20"/>
        </w:rPr>
      </w:pPr>
      <w:r w:rsidRPr="007F4C53">
        <w:rPr>
          <w:rFonts w:ascii="Arial" w:hAnsi="Arial" w:cs="Arial"/>
          <w:sz w:val="20"/>
          <w:szCs w:val="20"/>
        </w:rPr>
        <w:t>Le Titulaire est tenu de réaliser les prestations dans le respect des exigences suivantes :</w:t>
      </w:r>
    </w:p>
    <w:p w14:paraId="516FD6E1" w14:textId="77777777" w:rsidR="007F4C53" w:rsidRPr="007F4C53" w:rsidRDefault="007F4C53" w:rsidP="009D0325">
      <w:pPr>
        <w:numPr>
          <w:ilvl w:val="0"/>
          <w:numId w:val="36"/>
        </w:numPr>
        <w:jc w:val="both"/>
        <w:rPr>
          <w:rFonts w:ascii="Arial" w:hAnsi="Arial" w:cs="Arial"/>
          <w:sz w:val="20"/>
          <w:szCs w:val="20"/>
        </w:rPr>
      </w:pPr>
      <w:r w:rsidRPr="007F4C53">
        <w:rPr>
          <w:rFonts w:ascii="Arial" w:hAnsi="Arial" w:cs="Arial"/>
          <w:sz w:val="20"/>
          <w:szCs w:val="20"/>
        </w:rPr>
        <w:t>Adaptation des fréquences et moyens au type de locaux, à leur usage et fréquentation,</w:t>
      </w:r>
    </w:p>
    <w:p w14:paraId="4A934A42" w14:textId="77777777" w:rsidR="007F4C53" w:rsidRPr="007F4C53" w:rsidRDefault="007F4C53" w:rsidP="009D0325">
      <w:pPr>
        <w:numPr>
          <w:ilvl w:val="0"/>
          <w:numId w:val="36"/>
        </w:numPr>
        <w:jc w:val="both"/>
        <w:rPr>
          <w:rFonts w:ascii="Arial" w:hAnsi="Arial" w:cs="Arial"/>
          <w:sz w:val="20"/>
          <w:szCs w:val="20"/>
        </w:rPr>
      </w:pPr>
      <w:r w:rsidRPr="007F4C53">
        <w:rPr>
          <w:rFonts w:ascii="Arial" w:hAnsi="Arial" w:cs="Arial"/>
          <w:sz w:val="20"/>
          <w:szCs w:val="20"/>
        </w:rPr>
        <w:t>Obligation de moyens et/ou de résultats selon le lot concerné,</w:t>
      </w:r>
    </w:p>
    <w:p w14:paraId="0F949B9F" w14:textId="77777777" w:rsidR="007F4C53" w:rsidRPr="007F4C53" w:rsidRDefault="007F4C53" w:rsidP="009D0325">
      <w:pPr>
        <w:numPr>
          <w:ilvl w:val="0"/>
          <w:numId w:val="36"/>
        </w:numPr>
        <w:jc w:val="both"/>
        <w:rPr>
          <w:rFonts w:ascii="Arial" w:hAnsi="Arial" w:cs="Arial"/>
          <w:sz w:val="20"/>
          <w:szCs w:val="20"/>
        </w:rPr>
      </w:pPr>
      <w:r w:rsidRPr="007F4C53">
        <w:rPr>
          <w:rFonts w:ascii="Arial" w:hAnsi="Arial" w:cs="Arial"/>
          <w:sz w:val="20"/>
          <w:szCs w:val="20"/>
        </w:rPr>
        <w:t>Respect des horaires d’intervention définis par site,</w:t>
      </w:r>
    </w:p>
    <w:p w14:paraId="5322EDD7" w14:textId="77777777" w:rsidR="007F4C53" w:rsidRPr="007F4C53" w:rsidRDefault="007F4C53" w:rsidP="009D0325">
      <w:pPr>
        <w:numPr>
          <w:ilvl w:val="0"/>
          <w:numId w:val="36"/>
        </w:numPr>
        <w:jc w:val="both"/>
        <w:rPr>
          <w:rFonts w:ascii="Arial" w:hAnsi="Arial" w:cs="Arial"/>
          <w:sz w:val="20"/>
          <w:szCs w:val="20"/>
        </w:rPr>
      </w:pPr>
      <w:r w:rsidRPr="007F4C53">
        <w:rPr>
          <w:rFonts w:ascii="Arial" w:hAnsi="Arial" w:cs="Arial"/>
          <w:sz w:val="20"/>
          <w:szCs w:val="20"/>
        </w:rPr>
        <w:t>Prise en compte des fermetures annuelles et interruptions temporaires d'activité.</w:t>
      </w:r>
    </w:p>
    <w:p w14:paraId="7E0B2B17" w14:textId="704B63A2" w:rsidR="007F4C53" w:rsidRPr="007F4C53" w:rsidRDefault="007F4C53" w:rsidP="007F4C53">
      <w:pPr>
        <w:pStyle w:val="Titre2"/>
        <w:keepLines/>
        <w:numPr>
          <w:ilvl w:val="1"/>
          <w:numId w:val="12"/>
        </w:numPr>
        <w:spacing w:before="40" w:after="240"/>
        <w:ind w:left="788" w:hanging="431"/>
        <w:jc w:val="left"/>
        <w:rPr>
          <w:rFonts w:eastAsiaTheme="minorHAnsi"/>
          <w:b w:val="0"/>
          <w:color w:val="005CA9"/>
          <w:lang w:eastAsia="en-US"/>
        </w:rPr>
      </w:pPr>
      <w:bookmarkStart w:id="14" w:name="_Toc202797652"/>
      <w:r w:rsidRPr="007F4C53">
        <w:rPr>
          <w:rFonts w:eastAsiaTheme="minorHAnsi"/>
          <w:b w:val="0"/>
          <w:color w:val="005CA9"/>
          <w:lang w:eastAsia="en-US"/>
        </w:rPr>
        <w:t>Produits, matériels et exigences écologiques</w:t>
      </w:r>
      <w:bookmarkEnd w:id="14"/>
    </w:p>
    <w:p w14:paraId="0D811755" w14:textId="77777777" w:rsidR="007F4C53" w:rsidRPr="007F4C53" w:rsidRDefault="007F4C53" w:rsidP="007F4C53">
      <w:pPr>
        <w:jc w:val="both"/>
        <w:rPr>
          <w:rFonts w:ascii="Arial" w:hAnsi="Arial" w:cs="Arial"/>
          <w:sz w:val="20"/>
          <w:szCs w:val="20"/>
        </w:rPr>
      </w:pPr>
      <w:r w:rsidRPr="007F4C53">
        <w:rPr>
          <w:rFonts w:ascii="Arial" w:hAnsi="Arial" w:cs="Arial"/>
          <w:sz w:val="20"/>
          <w:szCs w:val="20"/>
        </w:rPr>
        <w:t>Le Titulaire fournit l’ensemble des produits d’entretien, détergents, consommables sanitaires, ainsi que les distributeurs et équipements nécessaires à la réalisation des prestations.</w:t>
      </w:r>
    </w:p>
    <w:p w14:paraId="2C68C2AA" w14:textId="77777777" w:rsidR="007F4C53" w:rsidRPr="007F4C53" w:rsidRDefault="007F4C53" w:rsidP="007F4C53">
      <w:pPr>
        <w:jc w:val="both"/>
        <w:rPr>
          <w:rFonts w:ascii="Arial" w:hAnsi="Arial" w:cs="Arial"/>
          <w:sz w:val="20"/>
          <w:szCs w:val="20"/>
        </w:rPr>
      </w:pPr>
      <w:r w:rsidRPr="007F4C53">
        <w:rPr>
          <w:rFonts w:ascii="Arial" w:hAnsi="Arial" w:cs="Arial"/>
          <w:sz w:val="20"/>
          <w:szCs w:val="20"/>
        </w:rPr>
        <w:t>Les produits doivent :</w:t>
      </w:r>
    </w:p>
    <w:p w14:paraId="4A00C2BB" w14:textId="77777777" w:rsidR="007F4C53" w:rsidRPr="007F4C53" w:rsidRDefault="007F4C53" w:rsidP="009D0325">
      <w:pPr>
        <w:numPr>
          <w:ilvl w:val="0"/>
          <w:numId w:val="37"/>
        </w:numPr>
        <w:jc w:val="both"/>
        <w:rPr>
          <w:rFonts w:ascii="Arial" w:hAnsi="Arial" w:cs="Arial"/>
          <w:sz w:val="20"/>
          <w:szCs w:val="20"/>
        </w:rPr>
      </w:pPr>
      <w:r w:rsidRPr="007F4C53">
        <w:rPr>
          <w:rFonts w:ascii="Arial" w:hAnsi="Arial" w:cs="Arial"/>
          <w:sz w:val="20"/>
          <w:szCs w:val="20"/>
        </w:rPr>
        <w:t>être conformes aux normes en vigueur,</w:t>
      </w:r>
    </w:p>
    <w:p w14:paraId="1A3B6B02" w14:textId="77777777" w:rsidR="007F4C53" w:rsidRPr="007F4C53" w:rsidRDefault="007F4C53" w:rsidP="009D0325">
      <w:pPr>
        <w:numPr>
          <w:ilvl w:val="0"/>
          <w:numId w:val="37"/>
        </w:numPr>
        <w:jc w:val="both"/>
        <w:rPr>
          <w:rFonts w:ascii="Arial" w:hAnsi="Arial" w:cs="Arial"/>
          <w:sz w:val="20"/>
          <w:szCs w:val="20"/>
        </w:rPr>
      </w:pPr>
      <w:r w:rsidRPr="007F4C53">
        <w:rPr>
          <w:rFonts w:ascii="Arial" w:hAnsi="Arial" w:cs="Arial"/>
          <w:sz w:val="20"/>
          <w:szCs w:val="20"/>
        </w:rPr>
        <w:t>être biodégradables (minimum 60% en 28 jours selon test OCDE 311),</w:t>
      </w:r>
    </w:p>
    <w:p w14:paraId="7484F4DB" w14:textId="18F1F7C4" w:rsidR="007F4C53" w:rsidRPr="007F4C53" w:rsidRDefault="007F4C53" w:rsidP="009D0325">
      <w:pPr>
        <w:numPr>
          <w:ilvl w:val="0"/>
          <w:numId w:val="37"/>
        </w:numPr>
        <w:jc w:val="both"/>
        <w:rPr>
          <w:rFonts w:ascii="Arial" w:hAnsi="Arial" w:cs="Arial"/>
          <w:sz w:val="20"/>
          <w:szCs w:val="20"/>
        </w:rPr>
      </w:pPr>
      <w:r w:rsidRPr="007F4C53">
        <w:rPr>
          <w:rFonts w:ascii="Arial" w:hAnsi="Arial" w:cs="Arial"/>
          <w:sz w:val="20"/>
          <w:szCs w:val="20"/>
        </w:rPr>
        <w:t>être présentés dans des emballages recyclables ou réutilisables,</w:t>
      </w:r>
      <w:ins w:id="15" w:author="THIAM MAMADOU (CPAM LOIRE-ATLANTIQUE)" w:date="2025-08-04T09:29:00Z">
        <w:r w:rsidR="00E84A04">
          <w:rPr>
            <w:rFonts w:ascii="Arial" w:hAnsi="Arial" w:cs="Arial"/>
            <w:sz w:val="20"/>
            <w:szCs w:val="20"/>
          </w:rPr>
          <w:t xml:space="preserve"> </w:t>
        </w:r>
      </w:ins>
    </w:p>
    <w:p w14:paraId="2BB25A30" w14:textId="77777777" w:rsidR="007F4C53" w:rsidRPr="007F4C53" w:rsidRDefault="007F4C53" w:rsidP="009D0325">
      <w:pPr>
        <w:numPr>
          <w:ilvl w:val="0"/>
          <w:numId w:val="37"/>
        </w:numPr>
        <w:jc w:val="both"/>
        <w:rPr>
          <w:rFonts w:ascii="Arial" w:hAnsi="Arial" w:cs="Arial"/>
          <w:sz w:val="20"/>
          <w:szCs w:val="20"/>
        </w:rPr>
      </w:pPr>
      <w:r w:rsidRPr="007F4C53">
        <w:rPr>
          <w:rFonts w:ascii="Arial" w:hAnsi="Arial" w:cs="Arial"/>
          <w:sz w:val="20"/>
          <w:szCs w:val="20"/>
        </w:rPr>
        <w:lastRenderedPageBreak/>
        <w:t>être écolabellisés ou à défaut répondre à des critères équivalents,</w:t>
      </w:r>
    </w:p>
    <w:p w14:paraId="743ABB2D" w14:textId="77777777" w:rsidR="007F4C53" w:rsidRPr="007F4C53" w:rsidRDefault="007F4C53" w:rsidP="009D0325">
      <w:pPr>
        <w:numPr>
          <w:ilvl w:val="0"/>
          <w:numId w:val="37"/>
        </w:numPr>
        <w:jc w:val="both"/>
        <w:rPr>
          <w:rFonts w:ascii="Arial" w:hAnsi="Arial" w:cs="Arial"/>
          <w:sz w:val="20"/>
          <w:szCs w:val="20"/>
        </w:rPr>
      </w:pPr>
      <w:r w:rsidRPr="007F4C53">
        <w:rPr>
          <w:rFonts w:ascii="Arial" w:hAnsi="Arial" w:cs="Arial"/>
          <w:sz w:val="20"/>
          <w:szCs w:val="20"/>
        </w:rPr>
        <w:t>ne pas contenir de substances classées CMR ou dangereuses pour l’environnement.</w:t>
      </w:r>
    </w:p>
    <w:p w14:paraId="0C2BA217" w14:textId="77777777" w:rsidR="007F4C53" w:rsidRPr="007F4C53" w:rsidRDefault="007F4C53" w:rsidP="007F4C53">
      <w:pPr>
        <w:jc w:val="both"/>
        <w:rPr>
          <w:rFonts w:ascii="Arial" w:hAnsi="Arial" w:cs="Arial"/>
          <w:sz w:val="20"/>
          <w:szCs w:val="20"/>
        </w:rPr>
      </w:pPr>
      <w:r w:rsidRPr="007F4C53">
        <w:rPr>
          <w:rFonts w:ascii="Arial" w:hAnsi="Arial" w:cs="Arial"/>
          <w:sz w:val="20"/>
          <w:szCs w:val="20"/>
        </w:rPr>
        <w:t>Le matériel doit être adapté, régulièrement entretenu, économe en énergie et en eau. Les systèmes d’aspiration devront être équipés de filtres absolus. Les lavettes jetables sont interdites sauf usage médical spécifique.</w:t>
      </w:r>
    </w:p>
    <w:p w14:paraId="00F5FFD6" w14:textId="168E628D" w:rsidR="007F4C53" w:rsidRPr="007F4C53" w:rsidRDefault="007F4C53" w:rsidP="007F4C53">
      <w:pPr>
        <w:pStyle w:val="Titre2"/>
        <w:keepLines/>
        <w:numPr>
          <w:ilvl w:val="1"/>
          <w:numId w:val="12"/>
        </w:numPr>
        <w:spacing w:before="40" w:after="240"/>
        <w:ind w:left="788" w:hanging="431"/>
        <w:jc w:val="left"/>
        <w:rPr>
          <w:rFonts w:eastAsiaTheme="minorHAnsi"/>
          <w:b w:val="0"/>
          <w:color w:val="005CA9"/>
          <w:lang w:eastAsia="en-US"/>
        </w:rPr>
      </w:pPr>
      <w:bookmarkStart w:id="16" w:name="_Toc202797653"/>
      <w:r w:rsidRPr="007F4C53">
        <w:rPr>
          <w:rFonts w:eastAsiaTheme="minorHAnsi"/>
          <w:b w:val="0"/>
          <w:color w:val="005CA9"/>
          <w:lang w:eastAsia="en-US"/>
        </w:rPr>
        <w:t>Organisation du personnel</w:t>
      </w:r>
      <w:bookmarkEnd w:id="16"/>
    </w:p>
    <w:p w14:paraId="7864600C" w14:textId="77777777" w:rsidR="007F4C53" w:rsidRPr="007F4C53" w:rsidRDefault="007F4C53" w:rsidP="007F4C53">
      <w:pPr>
        <w:jc w:val="both"/>
        <w:rPr>
          <w:rFonts w:ascii="Arial" w:hAnsi="Arial" w:cs="Arial"/>
          <w:sz w:val="20"/>
          <w:szCs w:val="20"/>
        </w:rPr>
      </w:pPr>
      <w:r w:rsidRPr="007F4C53">
        <w:rPr>
          <w:rFonts w:ascii="Arial" w:hAnsi="Arial" w:cs="Arial"/>
          <w:sz w:val="20"/>
          <w:szCs w:val="20"/>
        </w:rPr>
        <w:t>Le personnel du Titulaire :</w:t>
      </w:r>
    </w:p>
    <w:p w14:paraId="3DC5AC1D" w14:textId="77777777" w:rsidR="007F4C53" w:rsidRPr="007F4C53" w:rsidRDefault="007F4C53" w:rsidP="009D0325">
      <w:pPr>
        <w:numPr>
          <w:ilvl w:val="0"/>
          <w:numId w:val="38"/>
        </w:numPr>
        <w:jc w:val="both"/>
        <w:rPr>
          <w:rFonts w:ascii="Arial" w:hAnsi="Arial" w:cs="Arial"/>
          <w:sz w:val="20"/>
          <w:szCs w:val="20"/>
        </w:rPr>
      </w:pPr>
      <w:r w:rsidRPr="007F4C53">
        <w:rPr>
          <w:rFonts w:ascii="Arial" w:hAnsi="Arial" w:cs="Arial"/>
          <w:sz w:val="20"/>
          <w:szCs w:val="20"/>
        </w:rPr>
        <w:t>porte une tenue identifiable (logo + nom),</w:t>
      </w:r>
    </w:p>
    <w:p w14:paraId="6368AE5F" w14:textId="77777777" w:rsidR="007F4C53" w:rsidRPr="007F4C53" w:rsidRDefault="007F4C53" w:rsidP="009D0325">
      <w:pPr>
        <w:numPr>
          <w:ilvl w:val="0"/>
          <w:numId w:val="38"/>
        </w:numPr>
        <w:jc w:val="both"/>
        <w:rPr>
          <w:rFonts w:ascii="Arial" w:hAnsi="Arial" w:cs="Arial"/>
          <w:sz w:val="20"/>
          <w:szCs w:val="20"/>
        </w:rPr>
      </w:pPr>
      <w:r w:rsidRPr="007F4C53">
        <w:rPr>
          <w:rFonts w:ascii="Arial" w:hAnsi="Arial" w:cs="Arial"/>
          <w:sz w:val="20"/>
          <w:szCs w:val="20"/>
        </w:rPr>
        <w:t>est formé aux techniques de nettoyage et à la sécurité,</w:t>
      </w:r>
    </w:p>
    <w:p w14:paraId="41F66A8C" w14:textId="77777777" w:rsidR="007F4C53" w:rsidRPr="007F4C53" w:rsidRDefault="007F4C53" w:rsidP="009D0325">
      <w:pPr>
        <w:numPr>
          <w:ilvl w:val="0"/>
          <w:numId w:val="38"/>
        </w:numPr>
        <w:jc w:val="both"/>
        <w:rPr>
          <w:rFonts w:ascii="Arial" w:hAnsi="Arial" w:cs="Arial"/>
          <w:sz w:val="20"/>
          <w:szCs w:val="20"/>
        </w:rPr>
      </w:pPr>
      <w:r w:rsidRPr="007F4C53">
        <w:rPr>
          <w:rFonts w:ascii="Arial" w:hAnsi="Arial" w:cs="Arial"/>
          <w:sz w:val="20"/>
          <w:szCs w:val="20"/>
        </w:rPr>
        <w:t>respecte les procédures d’accès aux sites,</w:t>
      </w:r>
    </w:p>
    <w:p w14:paraId="4385787A" w14:textId="7C04113E" w:rsidR="00521C2D" w:rsidRDefault="007F4C53" w:rsidP="00521C2D">
      <w:pPr>
        <w:numPr>
          <w:ilvl w:val="0"/>
          <w:numId w:val="38"/>
        </w:numPr>
        <w:jc w:val="both"/>
        <w:rPr>
          <w:rFonts w:ascii="Arial" w:hAnsi="Arial" w:cs="Arial"/>
          <w:sz w:val="20"/>
          <w:szCs w:val="20"/>
        </w:rPr>
      </w:pPr>
      <w:r w:rsidRPr="007F4C53">
        <w:rPr>
          <w:rFonts w:ascii="Arial" w:hAnsi="Arial" w:cs="Arial"/>
          <w:sz w:val="20"/>
          <w:szCs w:val="20"/>
        </w:rPr>
        <w:t>est remplacé en cas d’absence pour garantir la continuité du service.</w:t>
      </w:r>
    </w:p>
    <w:p w14:paraId="43B36501" w14:textId="54F19EA9" w:rsidR="00C52A30" w:rsidRPr="00C52A30" w:rsidRDefault="00C52A30" w:rsidP="00C52A30">
      <w:pPr>
        <w:jc w:val="both"/>
        <w:rPr>
          <w:rFonts w:ascii="Arial" w:hAnsi="Arial" w:cs="Arial"/>
          <w:sz w:val="20"/>
          <w:szCs w:val="20"/>
        </w:rPr>
      </w:pPr>
      <w:r>
        <w:rPr>
          <w:rFonts w:ascii="Arial" w:hAnsi="Arial" w:cs="Arial"/>
          <w:sz w:val="20"/>
          <w:szCs w:val="20"/>
        </w:rPr>
        <w:t xml:space="preserve">Le remplaçant du personnel affecté à l’exécution des prestations, doit être de qualité équivalent.   </w:t>
      </w:r>
    </w:p>
    <w:p w14:paraId="4893A37A" w14:textId="77777777" w:rsidR="007F4C53" w:rsidRPr="007F4C53" w:rsidRDefault="007F4C53" w:rsidP="007F4C53">
      <w:pPr>
        <w:jc w:val="both"/>
        <w:rPr>
          <w:rFonts w:ascii="Arial" w:hAnsi="Arial" w:cs="Arial"/>
          <w:sz w:val="20"/>
          <w:szCs w:val="20"/>
        </w:rPr>
      </w:pPr>
      <w:r w:rsidRPr="007F4C53">
        <w:rPr>
          <w:rFonts w:ascii="Arial" w:hAnsi="Arial" w:cs="Arial"/>
          <w:sz w:val="20"/>
          <w:szCs w:val="20"/>
        </w:rPr>
        <w:t>Un responsable de site est désigné pour chaque zone géographique. Ce responsable assure le suivi de la prestation, la coordination avec les CPAM et l’application des mesures correctives.</w:t>
      </w:r>
    </w:p>
    <w:p w14:paraId="62F34B12" w14:textId="5BB97EFF" w:rsidR="007F4C53" w:rsidRPr="007F4C53" w:rsidRDefault="007F4C53" w:rsidP="007F4C53">
      <w:pPr>
        <w:pStyle w:val="Titre2"/>
        <w:keepLines/>
        <w:numPr>
          <w:ilvl w:val="1"/>
          <w:numId w:val="12"/>
        </w:numPr>
        <w:spacing w:before="40" w:after="240"/>
        <w:ind w:left="788" w:hanging="431"/>
        <w:jc w:val="left"/>
        <w:rPr>
          <w:rFonts w:eastAsiaTheme="minorHAnsi"/>
          <w:b w:val="0"/>
          <w:color w:val="005CA9"/>
          <w:lang w:eastAsia="en-US"/>
        </w:rPr>
      </w:pPr>
      <w:bookmarkStart w:id="17" w:name="_Toc202797654"/>
      <w:r w:rsidRPr="007F4C53">
        <w:rPr>
          <w:rFonts w:eastAsiaTheme="minorHAnsi"/>
          <w:b w:val="0"/>
          <w:color w:val="005CA9"/>
          <w:lang w:eastAsia="en-US"/>
        </w:rPr>
        <w:t>Contrôle de la qualité des prestations</w:t>
      </w:r>
      <w:bookmarkEnd w:id="17"/>
    </w:p>
    <w:p w14:paraId="7DC1983C" w14:textId="77777777" w:rsidR="009D0325" w:rsidRPr="00E223E1" w:rsidRDefault="009D0325" w:rsidP="009D0325">
      <w:pPr>
        <w:spacing w:after="240" w:line="240" w:lineRule="auto"/>
        <w:jc w:val="both"/>
        <w:rPr>
          <w:rFonts w:ascii="Arial" w:hAnsi="Arial" w:cs="Arial"/>
          <w:b/>
          <w:sz w:val="20"/>
          <w:szCs w:val="20"/>
        </w:rPr>
      </w:pPr>
      <w:r w:rsidRPr="00E223E1">
        <w:rPr>
          <w:rFonts w:ascii="Arial" w:hAnsi="Arial" w:cs="Arial"/>
          <w:b/>
          <w:sz w:val="20"/>
          <w:szCs w:val="20"/>
        </w:rPr>
        <w:t>Documents de référence :</w:t>
      </w:r>
    </w:p>
    <w:p w14:paraId="06FA381A" w14:textId="77777777" w:rsidR="009D0325" w:rsidRPr="00E223E1" w:rsidRDefault="009D0325" w:rsidP="009D0325">
      <w:pPr>
        <w:spacing w:after="240" w:line="240" w:lineRule="auto"/>
        <w:jc w:val="both"/>
        <w:rPr>
          <w:rFonts w:ascii="Arial" w:hAnsi="Arial" w:cs="Arial"/>
          <w:sz w:val="20"/>
          <w:szCs w:val="20"/>
        </w:rPr>
      </w:pPr>
      <w:r w:rsidRPr="00E223E1">
        <w:rPr>
          <w:rFonts w:ascii="Arial" w:hAnsi="Arial" w:cs="Arial"/>
          <w:sz w:val="20"/>
          <w:szCs w:val="20"/>
        </w:rPr>
        <w:t xml:space="preserve">La norme </w:t>
      </w:r>
      <w:r>
        <w:rPr>
          <w:rFonts w:ascii="Arial" w:hAnsi="Arial" w:cs="Arial"/>
          <w:sz w:val="20"/>
          <w:szCs w:val="20"/>
        </w:rPr>
        <w:t xml:space="preserve">AFNOR </w:t>
      </w:r>
      <w:r w:rsidRPr="00E223E1">
        <w:rPr>
          <w:rFonts w:ascii="Arial" w:hAnsi="Arial" w:cs="Arial"/>
          <w:sz w:val="20"/>
          <w:szCs w:val="20"/>
        </w:rPr>
        <w:t>NF X 50-791 précise que pour chacun des travaux prévus il est nécessaire de vérifier son exécution et le respect des contraintes spécifiées :</w:t>
      </w:r>
    </w:p>
    <w:p w14:paraId="4846EC20" w14:textId="77777777" w:rsidR="009D0325" w:rsidRPr="00E223E1" w:rsidRDefault="009D0325" w:rsidP="009D0325">
      <w:pPr>
        <w:widowControl w:val="0"/>
        <w:numPr>
          <w:ilvl w:val="0"/>
          <w:numId w:val="8"/>
        </w:numPr>
        <w:shd w:val="clear" w:color="auto" w:fill="FFFFFF"/>
        <w:tabs>
          <w:tab w:val="left" w:pos="851"/>
          <w:tab w:val="num" w:pos="1492"/>
        </w:tabs>
        <w:autoSpaceDE w:val="0"/>
        <w:autoSpaceDN w:val="0"/>
        <w:adjustRightInd w:val="0"/>
        <w:spacing w:before="80" w:after="0" w:line="240" w:lineRule="auto"/>
        <w:ind w:left="850" w:hanging="357"/>
        <w:jc w:val="both"/>
        <w:rPr>
          <w:rFonts w:ascii="Arial" w:hAnsi="Arial" w:cs="Arial"/>
          <w:spacing w:val="-1"/>
          <w:sz w:val="20"/>
          <w:szCs w:val="20"/>
        </w:rPr>
      </w:pPr>
      <w:r w:rsidRPr="00E223E1">
        <w:rPr>
          <w:rFonts w:ascii="Arial" w:hAnsi="Arial" w:cs="Arial"/>
          <w:spacing w:val="-1"/>
          <w:sz w:val="20"/>
          <w:szCs w:val="20"/>
        </w:rPr>
        <w:t>Respect des méthodes des produits et des matériels de nettoyage</w:t>
      </w:r>
    </w:p>
    <w:p w14:paraId="63DD67AE" w14:textId="77777777" w:rsidR="009D0325" w:rsidRPr="00E223E1" w:rsidRDefault="009D0325" w:rsidP="009D0325">
      <w:pPr>
        <w:widowControl w:val="0"/>
        <w:numPr>
          <w:ilvl w:val="0"/>
          <w:numId w:val="8"/>
        </w:numPr>
        <w:shd w:val="clear" w:color="auto" w:fill="FFFFFF"/>
        <w:tabs>
          <w:tab w:val="left" w:pos="851"/>
          <w:tab w:val="num" w:pos="1492"/>
        </w:tabs>
        <w:autoSpaceDE w:val="0"/>
        <w:autoSpaceDN w:val="0"/>
        <w:adjustRightInd w:val="0"/>
        <w:spacing w:before="80" w:after="0" w:line="240" w:lineRule="auto"/>
        <w:ind w:left="850" w:hanging="357"/>
        <w:jc w:val="both"/>
        <w:rPr>
          <w:rFonts w:ascii="Arial" w:hAnsi="Arial" w:cs="Arial"/>
          <w:spacing w:val="-1"/>
          <w:sz w:val="20"/>
          <w:szCs w:val="20"/>
        </w:rPr>
      </w:pPr>
      <w:r w:rsidRPr="00E223E1">
        <w:rPr>
          <w:rFonts w:ascii="Arial" w:hAnsi="Arial" w:cs="Arial"/>
          <w:spacing w:val="-1"/>
          <w:sz w:val="20"/>
          <w:szCs w:val="20"/>
        </w:rPr>
        <w:t>Respect des fréquences</w:t>
      </w:r>
    </w:p>
    <w:p w14:paraId="3FDF792B" w14:textId="77777777" w:rsidR="009D0325" w:rsidRPr="00E223E1" w:rsidRDefault="009D0325" w:rsidP="009D0325">
      <w:pPr>
        <w:widowControl w:val="0"/>
        <w:numPr>
          <w:ilvl w:val="0"/>
          <w:numId w:val="8"/>
        </w:numPr>
        <w:shd w:val="clear" w:color="auto" w:fill="FFFFFF"/>
        <w:tabs>
          <w:tab w:val="left" w:pos="851"/>
          <w:tab w:val="num" w:pos="1492"/>
        </w:tabs>
        <w:autoSpaceDE w:val="0"/>
        <w:autoSpaceDN w:val="0"/>
        <w:adjustRightInd w:val="0"/>
        <w:spacing w:before="80" w:after="0" w:line="240" w:lineRule="auto"/>
        <w:ind w:left="850" w:hanging="357"/>
        <w:jc w:val="both"/>
        <w:rPr>
          <w:rFonts w:ascii="Arial" w:hAnsi="Arial" w:cs="Arial"/>
          <w:spacing w:val="-1"/>
          <w:sz w:val="20"/>
          <w:szCs w:val="20"/>
        </w:rPr>
      </w:pPr>
      <w:r w:rsidRPr="00E223E1">
        <w:rPr>
          <w:rFonts w:ascii="Arial" w:hAnsi="Arial" w:cs="Arial"/>
          <w:spacing w:val="-1"/>
          <w:sz w:val="20"/>
          <w:szCs w:val="20"/>
        </w:rPr>
        <w:t>Respect des délais.</w:t>
      </w:r>
    </w:p>
    <w:p w14:paraId="7B38433B" w14:textId="77777777" w:rsidR="009D0325" w:rsidRPr="00E223E1" w:rsidRDefault="009D0325" w:rsidP="009D0325">
      <w:pPr>
        <w:jc w:val="both"/>
        <w:rPr>
          <w:rFonts w:ascii="Arial" w:hAnsi="Arial" w:cs="Arial"/>
          <w:sz w:val="20"/>
          <w:szCs w:val="20"/>
        </w:rPr>
      </w:pPr>
    </w:p>
    <w:p w14:paraId="38781BC1" w14:textId="77777777" w:rsidR="009D0325" w:rsidRDefault="009D0325" w:rsidP="009D0325">
      <w:pPr>
        <w:jc w:val="both"/>
        <w:rPr>
          <w:rFonts w:ascii="Arial" w:hAnsi="Arial" w:cs="Arial"/>
          <w:sz w:val="20"/>
          <w:szCs w:val="20"/>
        </w:rPr>
      </w:pPr>
      <w:r>
        <w:rPr>
          <w:rFonts w:ascii="Arial" w:hAnsi="Arial" w:cs="Arial"/>
          <w:sz w:val="20"/>
          <w:szCs w:val="20"/>
        </w:rPr>
        <w:t>La qualité des prestations est appréciée au regard des 5</w:t>
      </w:r>
      <w:r w:rsidRPr="00B560A7">
        <w:rPr>
          <w:rFonts w:ascii="Arial" w:hAnsi="Arial" w:cs="Arial"/>
          <w:sz w:val="20"/>
          <w:szCs w:val="20"/>
        </w:rPr>
        <w:t xml:space="preserve"> critères</w:t>
      </w:r>
      <w:r>
        <w:rPr>
          <w:rFonts w:ascii="Arial" w:hAnsi="Arial" w:cs="Arial"/>
          <w:sz w:val="20"/>
          <w:szCs w:val="20"/>
        </w:rPr>
        <w:t xml:space="preserve"> suivants : </w:t>
      </w:r>
    </w:p>
    <w:p w14:paraId="72CD958D" w14:textId="77777777" w:rsidR="009D0325" w:rsidRPr="00B560A7" w:rsidRDefault="009D0325" w:rsidP="009D0325">
      <w:pPr>
        <w:pStyle w:val="Paragraphedeliste"/>
        <w:numPr>
          <w:ilvl w:val="1"/>
          <w:numId w:val="14"/>
        </w:numPr>
        <w:ind w:left="851"/>
        <w:jc w:val="both"/>
        <w:rPr>
          <w:rFonts w:ascii="Arial" w:hAnsi="Arial" w:cs="Arial"/>
        </w:rPr>
      </w:pPr>
      <w:r w:rsidRPr="00F043A5">
        <w:rPr>
          <w:rFonts w:ascii="Arial" w:hAnsi="Arial" w:cs="Arial"/>
          <w:u w:val="single"/>
        </w:rPr>
        <w:t xml:space="preserve">Aspect </w:t>
      </w:r>
      <w:r w:rsidRPr="00B560A7">
        <w:rPr>
          <w:rFonts w:ascii="Arial" w:hAnsi="Arial" w:cs="Arial"/>
        </w:rPr>
        <w:t>: L’aspect est la première impression visuelle de netteté et de propreté qu’offrent un local et ses équipements.</w:t>
      </w:r>
    </w:p>
    <w:p w14:paraId="53EF2547" w14:textId="77777777" w:rsidR="009D0325" w:rsidRPr="00B560A7" w:rsidRDefault="009D0325" w:rsidP="009D0325">
      <w:pPr>
        <w:ind w:left="851"/>
        <w:jc w:val="both"/>
        <w:rPr>
          <w:rFonts w:ascii="Arial" w:hAnsi="Arial" w:cs="Arial"/>
          <w:sz w:val="20"/>
          <w:szCs w:val="20"/>
        </w:rPr>
      </w:pPr>
      <w:r w:rsidRPr="00B560A7">
        <w:rPr>
          <w:rFonts w:ascii="Arial" w:hAnsi="Arial" w:cs="Arial"/>
          <w:sz w:val="20"/>
          <w:szCs w:val="20"/>
        </w:rPr>
        <w:t>Les prestations de nettoyage doivent éliminer les salissures macroscopiques et tâches non indélébiles et éventuellement peuvent s’accompagner du rangement d’équipements (mobiliers par exemple).</w:t>
      </w:r>
    </w:p>
    <w:p w14:paraId="1875F3BB" w14:textId="77777777" w:rsidR="009D0325" w:rsidRPr="00B560A7" w:rsidRDefault="009D0325" w:rsidP="009D0325">
      <w:pPr>
        <w:pStyle w:val="Paragraphedeliste"/>
        <w:numPr>
          <w:ilvl w:val="1"/>
          <w:numId w:val="14"/>
        </w:numPr>
        <w:ind w:left="851"/>
        <w:jc w:val="both"/>
        <w:rPr>
          <w:rFonts w:ascii="Arial" w:hAnsi="Arial" w:cs="Arial"/>
        </w:rPr>
      </w:pPr>
      <w:r w:rsidRPr="00F043A5">
        <w:rPr>
          <w:rFonts w:ascii="Arial" w:hAnsi="Arial" w:cs="Arial"/>
          <w:u w:val="single"/>
        </w:rPr>
        <w:t xml:space="preserve">Confort </w:t>
      </w:r>
      <w:r w:rsidRPr="00B560A7">
        <w:rPr>
          <w:rFonts w:ascii="Arial" w:hAnsi="Arial" w:cs="Arial"/>
        </w:rPr>
        <w:t>: Le confort est apprécié au travers des perceptions (olfactives, tactiles, auditives) et de l’impression générale de bien être qui résulte de l’opération.</w:t>
      </w:r>
    </w:p>
    <w:p w14:paraId="001405BC" w14:textId="77777777" w:rsidR="009D0325" w:rsidRPr="00B560A7" w:rsidRDefault="009D0325" w:rsidP="009D0325">
      <w:pPr>
        <w:ind w:left="851"/>
        <w:jc w:val="both"/>
        <w:rPr>
          <w:rFonts w:ascii="Arial" w:hAnsi="Arial" w:cs="Arial"/>
          <w:sz w:val="20"/>
          <w:szCs w:val="20"/>
        </w:rPr>
      </w:pPr>
      <w:r w:rsidRPr="00B560A7">
        <w:rPr>
          <w:rFonts w:ascii="Arial" w:hAnsi="Arial" w:cs="Arial"/>
          <w:sz w:val="20"/>
          <w:szCs w:val="20"/>
        </w:rPr>
        <w:t>Les prestations de nettoyage doivent supprimer ou éventuellement masquer, par des produits appropriés les mauvaises odeurs dues aux salissures de différentes natures. Elles doivent aussi éviter certains produits dont les odeurs ne pourraient pas être tolérées par les occupants. Les surfaces traitées ne doivent pas être désagréables au toucher ou au contact. Les prestations doivent être conduites de manière à éviter toute gêne ou nuisance entraînant une perturbation de l’environnement.</w:t>
      </w:r>
    </w:p>
    <w:p w14:paraId="1B2CA4A3" w14:textId="77777777" w:rsidR="009D0325" w:rsidRPr="00B560A7" w:rsidRDefault="009D0325" w:rsidP="009D0325">
      <w:pPr>
        <w:ind w:left="851"/>
        <w:jc w:val="both"/>
        <w:rPr>
          <w:rFonts w:ascii="Arial" w:hAnsi="Arial" w:cs="Arial"/>
          <w:sz w:val="20"/>
          <w:szCs w:val="20"/>
        </w:rPr>
      </w:pPr>
      <w:r w:rsidRPr="00B560A7">
        <w:rPr>
          <w:rFonts w:ascii="Arial" w:hAnsi="Arial" w:cs="Arial"/>
          <w:sz w:val="20"/>
          <w:szCs w:val="20"/>
        </w:rPr>
        <w:t>Les techniques et produits utilisés pour le nettoyage des revêtements de sol ne doivent conduire à aucune glissance susceptible de constituer un danger pour les usagers.</w:t>
      </w:r>
    </w:p>
    <w:p w14:paraId="1AB4C28E" w14:textId="77777777" w:rsidR="009D0325" w:rsidRDefault="009D0325" w:rsidP="009D0325">
      <w:pPr>
        <w:pStyle w:val="Paragraphedeliste"/>
        <w:numPr>
          <w:ilvl w:val="1"/>
          <w:numId w:val="14"/>
        </w:numPr>
        <w:ind w:left="851"/>
        <w:jc w:val="both"/>
        <w:rPr>
          <w:rFonts w:ascii="Arial" w:hAnsi="Arial" w:cs="Arial"/>
        </w:rPr>
      </w:pPr>
      <w:r w:rsidRPr="00F043A5">
        <w:rPr>
          <w:rFonts w:ascii="Arial" w:hAnsi="Arial" w:cs="Arial"/>
          <w:u w:val="single"/>
        </w:rPr>
        <w:t>Propreté</w:t>
      </w:r>
      <w:r w:rsidRPr="00B560A7">
        <w:rPr>
          <w:rFonts w:ascii="Arial" w:hAnsi="Arial" w:cs="Arial"/>
        </w:rPr>
        <w:t xml:space="preserve"> : La propreté est l’état d’un produit, d’une surface, d’un appareil… présentant un niveau défini de contamination biologique ou particulaire.</w:t>
      </w:r>
    </w:p>
    <w:p w14:paraId="239891B0" w14:textId="77777777" w:rsidR="009D0325" w:rsidRPr="00B560A7" w:rsidRDefault="009D0325" w:rsidP="009D0325">
      <w:pPr>
        <w:pStyle w:val="Paragraphedeliste"/>
        <w:ind w:left="851"/>
        <w:jc w:val="both"/>
        <w:rPr>
          <w:rFonts w:ascii="Arial" w:hAnsi="Arial" w:cs="Arial"/>
        </w:rPr>
      </w:pPr>
    </w:p>
    <w:p w14:paraId="2F19C715" w14:textId="77777777" w:rsidR="009D0325" w:rsidRDefault="009D0325" w:rsidP="009D0325">
      <w:pPr>
        <w:pStyle w:val="Paragraphedeliste"/>
        <w:numPr>
          <w:ilvl w:val="1"/>
          <w:numId w:val="14"/>
        </w:numPr>
        <w:ind w:left="851"/>
        <w:jc w:val="both"/>
        <w:rPr>
          <w:rFonts w:ascii="Arial" w:hAnsi="Arial" w:cs="Arial"/>
        </w:rPr>
      </w:pPr>
      <w:r w:rsidRPr="00F043A5">
        <w:rPr>
          <w:rFonts w:ascii="Arial" w:hAnsi="Arial" w:cs="Arial"/>
          <w:u w:val="single"/>
        </w:rPr>
        <w:t>Hygiène</w:t>
      </w:r>
      <w:r w:rsidRPr="00B560A7">
        <w:rPr>
          <w:rFonts w:ascii="Arial" w:hAnsi="Arial" w:cs="Arial"/>
        </w:rPr>
        <w:t xml:space="preserve"> : L’hygiène repose sur l’assainissement périodique, tant des surfaces que de l’atmosphère ambiante des locaux. Dans certains cas, le nettoyage est complété par des </w:t>
      </w:r>
      <w:r w:rsidRPr="00B560A7">
        <w:rPr>
          <w:rFonts w:ascii="Arial" w:hAnsi="Arial" w:cs="Arial"/>
        </w:rPr>
        <w:lastRenderedPageBreak/>
        <w:t>opérations spécifiques permettant de lutter contre certains contaminants (microbiens, particulaires, chimiques…). Les prestations de nettoyage doivent s’attacher à réduire les salissures ou contaminants à un niveau non dangereux et à ne pas provoquer de contamination nouvelle, par l’usage de méthodes inadaptées et/ou de produits nocifs.</w:t>
      </w:r>
    </w:p>
    <w:p w14:paraId="0AF748AC" w14:textId="77777777" w:rsidR="009D0325" w:rsidRPr="00B15C90" w:rsidRDefault="009D0325" w:rsidP="009D0325">
      <w:pPr>
        <w:pStyle w:val="Paragraphedeliste"/>
        <w:rPr>
          <w:rFonts w:ascii="Arial" w:hAnsi="Arial" w:cs="Arial"/>
        </w:rPr>
      </w:pPr>
    </w:p>
    <w:p w14:paraId="4BABB25E" w14:textId="77777777" w:rsidR="009D0325" w:rsidRDefault="009D0325" w:rsidP="009D0325">
      <w:pPr>
        <w:pStyle w:val="Paragraphedeliste"/>
        <w:numPr>
          <w:ilvl w:val="1"/>
          <w:numId w:val="14"/>
        </w:numPr>
        <w:ind w:left="851"/>
        <w:jc w:val="both"/>
        <w:rPr>
          <w:rFonts w:ascii="Arial" w:hAnsi="Arial" w:cs="Arial"/>
        </w:rPr>
      </w:pPr>
      <w:r w:rsidRPr="00901D1B">
        <w:rPr>
          <w:rFonts w:ascii="Arial" w:hAnsi="Arial" w:cs="Arial"/>
          <w:u w:val="single"/>
        </w:rPr>
        <w:t>Environnement </w:t>
      </w:r>
      <w:r>
        <w:rPr>
          <w:rFonts w:ascii="Arial" w:hAnsi="Arial" w:cs="Arial"/>
        </w:rPr>
        <w:t xml:space="preserve">: </w:t>
      </w:r>
      <w:r w:rsidRPr="00B15C90">
        <w:rPr>
          <w:rFonts w:ascii="Arial" w:hAnsi="Arial" w:cs="Arial"/>
        </w:rPr>
        <w:t>Les prestations devront être effectuées :</w:t>
      </w:r>
    </w:p>
    <w:p w14:paraId="14E6AFB8" w14:textId="77777777" w:rsidR="009D0325" w:rsidRPr="00B15C90" w:rsidRDefault="009D0325" w:rsidP="009D0325">
      <w:pPr>
        <w:spacing w:after="0" w:line="240" w:lineRule="auto"/>
        <w:ind w:left="851"/>
        <w:jc w:val="both"/>
        <w:rPr>
          <w:rFonts w:ascii="Arial" w:hAnsi="Arial" w:cs="Arial"/>
          <w:sz w:val="20"/>
          <w:szCs w:val="20"/>
        </w:rPr>
      </w:pPr>
      <w:r w:rsidRPr="00B15C90">
        <w:rPr>
          <w:rFonts w:ascii="Arial" w:hAnsi="Arial" w:cs="Arial"/>
          <w:sz w:val="20"/>
          <w:szCs w:val="20"/>
        </w:rPr>
        <w:t>- à l'aide de produits qui respectent les exigences de qualité et de respect de l'environnement,</w:t>
      </w:r>
    </w:p>
    <w:p w14:paraId="70EFEB13" w14:textId="77777777" w:rsidR="009D0325" w:rsidRPr="00B15C90" w:rsidRDefault="009D0325" w:rsidP="009D0325">
      <w:pPr>
        <w:spacing w:after="0" w:line="240" w:lineRule="auto"/>
        <w:ind w:left="851"/>
        <w:jc w:val="both"/>
        <w:rPr>
          <w:rFonts w:ascii="Arial" w:hAnsi="Arial" w:cs="Arial"/>
          <w:sz w:val="20"/>
          <w:szCs w:val="20"/>
        </w:rPr>
      </w:pPr>
      <w:r w:rsidRPr="00B15C90">
        <w:rPr>
          <w:rFonts w:ascii="Arial" w:hAnsi="Arial" w:cs="Arial"/>
          <w:sz w:val="20"/>
          <w:szCs w:val="20"/>
        </w:rPr>
        <w:t>- de manière à éviter tout bruit entraînant une perturbation de l'environnement,</w:t>
      </w:r>
    </w:p>
    <w:p w14:paraId="3F1A31D0" w14:textId="77777777" w:rsidR="009D0325" w:rsidRPr="00B15C90" w:rsidRDefault="009D0325" w:rsidP="009D0325">
      <w:pPr>
        <w:spacing w:after="0" w:line="240" w:lineRule="auto"/>
        <w:ind w:left="851"/>
        <w:jc w:val="both"/>
        <w:rPr>
          <w:rFonts w:ascii="Arial" w:hAnsi="Arial" w:cs="Arial"/>
          <w:sz w:val="20"/>
          <w:szCs w:val="20"/>
        </w:rPr>
      </w:pPr>
      <w:r w:rsidRPr="00B15C90">
        <w:rPr>
          <w:rFonts w:ascii="Arial" w:hAnsi="Arial" w:cs="Arial"/>
          <w:sz w:val="20"/>
          <w:szCs w:val="20"/>
        </w:rPr>
        <w:t>- de manière à ne pas provoquer de pollution nouvelle par l’usage intempestif de méthodes ou de produits nocifs.</w:t>
      </w:r>
    </w:p>
    <w:p w14:paraId="6AF5C06B" w14:textId="77777777" w:rsidR="009D0325" w:rsidRDefault="009D0325" w:rsidP="009D0325">
      <w:pPr>
        <w:jc w:val="both"/>
        <w:rPr>
          <w:rFonts w:ascii="Arial" w:hAnsi="Arial" w:cs="Arial"/>
          <w:sz w:val="20"/>
          <w:szCs w:val="20"/>
        </w:rPr>
      </w:pPr>
    </w:p>
    <w:p w14:paraId="70E3AA20" w14:textId="6AB747B6" w:rsidR="009D0325" w:rsidRDefault="009D0325" w:rsidP="009D0325">
      <w:pPr>
        <w:jc w:val="both"/>
        <w:rPr>
          <w:rFonts w:ascii="Arial" w:hAnsi="Arial" w:cs="Arial"/>
          <w:sz w:val="20"/>
          <w:szCs w:val="20"/>
        </w:rPr>
      </w:pPr>
      <w:r w:rsidRPr="00E223E1">
        <w:rPr>
          <w:rFonts w:ascii="Arial" w:hAnsi="Arial" w:cs="Arial"/>
          <w:sz w:val="20"/>
          <w:szCs w:val="20"/>
        </w:rPr>
        <w:t>Ce plan contrôle qualité a pour objet de définir les spécifications et les procédures relatives au suivi des prestations de maintien en propreté des locaux, prestations basées sur les moyens.</w:t>
      </w:r>
    </w:p>
    <w:p w14:paraId="0E58AD39" w14:textId="5A696335" w:rsidR="007F4C53" w:rsidRPr="007F4C53" w:rsidRDefault="007F4C53" w:rsidP="007F4C53">
      <w:pPr>
        <w:pStyle w:val="Titre2"/>
        <w:keepLines/>
        <w:numPr>
          <w:ilvl w:val="1"/>
          <w:numId w:val="12"/>
        </w:numPr>
        <w:spacing w:before="40" w:after="240"/>
        <w:ind w:left="788" w:hanging="431"/>
        <w:jc w:val="left"/>
        <w:rPr>
          <w:rFonts w:eastAsiaTheme="minorHAnsi"/>
          <w:b w:val="0"/>
          <w:color w:val="005CA9"/>
          <w:lang w:eastAsia="en-US"/>
        </w:rPr>
      </w:pPr>
      <w:bookmarkStart w:id="18" w:name="_Toc202797655"/>
      <w:r w:rsidRPr="007F4C53">
        <w:rPr>
          <w:rFonts w:eastAsiaTheme="minorHAnsi"/>
          <w:b w:val="0"/>
          <w:color w:val="005CA9"/>
          <w:lang w:eastAsia="en-US"/>
        </w:rPr>
        <w:t>Sécurité et consignes</w:t>
      </w:r>
      <w:bookmarkEnd w:id="18"/>
    </w:p>
    <w:p w14:paraId="7AFA0C51" w14:textId="77777777" w:rsidR="007F4C53" w:rsidRPr="007F4C53" w:rsidRDefault="007F4C53" w:rsidP="007F4C53">
      <w:pPr>
        <w:jc w:val="both"/>
        <w:rPr>
          <w:rFonts w:ascii="Arial" w:hAnsi="Arial" w:cs="Arial"/>
          <w:sz w:val="20"/>
          <w:szCs w:val="20"/>
        </w:rPr>
      </w:pPr>
      <w:r w:rsidRPr="007F4C53">
        <w:rPr>
          <w:rFonts w:ascii="Arial" w:hAnsi="Arial" w:cs="Arial"/>
          <w:sz w:val="20"/>
          <w:szCs w:val="20"/>
        </w:rPr>
        <w:t>Le Titulaire s’engage à respecter les règles suivantes :</w:t>
      </w:r>
    </w:p>
    <w:p w14:paraId="65B76A7F" w14:textId="77777777" w:rsidR="007F4C53" w:rsidRPr="007F4C53" w:rsidRDefault="007F4C53" w:rsidP="009D0325">
      <w:pPr>
        <w:numPr>
          <w:ilvl w:val="0"/>
          <w:numId w:val="39"/>
        </w:numPr>
        <w:jc w:val="both"/>
        <w:rPr>
          <w:rFonts w:ascii="Arial" w:hAnsi="Arial" w:cs="Arial"/>
          <w:sz w:val="20"/>
          <w:szCs w:val="20"/>
        </w:rPr>
      </w:pPr>
      <w:r w:rsidRPr="007F4C53">
        <w:rPr>
          <w:rFonts w:ascii="Arial" w:hAnsi="Arial" w:cs="Arial"/>
          <w:sz w:val="20"/>
          <w:szCs w:val="20"/>
        </w:rPr>
        <w:t>Interdiction de fumer ou vapoter dans les locaux,</w:t>
      </w:r>
    </w:p>
    <w:p w14:paraId="487D79B4" w14:textId="77777777" w:rsidR="007F4C53" w:rsidRPr="007F4C53" w:rsidRDefault="007F4C53" w:rsidP="009D0325">
      <w:pPr>
        <w:numPr>
          <w:ilvl w:val="0"/>
          <w:numId w:val="39"/>
        </w:numPr>
        <w:jc w:val="both"/>
        <w:rPr>
          <w:rFonts w:ascii="Arial" w:hAnsi="Arial" w:cs="Arial"/>
          <w:sz w:val="20"/>
          <w:szCs w:val="20"/>
        </w:rPr>
      </w:pPr>
      <w:r w:rsidRPr="007F4C53">
        <w:rPr>
          <w:rFonts w:ascii="Arial" w:hAnsi="Arial" w:cs="Arial"/>
          <w:sz w:val="20"/>
          <w:szCs w:val="20"/>
        </w:rPr>
        <w:t>Respect des branchements électriques et interdiction des échelles,</w:t>
      </w:r>
    </w:p>
    <w:p w14:paraId="10B2D9FE" w14:textId="77777777" w:rsidR="007F4C53" w:rsidRPr="007F4C53" w:rsidRDefault="007F4C53" w:rsidP="009D0325">
      <w:pPr>
        <w:numPr>
          <w:ilvl w:val="0"/>
          <w:numId w:val="39"/>
        </w:numPr>
        <w:jc w:val="both"/>
        <w:rPr>
          <w:rFonts w:ascii="Arial" w:hAnsi="Arial" w:cs="Arial"/>
          <w:sz w:val="20"/>
          <w:szCs w:val="20"/>
        </w:rPr>
      </w:pPr>
      <w:r w:rsidRPr="007F4C53">
        <w:rPr>
          <w:rFonts w:ascii="Arial" w:hAnsi="Arial" w:cs="Arial"/>
          <w:sz w:val="20"/>
          <w:szCs w:val="20"/>
        </w:rPr>
        <w:t>Fermeture des locaux, éclairages et fenêtres en fin de service,</w:t>
      </w:r>
    </w:p>
    <w:p w14:paraId="38619275" w14:textId="77777777" w:rsidR="007F4C53" w:rsidRPr="007F4C53" w:rsidRDefault="007F4C53" w:rsidP="009D0325">
      <w:pPr>
        <w:numPr>
          <w:ilvl w:val="0"/>
          <w:numId w:val="39"/>
        </w:numPr>
        <w:jc w:val="both"/>
        <w:rPr>
          <w:rFonts w:ascii="Arial" w:hAnsi="Arial" w:cs="Arial"/>
          <w:sz w:val="20"/>
          <w:szCs w:val="20"/>
        </w:rPr>
      </w:pPr>
      <w:r w:rsidRPr="007F4C53">
        <w:rPr>
          <w:rFonts w:ascii="Arial" w:hAnsi="Arial" w:cs="Arial"/>
          <w:sz w:val="20"/>
          <w:szCs w:val="20"/>
        </w:rPr>
        <w:t>Non-utilisation des équipements informatiques ou téléphoniques,</w:t>
      </w:r>
    </w:p>
    <w:p w14:paraId="123C5A4A" w14:textId="6BC4C9C1" w:rsidR="007F4C53" w:rsidRPr="007F4C53" w:rsidRDefault="007F4C53" w:rsidP="009D0325">
      <w:pPr>
        <w:numPr>
          <w:ilvl w:val="0"/>
          <w:numId w:val="39"/>
        </w:numPr>
        <w:jc w:val="both"/>
        <w:rPr>
          <w:rFonts w:ascii="Arial" w:hAnsi="Arial" w:cs="Arial"/>
          <w:sz w:val="20"/>
          <w:szCs w:val="20"/>
        </w:rPr>
      </w:pPr>
      <w:r w:rsidRPr="007F4C53">
        <w:rPr>
          <w:rFonts w:ascii="Arial" w:hAnsi="Arial" w:cs="Arial"/>
          <w:sz w:val="20"/>
          <w:szCs w:val="20"/>
        </w:rPr>
        <w:t>Confidentialité totale sur les informations rencontrées sur site.</w:t>
      </w:r>
    </w:p>
    <w:p w14:paraId="30607CCF" w14:textId="1A55378A" w:rsidR="007F4C53" w:rsidRPr="007F4C53" w:rsidRDefault="007F4C53" w:rsidP="007F4C53">
      <w:pPr>
        <w:pStyle w:val="Titre2"/>
        <w:keepLines/>
        <w:numPr>
          <w:ilvl w:val="1"/>
          <w:numId w:val="12"/>
        </w:numPr>
        <w:spacing w:before="40" w:after="240"/>
        <w:ind w:left="788" w:hanging="431"/>
        <w:jc w:val="left"/>
        <w:rPr>
          <w:rFonts w:eastAsiaTheme="minorHAnsi"/>
          <w:b w:val="0"/>
          <w:color w:val="005CA9"/>
          <w:lang w:eastAsia="en-US"/>
        </w:rPr>
      </w:pPr>
      <w:bookmarkStart w:id="19" w:name="_Toc202797656"/>
      <w:r w:rsidRPr="007F4C53">
        <w:rPr>
          <w:rFonts w:eastAsiaTheme="minorHAnsi"/>
          <w:b w:val="0"/>
          <w:color w:val="005CA9"/>
          <w:lang w:eastAsia="en-US"/>
        </w:rPr>
        <w:t>Documents techniques et reporting</w:t>
      </w:r>
      <w:bookmarkEnd w:id="19"/>
    </w:p>
    <w:p w14:paraId="00A0E652" w14:textId="77777777" w:rsidR="007F4C53" w:rsidRPr="007F4C53" w:rsidRDefault="007F4C53" w:rsidP="007F4C53">
      <w:pPr>
        <w:jc w:val="both"/>
        <w:rPr>
          <w:rFonts w:ascii="Arial" w:hAnsi="Arial" w:cs="Arial"/>
          <w:sz w:val="20"/>
          <w:szCs w:val="20"/>
        </w:rPr>
      </w:pPr>
      <w:r w:rsidRPr="007F4C53">
        <w:rPr>
          <w:rFonts w:ascii="Arial" w:hAnsi="Arial" w:cs="Arial"/>
          <w:sz w:val="20"/>
          <w:szCs w:val="20"/>
        </w:rPr>
        <w:t>Le Titulaire fournit :</w:t>
      </w:r>
    </w:p>
    <w:p w14:paraId="37B09874" w14:textId="77777777" w:rsidR="007F4C53" w:rsidRPr="007F4C53" w:rsidRDefault="007F4C53" w:rsidP="009D0325">
      <w:pPr>
        <w:numPr>
          <w:ilvl w:val="0"/>
          <w:numId w:val="40"/>
        </w:numPr>
        <w:jc w:val="both"/>
        <w:rPr>
          <w:rFonts w:ascii="Arial" w:hAnsi="Arial" w:cs="Arial"/>
          <w:sz w:val="20"/>
          <w:szCs w:val="20"/>
        </w:rPr>
      </w:pPr>
      <w:r w:rsidRPr="007F4C53">
        <w:rPr>
          <w:rFonts w:ascii="Arial" w:hAnsi="Arial" w:cs="Arial"/>
          <w:sz w:val="20"/>
          <w:szCs w:val="20"/>
        </w:rPr>
        <w:t>La liste à jour des produits et fiches de données de sécurité,</w:t>
      </w:r>
    </w:p>
    <w:p w14:paraId="0CD56A9E" w14:textId="77777777" w:rsidR="007F4C53" w:rsidRPr="007F4C53" w:rsidRDefault="007F4C53" w:rsidP="009D0325">
      <w:pPr>
        <w:numPr>
          <w:ilvl w:val="0"/>
          <w:numId w:val="40"/>
        </w:numPr>
        <w:jc w:val="both"/>
        <w:rPr>
          <w:rFonts w:ascii="Arial" w:hAnsi="Arial" w:cs="Arial"/>
          <w:sz w:val="20"/>
          <w:szCs w:val="20"/>
        </w:rPr>
      </w:pPr>
      <w:r w:rsidRPr="007F4C53">
        <w:rPr>
          <w:rFonts w:ascii="Arial" w:hAnsi="Arial" w:cs="Arial"/>
          <w:sz w:val="20"/>
          <w:szCs w:val="20"/>
        </w:rPr>
        <w:t>Les plannings d’intervention par site,</w:t>
      </w:r>
    </w:p>
    <w:p w14:paraId="7267F17C" w14:textId="77777777" w:rsidR="007F4C53" w:rsidRPr="007F4C53" w:rsidRDefault="007F4C53" w:rsidP="009D0325">
      <w:pPr>
        <w:numPr>
          <w:ilvl w:val="0"/>
          <w:numId w:val="40"/>
        </w:numPr>
        <w:jc w:val="both"/>
        <w:rPr>
          <w:rFonts w:ascii="Arial" w:hAnsi="Arial" w:cs="Arial"/>
          <w:sz w:val="20"/>
          <w:szCs w:val="20"/>
        </w:rPr>
      </w:pPr>
      <w:r w:rsidRPr="007F4C53">
        <w:rPr>
          <w:rFonts w:ascii="Arial" w:hAnsi="Arial" w:cs="Arial"/>
          <w:sz w:val="20"/>
          <w:szCs w:val="20"/>
        </w:rPr>
        <w:t>Des bilans d’activité trimestriels,</w:t>
      </w:r>
    </w:p>
    <w:p w14:paraId="18A803D5" w14:textId="77777777" w:rsidR="007F4C53" w:rsidRPr="007F4C53" w:rsidRDefault="007F4C53" w:rsidP="009D0325">
      <w:pPr>
        <w:numPr>
          <w:ilvl w:val="0"/>
          <w:numId w:val="40"/>
        </w:numPr>
        <w:jc w:val="both"/>
        <w:rPr>
          <w:rFonts w:ascii="Arial" w:hAnsi="Arial" w:cs="Arial"/>
          <w:sz w:val="20"/>
          <w:szCs w:val="20"/>
        </w:rPr>
      </w:pPr>
      <w:r w:rsidRPr="007F4C53">
        <w:rPr>
          <w:rFonts w:ascii="Arial" w:hAnsi="Arial" w:cs="Arial"/>
          <w:sz w:val="20"/>
          <w:szCs w:val="20"/>
        </w:rPr>
        <w:t>Les fiches de poste et méthodes employées,</w:t>
      </w:r>
    </w:p>
    <w:p w14:paraId="00A7B782" w14:textId="77777777" w:rsidR="007F4C53" w:rsidRPr="007F4C53" w:rsidRDefault="007F4C53" w:rsidP="009D0325">
      <w:pPr>
        <w:numPr>
          <w:ilvl w:val="0"/>
          <w:numId w:val="40"/>
        </w:numPr>
        <w:jc w:val="both"/>
        <w:rPr>
          <w:rFonts w:ascii="Arial" w:hAnsi="Arial" w:cs="Arial"/>
          <w:sz w:val="20"/>
          <w:szCs w:val="20"/>
        </w:rPr>
      </w:pPr>
      <w:r w:rsidRPr="007F4C53">
        <w:rPr>
          <w:rFonts w:ascii="Arial" w:hAnsi="Arial" w:cs="Arial"/>
          <w:sz w:val="20"/>
          <w:szCs w:val="20"/>
        </w:rPr>
        <w:t>Un organigramme de l’équipe.</w:t>
      </w:r>
    </w:p>
    <w:p w14:paraId="3D37A163" w14:textId="58529153" w:rsidR="007F4C53" w:rsidRDefault="007F4C53" w:rsidP="007F4C53">
      <w:pPr>
        <w:jc w:val="both"/>
        <w:rPr>
          <w:rFonts w:ascii="Arial" w:hAnsi="Arial" w:cs="Arial"/>
          <w:sz w:val="20"/>
          <w:szCs w:val="20"/>
        </w:rPr>
      </w:pPr>
      <w:r w:rsidRPr="007F4C53">
        <w:rPr>
          <w:rFonts w:ascii="Arial" w:hAnsi="Arial" w:cs="Arial"/>
          <w:sz w:val="20"/>
          <w:szCs w:val="20"/>
        </w:rPr>
        <w:t>Ces documents font partie de l’offre et sont évalués pendant l’exécution du marché.</w:t>
      </w:r>
    </w:p>
    <w:p w14:paraId="7483E37E" w14:textId="5A18C2CB" w:rsidR="007F4C53" w:rsidRPr="007F4C53" w:rsidRDefault="007F4C53" w:rsidP="007F4C53">
      <w:pPr>
        <w:pStyle w:val="Titre2"/>
        <w:keepLines/>
        <w:numPr>
          <w:ilvl w:val="1"/>
          <w:numId w:val="12"/>
        </w:numPr>
        <w:spacing w:before="40" w:after="240"/>
        <w:ind w:left="788" w:hanging="431"/>
        <w:jc w:val="left"/>
        <w:rPr>
          <w:rFonts w:eastAsiaTheme="minorHAnsi"/>
          <w:b w:val="0"/>
          <w:color w:val="005CA9"/>
          <w:lang w:eastAsia="en-US"/>
        </w:rPr>
      </w:pPr>
      <w:bookmarkStart w:id="20" w:name="_Toc202797657"/>
      <w:r w:rsidRPr="007F4C53">
        <w:rPr>
          <w:rFonts w:eastAsiaTheme="minorHAnsi"/>
          <w:b w:val="0"/>
          <w:color w:val="005CA9"/>
          <w:lang w:eastAsia="en-US"/>
        </w:rPr>
        <w:t>Option technique : méthode de nettoyage à l’eau ozonée</w:t>
      </w:r>
      <w:bookmarkEnd w:id="20"/>
    </w:p>
    <w:p w14:paraId="26068579" w14:textId="77777777" w:rsidR="00B342B6" w:rsidRPr="00B342B6" w:rsidRDefault="00B342B6" w:rsidP="00B342B6">
      <w:pPr>
        <w:jc w:val="both"/>
        <w:rPr>
          <w:rFonts w:ascii="Arial" w:hAnsi="Arial" w:cs="Arial"/>
          <w:sz w:val="20"/>
          <w:szCs w:val="20"/>
        </w:rPr>
      </w:pPr>
      <w:r w:rsidRPr="00B342B6">
        <w:rPr>
          <w:rFonts w:ascii="Arial" w:hAnsi="Arial" w:cs="Arial"/>
          <w:sz w:val="20"/>
          <w:szCs w:val="20"/>
        </w:rPr>
        <w:t>Dans le cadre de sa politique d’achats écoresponsables, le pouvoir adjudicateur autorise, à titre optionnel, l’utilisation d’une méthode de nettoyage reposant sur l’usage d’eau ozonée pour tout ou partie des prestations prévues au présent marché.</w:t>
      </w:r>
    </w:p>
    <w:p w14:paraId="70C53068" w14:textId="77777777" w:rsidR="00B342B6" w:rsidRPr="00B342B6" w:rsidRDefault="00B342B6" w:rsidP="00B342B6">
      <w:pPr>
        <w:jc w:val="both"/>
        <w:rPr>
          <w:rFonts w:ascii="Arial" w:hAnsi="Arial" w:cs="Arial"/>
          <w:sz w:val="20"/>
          <w:szCs w:val="20"/>
        </w:rPr>
      </w:pPr>
      <w:r w:rsidRPr="00B342B6">
        <w:rPr>
          <w:rFonts w:ascii="Arial" w:hAnsi="Arial" w:cs="Arial"/>
          <w:sz w:val="20"/>
          <w:szCs w:val="20"/>
        </w:rPr>
        <w:t>Cette option technique, proposée à l’initiative du titulaire, pourra être acceptée sous réserve du strict respect des exigences suivantes :</w:t>
      </w:r>
    </w:p>
    <w:p w14:paraId="62EAA25F" w14:textId="76325F8F" w:rsidR="00B342B6" w:rsidRPr="00B342B6" w:rsidRDefault="00B342B6" w:rsidP="00B342B6">
      <w:pPr>
        <w:jc w:val="both"/>
        <w:rPr>
          <w:rFonts w:ascii="Arial" w:hAnsi="Arial" w:cs="Arial"/>
          <w:sz w:val="20"/>
          <w:szCs w:val="20"/>
        </w:rPr>
      </w:pPr>
      <w:r w:rsidRPr="00B342B6">
        <w:rPr>
          <w:rFonts w:ascii="Arial" w:hAnsi="Arial" w:cs="Arial"/>
          <w:sz w:val="20"/>
          <w:szCs w:val="20"/>
        </w:rPr>
        <w:t>L’eau ozonée doit être produite sur site, à l’aide d’un générateur certifié CE, régulièrement entretenu selon le</w:t>
      </w:r>
      <w:r>
        <w:rPr>
          <w:rFonts w:ascii="Arial" w:hAnsi="Arial" w:cs="Arial"/>
          <w:sz w:val="20"/>
          <w:szCs w:val="20"/>
        </w:rPr>
        <w:t>s préconisations du fabricant ;</w:t>
      </w:r>
    </w:p>
    <w:p w14:paraId="5E6402EE" w14:textId="0DD3755C" w:rsidR="00B342B6" w:rsidRPr="00B342B6" w:rsidRDefault="00B342B6" w:rsidP="00B342B6">
      <w:pPr>
        <w:jc w:val="both"/>
        <w:rPr>
          <w:rFonts w:ascii="Arial" w:hAnsi="Arial" w:cs="Arial"/>
          <w:sz w:val="20"/>
          <w:szCs w:val="20"/>
        </w:rPr>
      </w:pPr>
      <w:r w:rsidRPr="00B342B6">
        <w:rPr>
          <w:rFonts w:ascii="Arial" w:hAnsi="Arial" w:cs="Arial"/>
          <w:sz w:val="20"/>
          <w:szCs w:val="20"/>
        </w:rPr>
        <w:t>La méthode employée doit démontrer une efficacité microbiologique équivalente à celle des produits conventionnels, en conformité avec les normes applicables (notamment EN 1276, EN 13697, EN 14476 ou équivalents) ;</w:t>
      </w:r>
    </w:p>
    <w:p w14:paraId="241B4A6D" w14:textId="0449FA9B" w:rsidR="00B342B6" w:rsidRPr="00B342B6" w:rsidRDefault="00B342B6" w:rsidP="00B342B6">
      <w:pPr>
        <w:jc w:val="both"/>
        <w:rPr>
          <w:rFonts w:ascii="Arial" w:hAnsi="Arial" w:cs="Arial"/>
          <w:sz w:val="20"/>
          <w:szCs w:val="20"/>
        </w:rPr>
      </w:pPr>
      <w:r w:rsidRPr="00B342B6">
        <w:rPr>
          <w:rFonts w:ascii="Arial" w:hAnsi="Arial" w:cs="Arial"/>
          <w:sz w:val="20"/>
          <w:szCs w:val="20"/>
        </w:rPr>
        <w:t>L’utilisation de substances CMR, allergènes ou classées dangereuses est strictement interdite ;</w:t>
      </w:r>
    </w:p>
    <w:p w14:paraId="4602EFA5" w14:textId="77777777" w:rsidR="00B342B6" w:rsidRPr="00B342B6" w:rsidRDefault="00B342B6" w:rsidP="00B342B6">
      <w:pPr>
        <w:jc w:val="both"/>
        <w:rPr>
          <w:rFonts w:ascii="Arial" w:hAnsi="Arial" w:cs="Arial"/>
          <w:sz w:val="20"/>
          <w:szCs w:val="20"/>
        </w:rPr>
      </w:pPr>
    </w:p>
    <w:p w14:paraId="79B061AF" w14:textId="33116B0D" w:rsidR="00B342B6" w:rsidRPr="00B342B6" w:rsidRDefault="00B342B6" w:rsidP="00B342B6">
      <w:pPr>
        <w:jc w:val="both"/>
        <w:rPr>
          <w:rFonts w:ascii="Arial" w:hAnsi="Arial" w:cs="Arial"/>
          <w:sz w:val="20"/>
          <w:szCs w:val="20"/>
        </w:rPr>
      </w:pPr>
      <w:r w:rsidRPr="00B342B6">
        <w:rPr>
          <w:rFonts w:ascii="Arial" w:hAnsi="Arial" w:cs="Arial"/>
          <w:sz w:val="20"/>
          <w:szCs w:val="20"/>
        </w:rPr>
        <w:lastRenderedPageBreak/>
        <w:t>Les surfaces traitées doivent être compatibles avec l’eau ozonée, sans risque de corrosion, dégradation ou altération de matériaux.</w:t>
      </w:r>
    </w:p>
    <w:p w14:paraId="69BAC77D" w14:textId="77777777" w:rsidR="00B342B6" w:rsidRPr="00B342B6" w:rsidRDefault="00B342B6" w:rsidP="00B342B6">
      <w:pPr>
        <w:jc w:val="both"/>
        <w:rPr>
          <w:rFonts w:ascii="Arial" w:hAnsi="Arial" w:cs="Arial"/>
          <w:sz w:val="20"/>
          <w:szCs w:val="20"/>
        </w:rPr>
      </w:pPr>
      <w:r w:rsidRPr="00B342B6">
        <w:rPr>
          <w:rFonts w:ascii="Arial" w:hAnsi="Arial" w:cs="Arial"/>
          <w:sz w:val="20"/>
          <w:szCs w:val="20"/>
        </w:rPr>
        <w:t>Le recours à cette option doit faire l’objet d’une description complète dans le mémoire technique du candidat, incluant :</w:t>
      </w:r>
    </w:p>
    <w:p w14:paraId="09892E8B" w14:textId="77777777" w:rsidR="00B342B6" w:rsidRPr="00B342B6" w:rsidRDefault="00B342B6" w:rsidP="00B342B6">
      <w:pPr>
        <w:spacing w:after="120" w:line="240" w:lineRule="auto"/>
        <w:jc w:val="both"/>
        <w:rPr>
          <w:rFonts w:ascii="Arial" w:hAnsi="Arial" w:cs="Arial"/>
          <w:sz w:val="20"/>
          <w:szCs w:val="20"/>
        </w:rPr>
      </w:pPr>
      <w:r w:rsidRPr="00B342B6">
        <w:rPr>
          <w:rFonts w:ascii="Arial" w:hAnsi="Arial" w:cs="Arial"/>
          <w:sz w:val="20"/>
          <w:szCs w:val="20"/>
        </w:rPr>
        <w:t xml:space="preserve">    Le modèle et les spécifications techniques du générateur utilisé ;</w:t>
      </w:r>
    </w:p>
    <w:p w14:paraId="06828638" w14:textId="77777777" w:rsidR="00B342B6" w:rsidRPr="00B342B6" w:rsidRDefault="00B342B6" w:rsidP="00B342B6">
      <w:pPr>
        <w:spacing w:after="120" w:line="240" w:lineRule="auto"/>
        <w:jc w:val="both"/>
        <w:rPr>
          <w:rFonts w:ascii="Arial" w:hAnsi="Arial" w:cs="Arial"/>
          <w:sz w:val="20"/>
          <w:szCs w:val="20"/>
        </w:rPr>
      </w:pPr>
      <w:r w:rsidRPr="00B342B6">
        <w:rPr>
          <w:rFonts w:ascii="Arial" w:hAnsi="Arial" w:cs="Arial"/>
          <w:sz w:val="20"/>
          <w:szCs w:val="20"/>
        </w:rPr>
        <w:t xml:space="preserve">    La procédure d’entretien et de maintenance du matériel ;</w:t>
      </w:r>
    </w:p>
    <w:p w14:paraId="061EE12C" w14:textId="77777777" w:rsidR="00B342B6" w:rsidRPr="00B342B6" w:rsidRDefault="00B342B6" w:rsidP="00B342B6">
      <w:pPr>
        <w:spacing w:after="120" w:line="240" w:lineRule="auto"/>
        <w:jc w:val="both"/>
        <w:rPr>
          <w:rFonts w:ascii="Arial" w:hAnsi="Arial" w:cs="Arial"/>
          <w:sz w:val="20"/>
          <w:szCs w:val="20"/>
        </w:rPr>
      </w:pPr>
      <w:r w:rsidRPr="00B342B6">
        <w:rPr>
          <w:rFonts w:ascii="Arial" w:hAnsi="Arial" w:cs="Arial"/>
          <w:sz w:val="20"/>
          <w:szCs w:val="20"/>
        </w:rPr>
        <w:t xml:space="preserve">    L’analyse des impacts environnementaux et sanitaires de la méthode proposée ;</w:t>
      </w:r>
    </w:p>
    <w:p w14:paraId="48731EF8" w14:textId="77777777" w:rsidR="00B342B6" w:rsidRPr="00B342B6" w:rsidRDefault="00B342B6" w:rsidP="00B342B6">
      <w:pPr>
        <w:spacing w:after="120" w:line="240" w:lineRule="auto"/>
        <w:jc w:val="both"/>
        <w:rPr>
          <w:rFonts w:ascii="Arial" w:hAnsi="Arial" w:cs="Arial"/>
          <w:sz w:val="20"/>
          <w:szCs w:val="20"/>
        </w:rPr>
      </w:pPr>
      <w:r w:rsidRPr="00B342B6">
        <w:rPr>
          <w:rFonts w:ascii="Arial" w:hAnsi="Arial" w:cs="Arial"/>
          <w:sz w:val="20"/>
          <w:szCs w:val="20"/>
        </w:rPr>
        <w:t xml:space="preserve">    Les éventuelles restrictions ou limites d’usage identifiées (type de surface, fréquence, etc.).</w:t>
      </w:r>
    </w:p>
    <w:p w14:paraId="773644A0" w14:textId="7118443B" w:rsidR="00AB29A2" w:rsidRDefault="00AB29A2" w:rsidP="00B342B6">
      <w:pPr>
        <w:jc w:val="both"/>
        <w:rPr>
          <w:rFonts w:ascii="Arial" w:hAnsi="Arial" w:cs="Arial"/>
          <w:sz w:val="20"/>
          <w:szCs w:val="20"/>
        </w:rPr>
      </w:pPr>
      <w:r>
        <w:rPr>
          <w:rFonts w:ascii="Arial" w:hAnsi="Arial" w:cs="Arial"/>
          <w:sz w:val="20"/>
          <w:szCs w:val="20"/>
        </w:rPr>
        <w:t>L’installation du générateur sera à la charge du Titulaire sans frais annexe pour le Pouvoir Adjudicateur.</w:t>
      </w:r>
    </w:p>
    <w:p w14:paraId="729E1243" w14:textId="3BEC66F3" w:rsidR="007F4C53" w:rsidRDefault="00B342B6" w:rsidP="00B342B6">
      <w:pPr>
        <w:jc w:val="both"/>
        <w:rPr>
          <w:rFonts w:ascii="Arial" w:hAnsi="Arial" w:cs="Arial"/>
          <w:sz w:val="20"/>
          <w:szCs w:val="20"/>
        </w:rPr>
      </w:pPr>
      <w:r w:rsidRPr="00B342B6">
        <w:rPr>
          <w:rFonts w:ascii="Arial" w:hAnsi="Arial" w:cs="Arial"/>
          <w:sz w:val="20"/>
          <w:szCs w:val="20"/>
        </w:rPr>
        <w:t>Le pouvoir adjudicateur se réserve le droit de refuser cette option si les garanties techniques ou sanitaires ne sont pas jugées suffisantes.</w:t>
      </w:r>
    </w:p>
    <w:p w14:paraId="2803FF05" w14:textId="26841B9E" w:rsidR="00E223E1" w:rsidRPr="00E223E1" w:rsidRDefault="00A11A87" w:rsidP="00F40D48">
      <w:pPr>
        <w:keepNext/>
        <w:widowControl w:val="0"/>
        <w:numPr>
          <w:ilvl w:val="0"/>
          <w:numId w:val="12"/>
        </w:numPr>
        <w:pBdr>
          <w:bottom w:val="single" w:sz="8" w:space="1" w:color="005CA9"/>
        </w:pBdr>
        <w:autoSpaceDE w:val="0"/>
        <w:autoSpaceDN w:val="0"/>
        <w:adjustRightInd w:val="0"/>
        <w:spacing w:before="120" w:after="240" w:line="240" w:lineRule="auto"/>
        <w:ind w:left="0" w:firstLine="6"/>
        <w:jc w:val="both"/>
        <w:outlineLvl w:val="0"/>
        <w:rPr>
          <w:rFonts w:ascii="Arial" w:hAnsi="Arial" w:cs="Arial"/>
          <w:b/>
          <w:bCs/>
          <w:snapToGrid w:val="0"/>
          <w:color w:val="005CA9"/>
          <w:sz w:val="20"/>
          <w:szCs w:val="20"/>
        </w:rPr>
      </w:pPr>
      <w:bookmarkStart w:id="21" w:name="_Toc202797658"/>
      <w:r>
        <w:rPr>
          <w:rFonts w:ascii="Arial" w:hAnsi="Arial" w:cs="Arial"/>
          <w:b/>
          <w:bCs/>
          <w:snapToGrid w:val="0"/>
          <w:color w:val="005CA9"/>
          <w:sz w:val="20"/>
          <w:szCs w:val="20"/>
        </w:rPr>
        <w:t xml:space="preserve">PRESENTATION DE LA PRESTATION </w:t>
      </w:r>
      <w:r w:rsidR="00762439">
        <w:rPr>
          <w:rFonts w:ascii="Arial" w:hAnsi="Arial" w:cs="Arial"/>
          <w:b/>
          <w:bCs/>
          <w:snapToGrid w:val="0"/>
          <w:color w:val="005CA9"/>
          <w:sz w:val="20"/>
          <w:szCs w:val="20"/>
        </w:rPr>
        <w:t xml:space="preserve">DE NETTOYAGE DES LOCAUX ET DE LA VITRERIE ET FOURNITURE DE PRODUITS D’HYGIENE </w:t>
      </w:r>
      <w:r>
        <w:rPr>
          <w:rFonts w:ascii="Arial" w:hAnsi="Arial" w:cs="Arial"/>
          <w:b/>
          <w:bCs/>
          <w:snapToGrid w:val="0"/>
          <w:color w:val="005CA9"/>
          <w:sz w:val="20"/>
          <w:szCs w:val="20"/>
        </w:rPr>
        <w:t>DE LA CPAM DE LOIRE-ATLANTIQUE (LOT 1)</w:t>
      </w:r>
      <w:bookmarkEnd w:id="21"/>
    </w:p>
    <w:p w14:paraId="3C5B3CA8" w14:textId="77777777" w:rsidR="00A11A87" w:rsidRPr="00A11A87" w:rsidRDefault="00A11A87" w:rsidP="00F40D48">
      <w:pPr>
        <w:pStyle w:val="Titre2"/>
        <w:keepLines/>
        <w:numPr>
          <w:ilvl w:val="1"/>
          <w:numId w:val="12"/>
        </w:numPr>
        <w:spacing w:before="40" w:after="240"/>
        <w:ind w:left="788" w:hanging="431"/>
        <w:jc w:val="left"/>
        <w:rPr>
          <w:rFonts w:eastAsiaTheme="minorHAnsi"/>
          <w:b w:val="0"/>
          <w:color w:val="005CA9"/>
          <w:lang w:eastAsia="en-US"/>
        </w:rPr>
      </w:pPr>
      <w:bookmarkStart w:id="22" w:name="_Toc202797659"/>
      <w:r>
        <w:rPr>
          <w:rFonts w:eastAsiaTheme="minorHAnsi"/>
          <w:b w:val="0"/>
          <w:color w:val="005CA9"/>
          <w:lang w:eastAsia="en-US"/>
        </w:rPr>
        <w:t>Lieux d’exécution des prestations</w:t>
      </w:r>
      <w:bookmarkEnd w:id="22"/>
    </w:p>
    <w:p w14:paraId="1332CAB5" w14:textId="77777777" w:rsidR="009E453C" w:rsidRPr="00A11A87" w:rsidRDefault="00A11A87" w:rsidP="002F593F">
      <w:pPr>
        <w:numPr>
          <w:ilvl w:val="12"/>
          <w:numId w:val="0"/>
        </w:numPr>
        <w:ind w:firstLine="426"/>
        <w:jc w:val="both"/>
        <w:rPr>
          <w:rFonts w:ascii="Arial" w:hAnsi="Arial" w:cs="Arial"/>
          <w:bCs/>
          <w:sz w:val="20"/>
          <w:szCs w:val="20"/>
        </w:rPr>
      </w:pPr>
      <w:r w:rsidRPr="00A11A87">
        <w:rPr>
          <w:rFonts w:ascii="Arial" w:hAnsi="Arial" w:cs="Arial"/>
          <w:bCs/>
          <w:sz w:val="20"/>
          <w:szCs w:val="20"/>
        </w:rPr>
        <w:t>Les s</w:t>
      </w:r>
      <w:r w:rsidR="009E453C" w:rsidRPr="00A11A87">
        <w:rPr>
          <w:rFonts w:ascii="Arial" w:hAnsi="Arial" w:cs="Arial"/>
          <w:bCs/>
          <w:sz w:val="20"/>
          <w:szCs w:val="20"/>
        </w:rPr>
        <w:t xml:space="preserve">ites concernés par le présent lot </w:t>
      </w:r>
      <w:r w:rsidRPr="00A11A87">
        <w:rPr>
          <w:rFonts w:ascii="Arial" w:hAnsi="Arial" w:cs="Arial"/>
          <w:bCs/>
          <w:sz w:val="20"/>
          <w:szCs w:val="20"/>
        </w:rPr>
        <w:t xml:space="preserve">sont </w:t>
      </w:r>
      <w:r w:rsidR="009E453C" w:rsidRPr="00A11A87">
        <w:rPr>
          <w:rFonts w:ascii="Arial" w:hAnsi="Arial" w:cs="Arial"/>
          <w:bCs/>
          <w:sz w:val="20"/>
          <w:szCs w:val="20"/>
        </w:rPr>
        <w:t>:</w:t>
      </w:r>
    </w:p>
    <w:p w14:paraId="1E9734C8" w14:textId="77777777" w:rsidR="009E453C" w:rsidRPr="00E223E1" w:rsidRDefault="009E453C" w:rsidP="00F40D48">
      <w:pPr>
        <w:numPr>
          <w:ilvl w:val="0"/>
          <w:numId w:val="3"/>
        </w:numPr>
        <w:spacing w:before="120" w:after="0" w:line="240" w:lineRule="auto"/>
        <w:ind w:left="993" w:hanging="425"/>
        <w:jc w:val="both"/>
        <w:rPr>
          <w:rFonts w:ascii="Arial" w:hAnsi="Arial" w:cs="Arial"/>
          <w:sz w:val="20"/>
          <w:szCs w:val="20"/>
        </w:rPr>
      </w:pPr>
      <w:r w:rsidRPr="00E223E1">
        <w:rPr>
          <w:rFonts w:ascii="Arial" w:hAnsi="Arial" w:cs="Arial"/>
          <w:sz w:val="20"/>
          <w:szCs w:val="20"/>
        </w:rPr>
        <w:t>Siège Social de Nantes-Beaulieu</w:t>
      </w:r>
    </w:p>
    <w:p w14:paraId="29D0AAE2" w14:textId="77777777" w:rsidR="009E453C" w:rsidRPr="00E223E1" w:rsidRDefault="009E453C" w:rsidP="00F40D48">
      <w:pPr>
        <w:numPr>
          <w:ilvl w:val="0"/>
          <w:numId w:val="3"/>
        </w:numPr>
        <w:spacing w:before="120" w:after="0" w:line="240" w:lineRule="auto"/>
        <w:ind w:left="993" w:hanging="425"/>
        <w:jc w:val="both"/>
        <w:rPr>
          <w:rFonts w:ascii="Arial" w:hAnsi="Arial" w:cs="Arial"/>
          <w:sz w:val="20"/>
          <w:szCs w:val="20"/>
        </w:rPr>
      </w:pPr>
      <w:r w:rsidRPr="00E223E1">
        <w:rPr>
          <w:rFonts w:ascii="Arial" w:hAnsi="Arial" w:cs="Arial"/>
          <w:sz w:val="20"/>
          <w:szCs w:val="20"/>
        </w:rPr>
        <w:t>Centre administratif de Saint-Nazaire</w:t>
      </w:r>
    </w:p>
    <w:p w14:paraId="45386BDB" w14:textId="77777777" w:rsidR="009E453C" w:rsidRPr="00E223E1" w:rsidRDefault="009E453C" w:rsidP="00F40D48">
      <w:pPr>
        <w:numPr>
          <w:ilvl w:val="0"/>
          <w:numId w:val="3"/>
        </w:numPr>
        <w:spacing w:before="120" w:after="0" w:line="240" w:lineRule="auto"/>
        <w:ind w:left="993" w:hanging="425"/>
        <w:jc w:val="both"/>
        <w:rPr>
          <w:rFonts w:ascii="Arial" w:hAnsi="Arial" w:cs="Arial"/>
          <w:sz w:val="20"/>
          <w:szCs w:val="20"/>
        </w:rPr>
      </w:pPr>
      <w:r w:rsidRPr="00E223E1">
        <w:rPr>
          <w:rFonts w:ascii="Arial" w:hAnsi="Arial" w:cs="Arial"/>
          <w:sz w:val="20"/>
          <w:szCs w:val="20"/>
        </w:rPr>
        <w:t>Centre d’examens de santé de Saint-Nazaire</w:t>
      </w:r>
    </w:p>
    <w:p w14:paraId="208E7C8A" w14:textId="77777777" w:rsidR="009E453C" w:rsidRPr="00E223E1" w:rsidRDefault="009E453C" w:rsidP="00F40D48">
      <w:pPr>
        <w:numPr>
          <w:ilvl w:val="0"/>
          <w:numId w:val="3"/>
        </w:numPr>
        <w:spacing w:before="120" w:after="0" w:line="240" w:lineRule="auto"/>
        <w:ind w:left="993" w:hanging="425"/>
        <w:jc w:val="both"/>
        <w:rPr>
          <w:rFonts w:ascii="Arial" w:hAnsi="Arial" w:cs="Arial"/>
          <w:sz w:val="20"/>
          <w:szCs w:val="20"/>
        </w:rPr>
      </w:pPr>
      <w:r w:rsidRPr="00E223E1">
        <w:rPr>
          <w:rFonts w:ascii="Arial" w:hAnsi="Arial" w:cs="Arial"/>
          <w:sz w:val="20"/>
          <w:szCs w:val="20"/>
        </w:rPr>
        <w:t>Centre d’examens de santé de Nantes-Bretagne</w:t>
      </w:r>
    </w:p>
    <w:p w14:paraId="154C74A8" w14:textId="78DD7C35" w:rsidR="009E453C" w:rsidRDefault="009E453C" w:rsidP="00F40D48">
      <w:pPr>
        <w:numPr>
          <w:ilvl w:val="0"/>
          <w:numId w:val="3"/>
        </w:numPr>
        <w:spacing w:before="120" w:after="0" w:line="240" w:lineRule="auto"/>
        <w:ind w:left="993" w:hanging="425"/>
        <w:jc w:val="both"/>
        <w:rPr>
          <w:rFonts w:ascii="Arial" w:hAnsi="Arial" w:cs="Arial"/>
          <w:sz w:val="20"/>
          <w:szCs w:val="20"/>
        </w:rPr>
      </w:pPr>
      <w:r w:rsidRPr="00E223E1">
        <w:rPr>
          <w:rFonts w:ascii="Arial" w:hAnsi="Arial" w:cs="Arial"/>
          <w:sz w:val="20"/>
          <w:szCs w:val="20"/>
        </w:rPr>
        <w:t>Accueil de Nantes-Bretagne</w:t>
      </w:r>
    </w:p>
    <w:p w14:paraId="26D39ACB" w14:textId="2AB5BDB3" w:rsidR="00DE2DC1" w:rsidRDefault="00DE2DC1" w:rsidP="00F40D48">
      <w:pPr>
        <w:numPr>
          <w:ilvl w:val="0"/>
          <w:numId w:val="3"/>
        </w:numPr>
        <w:spacing w:before="120" w:after="0" w:line="240" w:lineRule="auto"/>
        <w:ind w:left="993" w:hanging="425"/>
        <w:jc w:val="both"/>
        <w:rPr>
          <w:rFonts w:ascii="Arial" w:hAnsi="Arial" w:cs="Arial"/>
          <w:sz w:val="20"/>
          <w:szCs w:val="20"/>
        </w:rPr>
      </w:pPr>
      <w:r>
        <w:rPr>
          <w:rFonts w:ascii="Arial" w:hAnsi="Arial" w:cs="Arial"/>
          <w:sz w:val="20"/>
          <w:szCs w:val="20"/>
        </w:rPr>
        <w:t>Agence de Rezé</w:t>
      </w:r>
    </w:p>
    <w:p w14:paraId="193B58C1" w14:textId="1A4CA3F4" w:rsidR="00DE2DC1" w:rsidRPr="00E223E1" w:rsidRDefault="00DE2DC1" w:rsidP="00F40D48">
      <w:pPr>
        <w:numPr>
          <w:ilvl w:val="0"/>
          <w:numId w:val="3"/>
        </w:numPr>
        <w:spacing w:before="120" w:after="0" w:line="240" w:lineRule="auto"/>
        <w:ind w:left="993" w:hanging="425"/>
        <w:jc w:val="both"/>
        <w:rPr>
          <w:rFonts w:ascii="Arial" w:hAnsi="Arial" w:cs="Arial"/>
          <w:sz w:val="20"/>
          <w:szCs w:val="20"/>
        </w:rPr>
      </w:pPr>
      <w:r>
        <w:rPr>
          <w:rFonts w:ascii="Arial" w:hAnsi="Arial" w:cs="Arial"/>
          <w:sz w:val="20"/>
          <w:szCs w:val="20"/>
        </w:rPr>
        <w:t>Agence de Machecoul</w:t>
      </w:r>
    </w:p>
    <w:p w14:paraId="3123FF30" w14:textId="7B736FAF" w:rsidR="009E453C" w:rsidRDefault="009E453C" w:rsidP="009E453C">
      <w:pPr>
        <w:jc w:val="both"/>
        <w:rPr>
          <w:rFonts w:ascii="Arial" w:hAnsi="Arial" w:cs="Arial"/>
          <w:sz w:val="20"/>
          <w:szCs w:val="20"/>
        </w:rPr>
      </w:pPr>
    </w:p>
    <w:p w14:paraId="0CC07852" w14:textId="739BC995" w:rsidR="005F7B1B" w:rsidRDefault="005F7B1B" w:rsidP="00F40D48">
      <w:pPr>
        <w:pStyle w:val="Titre2"/>
        <w:keepLines/>
        <w:numPr>
          <w:ilvl w:val="1"/>
          <w:numId w:val="12"/>
        </w:numPr>
        <w:spacing w:before="40" w:after="240"/>
        <w:ind w:left="742"/>
        <w:jc w:val="left"/>
        <w:rPr>
          <w:rFonts w:eastAsiaTheme="minorHAnsi"/>
          <w:b w:val="0"/>
          <w:color w:val="005CA9"/>
          <w:lang w:eastAsia="en-US"/>
        </w:rPr>
      </w:pPr>
      <w:bookmarkStart w:id="23" w:name="_Toc202797660"/>
      <w:r>
        <w:rPr>
          <w:rFonts w:eastAsiaTheme="minorHAnsi"/>
          <w:b w:val="0"/>
          <w:color w:val="005CA9"/>
          <w:lang w:eastAsia="en-US"/>
        </w:rPr>
        <w:t>Périmètre du marché</w:t>
      </w:r>
      <w:bookmarkEnd w:id="23"/>
    </w:p>
    <w:p w14:paraId="16907B65" w14:textId="7A9BD855" w:rsidR="005F7B1B" w:rsidRDefault="005F7B1B" w:rsidP="005F7B1B">
      <w:pPr>
        <w:ind w:left="284"/>
        <w:jc w:val="both"/>
        <w:rPr>
          <w:rFonts w:ascii="Arial" w:hAnsi="Arial" w:cs="Arial"/>
          <w:sz w:val="20"/>
          <w:szCs w:val="20"/>
        </w:rPr>
      </w:pPr>
      <w:r>
        <w:rPr>
          <w:rFonts w:ascii="Arial" w:hAnsi="Arial" w:cs="Arial"/>
          <w:sz w:val="20"/>
          <w:szCs w:val="20"/>
        </w:rPr>
        <w:t>Un projet de réhabilitation du site de Nantes-Beaulieu est en cours.</w:t>
      </w:r>
      <w:r w:rsidR="006E1E0E">
        <w:rPr>
          <w:rFonts w:ascii="Arial" w:hAnsi="Arial" w:cs="Arial"/>
          <w:sz w:val="20"/>
          <w:szCs w:val="20"/>
        </w:rPr>
        <w:t xml:space="preserve"> Les travaux devraient commencer début 2027</w:t>
      </w:r>
      <w:r>
        <w:rPr>
          <w:rFonts w:ascii="Arial" w:hAnsi="Arial" w:cs="Arial"/>
          <w:sz w:val="20"/>
          <w:szCs w:val="20"/>
        </w:rPr>
        <w:t>. Ils seront réalisés par plot. Aussi, pendant la durée des travaux</w:t>
      </w:r>
      <w:r w:rsidR="006E1E0E">
        <w:rPr>
          <w:rFonts w:ascii="Arial" w:hAnsi="Arial" w:cs="Arial"/>
          <w:sz w:val="20"/>
          <w:szCs w:val="20"/>
        </w:rPr>
        <w:t xml:space="preserve"> (à minima 3 ans)</w:t>
      </w:r>
      <w:r>
        <w:rPr>
          <w:rFonts w:ascii="Arial" w:hAnsi="Arial" w:cs="Arial"/>
          <w:sz w:val="20"/>
          <w:szCs w:val="20"/>
        </w:rPr>
        <w:t xml:space="preserve"> des </w:t>
      </w:r>
      <w:r w:rsidR="006E1E0E">
        <w:rPr>
          <w:rFonts w:ascii="Arial" w:hAnsi="Arial" w:cs="Arial"/>
          <w:sz w:val="20"/>
          <w:szCs w:val="20"/>
        </w:rPr>
        <w:t>surfaces ne seront plus nettoyées</w:t>
      </w:r>
      <w:r>
        <w:rPr>
          <w:rFonts w:ascii="Arial" w:hAnsi="Arial" w:cs="Arial"/>
          <w:sz w:val="20"/>
          <w:szCs w:val="20"/>
        </w:rPr>
        <w:t>. Cette modification est intégrée par voie d’avenant ultérieurement.</w:t>
      </w:r>
    </w:p>
    <w:p w14:paraId="25A50BC3" w14:textId="70485893" w:rsidR="00F22EA5" w:rsidRDefault="005F7B1B" w:rsidP="005F7B1B">
      <w:pPr>
        <w:ind w:left="284"/>
        <w:jc w:val="both"/>
        <w:rPr>
          <w:rFonts w:ascii="Arial" w:hAnsi="Arial" w:cs="Arial"/>
          <w:sz w:val="20"/>
          <w:szCs w:val="20"/>
        </w:rPr>
      </w:pPr>
      <w:r>
        <w:rPr>
          <w:rFonts w:ascii="Arial" w:hAnsi="Arial" w:cs="Arial"/>
          <w:sz w:val="20"/>
          <w:szCs w:val="20"/>
        </w:rPr>
        <w:t xml:space="preserve">Les centres d’examens de santé </w:t>
      </w:r>
      <w:r w:rsidR="00EB3876">
        <w:rPr>
          <w:rFonts w:ascii="Arial" w:hAnsi="Arial" w:cs="Arial"/>
          <w:sz w:val="20"/>
          <w:szCs w:val="20"/>
        </w:rPr>
        <w:t xml:space="preserve">ainsi que certaines agences d’accueil </w:t>
      </w:r>
      <w:r>
        <w:rPr>
          <w:rFonts w:ascii="Arial" w:hAnsi="Arial" w:cs="Arial"/>
          <w:sz w:val="20"/>
          <w:szCs w:val="20"/>
        </w:rPr>
        <w:t>ont des fermetures programmées :</w:t>
      </w:r>
    </w:p>
    <w:p w14:paraId="1548EAB1" w14:textId="5149D169" w:rsidR="00F22EA5" w:rsidRDefault="00EB3876" w:rsidP="00F22EA5">
      <w:pPr>
        <w:ind w:left="284"/>
        <w:jc w:val="both"/>
        <w:rPr>
          <w:rFonts w:ascii="Arial" w:hAnsi="Arial" w:cs="Arial"/>
          <w:sz w:val="20"/>
          <w:szCs w:val="20"/>
        </w:rPr>
      </w:pPr>
      <w:r>
        <w:rPr>
          <w:rFonts w:ascii="Arial" w:hAnsi="Arial" w:cs="Arial"/>
          <w:sz w:val="20"/>
          <w:szCs w:val="20"/>
        </w:rPr>
        <w:t>A titre d’information, vous trouverez ci-dessous les fermetures sur l’année 2025</w:t>
      </w:r>
      <w:r w:rsidR="00F22EA5">
        <w:rPr>
          <w:rFonts w:ascii="Arial" w:hAnsi="Arial" w:cs="Arial"/>
          <w:sz w:val="20"/>
          <w:szCs w:val="20"/>
        </w:rPr>
        <w:t xml:space="preserve"> : </w:t>
      </w:r>
    </w:p>
    <w:p w14:paraId="40EDE95B" w14:textId="55E2E45E" w:rsidR="005F7B1B" w:rsidRPr="00EB3876" w:rsidRDefault="00EB3876" w:rsidP="00EB3876">
      <w:pPr>
        <w:pStyle w:val="Paragraphedeliste"/>
        <w:numPr>
          <w:ilvl w:val="0"/>
          <w:numId w:val="41"/>
        </w:numPr>
        <w:jc w:val="both"/>
        <w:rPr>
          <w:rFonts w:ascii="Arial" w:hAnsi="Arial" w:cs="Arial"/>
        </w:rPr>
      </w:pPr>
      <w:r w:rsidRPr="00EB3876">
        <w:rPr>
          <w:rFonts w:ascii="Arial" w:hAnsi="Arial" w:cs="Arial"/>
        </w:rPr>
        <w:t xml:space="preserve">CES : </w:t>
      </w:r>
      <w:r w:rsidR="001A39A7">
        <w:rPr>
          <w:rFonts w:ascii="Arial" w:hAnsi="Arial" w:cs="Arial"/>
        </w:rPr>
        <w:t>d</w:t>
      </w:r>
      <w:r w:rsidR="00F22EA5" w:rsidRPr="00EB3876">
        <w:rPr>
          <w:rFonts w:ascii="Arial" w:hAnsi="Arial" w:cs="Arial"/>
        </w:rPr>
        <w:t xml:space="preserve">u lundi 28 juillet au 15 août inclus </w:t>
      </w:r>
      <w:r w:rsidR="005F7B1B" w:rsidRPr="00EB3876">
        <w:rPr>
          <w:rFonts w:ascii="Arial" w:hAnsi="Arial" w:cs="Arial"/>
        </w:rPr>
        <w:t xml:space="preserve">et une semaine </w:t>
      </w:r>
      <w:r w:rsidR="006E1E0E" w:rsidRPr="00EB3876">
        <w:rPr>
          <w:rFonts w:ascii="Arial" w:hAnsi="Arial" w:cs="Arial"/>
        </w:rPr>
        <w:t>en fin d’année</w:t>
      </w:r>
      <w:r w:rsidRPr="00EB3876">
        <w:rPr>
          <w:rFonts w:ascii="Arial" w:hAnsi="Arial" w:cs="Arial"/>
        </w:rPr>
        <w:t>,</w:t>
      </w:r>
    </w:p>
    <w:p w14:paraId="45C99A07" w14:textId="1EDB9180" w:rsidR="00EB3876" w:rsidRPr="00EB3876" w:rsidRDefault="00EB3876" w:rsidP="00EB3876">
      <w:pPr>
        <w:pStyle w:val="Paragraphedeliste"/>
        <w:numPr>
          <w:ilvl w:val="0"/>
          <w:numId w:val="41"/>
        </w:numPr>
        <w:spacing w:after="240"/>
        <w:ind w:left="1003" w:hanging="357"/>
        <w:contextualSpacing w:val="0"/>
        <w:jc w:val="both"/>
        <w:rPr>
          <w:rFonts w:ascii="Arial" w:hAnsi="Arial" w:cs="Arial"/>
        </w:rPr>
      </w:pPr>
      <w:r w:rsidRPr="00EB3876">
        <w:rPr>
          <w:rFonts w:ascii="Arial" w:hAnsi="Arial" w:cs="Arial"/>
        </w:rPr>
        <w:t>Agences d’accueil :</w:t>
      </w:r>
      <w:r>
        <w:rPr>
          <w:rFonts w:ascii="Arial" w:hAnsi="Arial" w:cs="Arial"/>
        </w:rPr>
        <w:t xml:space="preserve"> du lundi 4 juillet</w:t>
      </w:r>
      <w:r w:rsidRPr="00EB3876">
        <w:rPr>
          <w:rFonts w:ascii="Arial" w:hAnsi="Arial" w:cs="Arial"/>
        </w:rPr>
        <w:t xml:space="preserve"> au 29 août inclus.</w:t>
      </w:r>
    </w:p>
    <w:p w14:paraId="4D01AA14" w14:textId="77777777" w:rsidR="00E82A58" w:rsidRDefault="00E82A58" w:rsidP="00F40D48">
      <w:pPr>
        <w:pStyle w:val="Titre2"/>
        <w:keepLines/>
        <w:numPr>
          <w:ilvl w:val="1"/>
          <w:numId w:val="12"/>
        </w:numPr>
        <w:spacing w:before="40" w:after="240"/>
        <w:ind w:left="709"/>
        <w:jc w:val="left"/>
        <w:rPr>
          <w:rFonts w:eastAsiaTheme="minorHAnsi"/>
          <w:b w:val="0"/>
          <w:color w:val="005CA9"/>
          <w:lang w:eastAsia="en-US"/>
        </w:rPr>
      </w:pPr>
      <w:bookmarkStart w:id="24" w:name="_Toc202797661"/>
      <w:r>
        <w:rPr>
          <w:rFonts w:eastAsiaTheme="minorHAnsi"/>
          <w:b w:val="0"/>
          <w:color w:val="005CA9"/>
          <w:lang w:eastAsia="en-US"/>
        </w:rPr>
        <w:t>Description des bâtiments et horaires d’ouverture</w:t>
      </w:r>
      <w:bookmarkEnd w:id="24"/>
    </w:p>
    <w:p w14:paraId="53E6B2B5" w14:textId="77777777" w:rsidR="00E82A58" w:rsidRDefault="00E82A58" w:rsidP="00F40D48">
      <w:pPr>
        <w:pStyle w:val="Titre2"/>
        <w:keepLines/>
        <w:numPr>
          <w:ilvl w:val="2"/>
          <w:numId w:val="12"/>
        </w:numPr>
        <w:spacing w:before="40" w:after="240"/>
        <w:jc w:val="left"/>
        <w:rPr>
          <w:rFonts w:eastAsiaTheme="minorHAnsi"/>
          <w:b w:val="0"/>
          <w:color w:val="005CA9"/>
          <w:lang w:eastAsia="en-US"/>
        </w:rPr>
      </w:pPr>
      <w:bookmarkStart w:id="25" w:name="_Toc202797662"/>
      <w:r>
        <w:rPr>
          <w:rFonts w:eastAsiaTheme="minorHAnsi"/>
          <w:b w:val="0"/>
          <w:color w:val="005CA9"/>
          <w:lang w:eastAsia="en-US"/>
        </w:rPr>
        <w:t>Siège social Nantes - Beaulieu</w:t>
      </w:r>
      <w:bookmarkEnd w:id="25"/>
    </w:p>
    <w:p w14:paraId="5462A3BE" w14:textId="77777777" w:rsidR="009E453C" w:rsidRPr="00E223E1" w:rsidRDefault="009E453C" w:rsidP="007361D9">
      <w:pPr>
        <w:numPr>
          <w:ilvl w:val="12"/>
          <w:numId w:val="0"/>
        </w:numPr>
        <w:spacing w:before="120"/>
        <w:ind w:left="709"/>
        <w:jc w:val="both"/>
        <w:rPr>
          <w:rFonts w:ascii="Arial" w:hAnsi="Arial" w:cs="Arial"/>
          <w:sz w:val="20"/>
          <w:szCs w:val="20"/>
        </w:rPr>
      </w:pPr>
      <w:r w:rsidRPr="00E223E1">
        <w:rPr>
          <w:rFonts w:ascii="Arial" w:hAnsi="Arial" w:cs="Arial"/>
          <w:sz w:val="20"/>
          <w:szCs w:val="20"/>
        </w:rPr>
        <w:t>Adresse : 9, rue Gaëtan Rondeau - 44958 Nantes cedex 9</w:t>
      </w:r>
    </w:p>
    <w:p w14:paraId="67308FA1" w14:textId="77777777" w:rsidR="009E453C" w:rsidRPr="00E223E1" w:rsidRDefault="009E453C" w:rsidP="00F40D48">
      <w:pPr>
        <w:numPr>
          <w:ilvl w:val="0"/>
          <w:numId w:val="4"/>
        </w:numPr>
        <w:spacing w:before="120" w:after="0" w:line="240" w:lineRule="auto"/>
        <w:jc w:val="both"/>
        <w:rPr>
          <w:rFonts w:ascii="Arial" w:hAnsi="Arial" w:cs="Arial"/>
          <w:sz w:val="20"/>
          <w:szCs w:val="20"/>
        </w:rPr>
      </w:pPr>
      <w:r w:rsidRPr="00E223E1">
        <w:rPr>
          <w:rFonts w:ascii="Arial" w:hAnsi="Arial" w:cs="Arial"/>
          <w:sz w:val="20"/>
          <w:szCs w:val="20"/>
        </w:rPr>
        <w:t>ouvert de 6h30 à 20h30 du lundi au vendredi (présence d’un gardien)</w:t>
      </w:r>
    </w:p>
    <w:p w14:paraId="4D030B00" w14:textId="77777777" w:rsidR="009E453C" w:rsidRPr="00A301B3" w:rsidRDefault="009E453C" w:rsidP="00F40D48">
      <w:pPr>
        <w:numPr>
          <w:ilvl w:val="0"/>
          <w:numId w:val="4"/>
        </w:numPr>
        <w:spacing w:before="120" w:after="0" w:line="240" w:lineRule="auto"/>
        <w:jc w:val="both"/>
        <w:rPr>
          <w:rFonts w:ascii="Arial" w:hAnsi="Arial" w:cs="Arial"/>
          <w:sz w:val="20"/>
          <w:szCs w:val="20"/>
        </w:rPr>
      </w:pPr>
      <w:r w:rsidRPr="00A301B3">
        <w:rPr>
          <w:rFonts w:ascii="Arial" w:hAnsi="Arial" w:cs="Arial"/>
          <w:sz w:val="20"/>
          <w:szCs w:val="20"/>
        </w:rPr>
        <w:t>o</w:t>
      </w:r>
      <w:r w:rsidR="002F593F" w:rsidRPr="00A301B3">
        <w:rPr>
          <w:rFonts w:ascii="Arial" w:hAnsi="Arial" w:cs="Arial"/>
          <w:sz w:val="20"/>
          <w:szCs w:val="20"/>
        </w:rPr>
        <w:t>uvert au public de 8h30 – 12h15</w:t>
      </w:r>
      <w:r w:rsidRPr="00A301B3">
        <w:rPr>
          <w:rFonts w:ascii="Arial" w:hAnsi="Arial" w:cs="Arial"/>
          <w:sz w:val="20"/>
          <w:szCs w:val="20"/>
        </w:rPr>
        <w:t xml:space="preserve"> - 13h30-17h00</w:t>
      </w:r>
    </w:p>
    <w:p w14:paraId="46ED8E89" w14:textId="1EADD165" w:rsidR="002F593F" w:rsidRPr="00A301B3" w:rsidRDefault="002F593F" w:rsidP="00F40D48">
      <w:pPr>
        <w:numPr>
          <w:ilvl w:val="0"/>
          <w:numId w:val="4"/>
        </w:numPr>
        <w:spacing w:before="120" w:after="0" w:line="240" w:lineRule="auto"/>
        <w:jc w:val="both"/>
        <w:rPr>
          <w:rFonts w:ascii="Arial" w:hAnsi="Arial" w:cs="Arial"/>
          <w:sz w:val="20"/>
          <w:szCs w:val="20"/>
        </w:rPr>
      </w:pPr>
      <w:r w:rsidRPr="00A301B3">
        <w:rPr>
          <w:rFonts w:ascii="Arial" w:hAnsi="Arial" w:cs="Arial"/>
          <w:sz w:val="20"/>
          <w:szCs w:val="20"/>
        </w:rPr>
        <w:lastRenderedPageBreak/>
        <w:t>site sous télésurveillance en dehors des horaires de présence sur site</w:t>
      </w:r>
    </w:p>
    <w:p w14:paraId="22820266" w14:textId="77777777" w:rsidR="00D46A73" w:rsidRPr="00A301B3" w:rsidRDefault="00D46A73" w:rsidP="00D46A73">
      <w:pPr>
        <w:spacing w:before="120" w:after="0" w:line="240" w:lineRule="auto"/>
        <w:jc w:val="both"/>
        <w:rPr>
          <w:rFonts w:ascii="Arial" w:hAnsi="Arial" w:cs="Arial"/>
          <w:sz w:val="20"/>
          <w:szCs w:val="20"/>
        </w:rPr>
      </w:pPr>
    </w:p>
    <w:p w14:paraId="70A2DAB8" w14:textId="77777777" w:rsidR="009E453C" w:rsidRPr="00E223E1" w:rsidRDefault="009E453C" w:rsidP="00D46A73">
      <w:pPr>
        <w:pStyle w:val="Corpsdetexte2"/>
        <w:ind w:left="709"/>
        <w:jc w:val="both"/>
        <w:rPr>
          <w:rFonts w:ascii="Arial" w:hAnsi="Arial" w:cs="Arial"/>
          <w:b w:val="0"/>
          <w:u w:val="none"/>
        </w:rPr>
      </w:pPr>
      <w:r w:rsidRPr="00E223E1">
        <w:rPr>
          <w:rFonts w:ascii="Arial" w:hAnsi="Arial" w:cs="Arial"/>
          <w:b w:val="0"/>
          <w:u w:val="none"/>
        </w:rPr>
        <w:t>Le bâtiment du siège social de la Caisse primaire d’assurance maladie, réceptionné en 1981, est classé au regard de la réglementation incendie :</w:t>
      </w:r>
    </w:p>
    <w:p w14:paraId="32ADB29D" w14:textId="77777777" w:rsidR="009E453C" w:rsidRPr="00E223E1" w:rsidRDefault="009E453C" w:rsidP="00F40D48">
      <w:pPr>
        <w:numPr>
          <w:ilvl w:val="0"/>
          <w:numId w:val="4"/>
        </w:numPr>
        <w:spacing w:before="120" w:after="0" w:line="240" w:lineRule="auto"/>
        <w:jc w:val="both"/>
        <w:rPr>
          <w:rFonts w:ascii="Arial" w:hAnsi="Arial" w:cs="Arial"/>
          <w:sz w:val="20"/>
          <w:szCs w:val="20"/>
        </w:rPr>
      </w:pPr>
      <w:r w:rsidRPr="00E223E1">
        <w:rPr>
          <w:rFonts w:ascii="Arial" w:hAnsi="Arial" w:cs="Arial"/>
          <w:sz w:val="20"/>
          <w:szCs w:val="20"/>
        </w:rPr>
        <w:t>E.R.P. (établissement recevant du public)</w:t>
      </w:r>
    </w:p>
    <w:p w14:paraId="4CAA0EEB" w14:textId="77777777" w:rsidR="009E453C" w:rsidRPr="00E223E1" w:rsidRDefault="009E453C" w:rsidP="00F40D48">
      <w:pPr>
        <w:numPr>
          <w:ilvl w:val="0"/>
          <w:numId w:val="4"/>
        </w:numPr>
        <w:spacing w:before="120" w:after="0" w:line="240" w:lineRule="auto"/>
        <w:jc w:val="both"/>
        <w:rPr>
          <w:rFonts w:ascii="Arial" w:hAnsi="Arial" w:cs="Arial"/>
          <w:sz w:val="20"/>
          <w:szCs w:val="20"/>
        </w:rPr>
      </w:pPr>
      <w:r w:rsidRPr="00E223E1">
        <w:rPr>
          <w:rFonts w:ascii="Arial" w:hAnsi="Arial" w:cs="Arial"/>
          <w:sz w:val="20"/>
          <w:szCs w:val="20"/>
        </w:rPr>
        <w:t>Catégorie : 5</w:t>
      </w:r>
    </w:p>
    <w:p w14:paraId="330B3E10" w14:textId="77777777" w:rsidR="009E453C" w:rsidRPr="00E223E1" w:rsidRDefault="009E453C" w:rsidP="00F40D48">
      <w:pPr>
        <w:numPr>
          <w:ilvl w:val="0"/>
          <w:numId w:val="4"/>
        </w:numPr>
        <w:spacing w:before="120" w:after="0" w:line="240" w:lineRule="auto"/>
        <w:jc w:val="both"/>
        <w:rPr>
          <w:rFonts w:ascii="Arial" w:hAnsi="Arial" w:cs="Arial"/>
          <w:sz w:val="20"/>
          <w:szCs w:val="20"/>
        </w:rPr>
      </w:pPr>
      <w:r w:rsidRPr="00E223E1">
        <w:rPr>
          <w:rFonts w:ascii="Arial" w:hAnsi="Arial" w:cs="Arial"/>
          <w:sz w:val="20"/>
          <w:szCs w:val="20"/>
        </w:rPr>
        <w:t>Type : W (administrations, banques, bureaux)</w:t>
      </w:r>
    </w:p>
    <w:p w14:paraId="5158CCD8" w14:textId="2D397EB6" w:rsidR="009E453C" w:rsidRPr="00E223E1" w:rsidRDefault="009E453C" w:rsidP="00F40D48">
      <w:pPr>
        <w:numPr>
          <w:ilvl w:val="0"/>
          <w:numId w:val="4"/>
        </w:numPr>
        <w:spacing w:before="120" w:after="0" w:line="240" w:lineRule="auto"/>
        <w:jc w:val="both"/>
        <w:rPr>
          <w:rFonts w:ascii="Arial" w:hAnsi="Arial" w:cs="Arial"/>
          <w:sz w:val="20"/>
          <w:szCs w:val="20"/>
        </w:rPr>
      </w:pPr>
      <w:r w:rsidRPr="00E223E1">
        <w:rPr>
          <w:rFonts w:ascii="Arial" w:hAnsi="Arial" w:cs="Arial"/>
          <w:sz w:val="20"/>
          <w:szCs w:val="20"/>
        </w:rPr>
        <w:t xml:space="preserve">Effectif : </w:t>
      </w:r>
      <w:r w:rsidR="00A62028" w:rsidRPr="00A62028">
        <w:rPr>
          <w:rFonts w:ascii="Arial" w:hAnsi="Arial" w:cs="Arial"/>
          <w:sz w:val="20"/>
          <w:szCs w:val="20"/>
        </w:rPr>
        <w:t>676</w:t>
      </w:r>
      <w:r w:rsidRPr="00A62028">
        <w:rPr>
          <w:rFonts w:ascii="Arial" w:hAnsi="Arial" w:cs="Arial"/>
          <w:sz w:val="20"/>
          <w:szCs w:val="20"/>
        </w:rPr>
        <w:t xml:space="preserve"> agents</w:t>
      </w:r>
      <w:r w:rsidR="00A62028">
        <w:rPr>
          <w:rFonts w:ascii="Arial" w:hAnsi="Arial" w:cs="Arial"/>
          <w:sz w:val="20"/>
          <w:szCs w:val="20"/>
        </w:rPr>
        <w:t xml:space="preserve"> dont 556 agents télétravailleurs</w:t>
      </w:r>
    </w:p>
    <w:p w14:paraId="56B75CEC" w14:textId="0ED88292" w:rsidR="003A27F8" w:rsidRDefault="003A27F8" w:rsidP="00D46A73">
      <w:pPr>
        <w:ind w:left="709"/>
        <w:rPr>
          <w:rFonts w:ascii="Arial" w:hAnsi="Arial" w:cs="Arial"/>
          <w:sz w:val="20"/>
          <w:szCs w:val="20"/>
        </w:rPr>
      </w:pPr>
    </w:p>
    <w:p w14:paraId="20215CC3" w14:textId="5FEC75CC" w:rsidR="009E453C" w:rsidRPr="00E223E1" w:rsidRDefault="009E453C" w:rsidP="003A27F8">
      <w:pPr>
        <w:tabs>
          <w:tab w:val="left" w:pos="2415"/>
        </w:tabs>
        <w:ind w:left="709"/>
        <w:rPr>
          <w:rFonts w:ascii="Arial" w:hAnsi="Arial" w:cs="Arial"/>
          <w:sz w:val="20"/>
          <w:szCs w:val="20"/>
        </w:rPr>
      </w:pPr>
      <w:r w:rsidRPr="00E223E1">
        <w:rPr>
          <w:rFonts w:ascii="Arial" w:hAnsi="Arial" w:cs="Arial"/>
          <w:sz w:val="20"/>
          <w:szCs w:val="20"/>
        </w:rPr>
        <w:t>Ce bâtiment est composé de trois plots :</w:t>
      </w:r>
    </w:p>
    <w:p w14:paraId="5374BD7F" w14:textId="77777777" w:rsidR="009E453C" w:rsidRPr="00E223E1" w:rsidRDefault="009E453C" w:rsidP="00F40D48">
      <w:pPr>
        <w:numPr>
          <w:ilvl w:val="0"/>
          <w:numId w:val="4"/>
        </w:numPr>
        <w:spacing w:before="120" w:after="0" w:line="240" w:lineRule="auto"/>
        <w:jc w:val="both"/>
        <w:rPr>
          <w:rFonts w:ascii="Arial" w:hAnsi="Arial" w:cs="Arial"/>
          <w:sz w:val="20"/>
          <w:szCs w:val="20"/>
        </w:rPr>
      </w:pPr>
      <w:r w:rsidRPr="00E223E1">
        <w:rPr>
          <w:rFonts w:ascii="Arial" w:hAnsi="Arial" w:cs="Arial"/>
          <w:sz w:val="20"/>
          <w:szCs w:val="20"/>
        </w:rPr>
        <w:t>plot D (5 étages de bureaux et cabinets médicaux),</w:t>
      </w:r>
    </w:p>
    <w:p w14:paraId="4096A354" w14:textId="77777777" w:rsidR="009E453C" w:rsidRPr="00E223E1" w:rsidRDefault="009E453C" w:rsidP="00F40D48">
      <w:pPr>
        <w:numPr>
          <w:ilvl w:val="0"/>
          <w:numId w:val="4"/>
        </w:numPr>
        <w:spacing w:before="120" w:after="0" w:line="240" w:lineRule="auto"/>
        <w:jc w:val="both"/>
        <w:rPr>
          <w:rFonts w:ascii="Arial" w:hAnsi="Arial" w:cs="Arial"/>
          <w:sz w:val="20"/>
          <w:szCs w:val="20"/>
        </w:rPr>
      </w:pPr>
      <w:r w:rsidRPr="00E223E1">
        <w:rPr>
          <w:rFonts w:ascii="Arial" w:hAnsi="Arial" w:cs="Arial"/>
          <w:sz w:val="20"/>
          <w:szCs w:val="20"/>
        </w:rPr>
        <w:t>plot E (8 étages de bureaux et cabinets médicaux),</w:t>
      </w:r>
    </w:p>
    <w:p w14:paraId="6E04A075" w14:textId="77777777" w:rsidR="009E453C" w:rsidRPr="00E223E1" w:rsidRDefault="009E453C" w:rsidP="00F40D48">
      <w:pPr>
        <w:numPr>
          <w:ilvl w:val="0"/>
          <w:numId w:val="4"/>
        </w:numPr>
        <w:spacing w:before="120" w:after="0" w:line="240" w:lineRule="auto"/>
        <w:jc w:val="both"/>
        <w:rPr>
          <w:rFonts w:ascii="Arial" w:hAnsi="Arial" w:cs="Arial"/>
          <w:sz w:val="20"/>
          <w:szCs w:val="20"/>
        </w:rPr>
      </w:pPr>
      <w:r w:rsidRPr="00E223E1">
        <w:rPr>
          <w:rFonts w:ascii="Arial" w:hAnsi="Arial" w:cs="Arial"/>
          <w:sz w:val="20"/>
          <w:szCs w:val="20"/>
        </w:rPr>
        <w:t>plot F (6 étages de bureau et un restaurant d’entreprise au 2ème)</w:t>
      </w:r>
    </w:p>
    <w:p w14:paraId="428CABA1" w14:textId="77777777" w:rsidR="009E453C" w:rsidRPr="00E223E1" w:rsidRDefault="009E453C" w:rsidP="00D46A73">
      <w:pPr>
        <w:numPr>
          <w:ilvl w:val="12"/>
          <w:numId w:val="0"/>
        </w:numPr>
        <w:spacing w:before="120"/>
        <w:ind w:left="709"/>
        <w:jc w:val="both"/>
        <w:rPr>
          <w:rFonts w:ascii="Arial" w:hAnsi="Arial" w:cs="Arial"/>
          <w:sz w:val="20"/>
          <w:szCs w:val="20"/>
        </w:rPr>
      </w:pPr>
      <w:r w:rsidRPr="00E223E1">
        <w:rPr>
          <w:rFonts w:ascii="Arial" w:hAnsi="Arial" w:cs="Arial"/>
          <w:sz w:val="20"/>
          <w:szCs w:val="20"/>
        </w:rPr>
        <w:t>et un rez-de-chaussée (bureaux et parkings) et un parking en sous-sol communs à ces trois plots.</w:t>
      </w:r>
    </w:p>
    <w:p w14:paraId="29A11489" w14:textId="77777777" w:rsidR="00C43DDC" w:rsidRDefault="00C43DDC" w:rsidP="00F40D48">
      <w:pPr>
        <w:pStyle w:val="Titre2"/>
        <w:keepLines/>
        <w:numPr>
          <w:ilvl w:val="2"/>
          <w:numId w:val="12"/>
        </w:numPr>
        <w:spacing w:before="40" w:after="240"/>
        <w:jc w:val="left"/>
        <w:rPr>
          <w:rFonts w:eastAsiaTheme="minorHAnsi"/>
          <w:b w:val="0"/>
          <w:color w:val="005CA9"/>
          <w:lang w:eastAsia="en-US"/>
        </w:rPr>
      </w:pPr>
      <w:bookmarkStart w:id="26" w:name="_Toc202797663"/>
      <w:r>
        <w:rPr>
          <w:rFonts w:eastAsiaTheme="minorHAnsi"/>
          <w:b w:val="0"/>
          <w:color w:val="005CA9"/>
          <w:lang w:eastAsia="en-US"/>
        </w:rPr>
        <w:t>Centre administratif de Saint-Nazaire</w:t>
      </w:r>
      <w:bookmarkEnd w:id="26"/>
    </w:p>
    <w:p w14:paraId="239D8577" w14:textId="77777777" w:rsidR="009E453C" w:rsidRPr="00E223E1" w:rsidRDefault="009E453C" w:rsidP="00F40D48">
      <w:pPr>
        <w:pStyle w:val="Paragraphedeliste"/>
        <w:numPr>
          <w:ilvl w:val="12"/>
          <w:numId w:val="3"/>
        </w:numPr>
        <w:spacing w:before="120"/>
        <w:jc w:val="both"/>
        <w:rPr>
          <w:rFonts w:ascii="Arial" w:hAnsi="Arial" w:cs="Arial"/>
        </w:rPr>
      </w:pPr>
      <w:r w:rsidRPr="00E223E1">
        <w:rPr>
          <w:rFonts w:ascii="Arial" w:hAnsi="Arial" w:cs="Arial"/>
        </w:rPr>
        <w:t>Adresse : 28, avenue Suzanne Lenglen – 44600 Saint-Nazaire</w:t>
      </w:r>
    </w:p>
    <w:p w14:paraId="6D15FAD2" w14:textId="5C528CFC" w:rsidR="009E453C" w:rsidRPr="00A301B3" w:rsidRDefault="009E453C" w:rsidP="00F40D48">
      <w:pPr>
        <w:numPr>
          <w:ilvl w:val="0"/>
          <w:numId w:val="4"/>
        </w:numPr>
        <w:spacing w:before="120" w:after="0" w:line="240" w:lineRule="auto"/>
        <w:jc w:val="both"/>
        <w:rPr>
          <w:rFonts w:ascii="Arial" w:hAnsi="Arial" w:cs="Arial"/>
          <w:sz w:val="20"/>
          <w:szCs w:val="20"/>
        </w:rPr>
      </w:pPr>
      <w:r w:rsidRPr="00A301B3">
        <w:rPr>
          <w:rFonts w:ascii="Arial" w:hAnsi="Arial" w:cs="Arial"/>
          <w:sz w:val="20"/>
          <w:szCs w:val="20"/>
        </w:rPr>
        <w:t xml:space="preserve">ouvert de 7h à </w:t>
      </w:r>
      <w:r w:rsidR="00866E36" w:rsidRPr="00866E36">
        <w:rPr>
          <w:rFonts w:ascii="Arial" w:hAnsi="Arial" w:cs="Arial"/>
          <w:sz w:val="20"/>
          <w:szCs w:val="20"/>
        </w:rPr>
        <w:t>18h45 du lundi au vendredi</w:t>
      </w:r>
    </w:p>
    <w:p w14:paraId="7F444D43" w14:textId="77777777" w:rsidR="009E453C" w:rsidRPr="00A301B3" w:rsidRDefault="009E453C" w:rsidP="00F40D48">
      <w:pPr>
        <w:numPr>
          <w:ilvl w:val="0"/>
          <w:numId w:val="4"/>
        </w:numPr>
        <w:spacing w:before="120" w:after="0" w:line="240" w:lineRule="auto"/>
        <w:jc w:val="both"/>
        <w:rPr>
          <w:rFonts w:ascii="Arial" w:hAnsi="Arial" w:cs="Arial"/>
          <w:sz w:val="20"/>
          <w:szCs w:val="20"/>
        </w:rPr>
      </w:pPr>
      <w:r w:rsidRPr="00A301B3">
        <w:rPr>
          <w:rFonts w:ascii="Arial" w:hAnsi="Arial" w:cs="Arial"/>
          <w:sz w:val="20"/>
          <w:szCs w:val="20"/>
        </w:rPr>
        <w:t>ouvert au public de 8h30–12h15  -  13h30-17h00 du lundi au vendredi</w:t>
      </w:r>
    </w:p>
    <w:p w14:paraId="74999782" w14:textId="4F2A56B0" w:rsidR="002F593F" w:rsidRPr="00A301B3" w:rsidRDefault="002F593F" w:rsidP="00F40D48">
      <w:pPr>
        <w:numPr>
          <w:ilvl w:val="0"/>
          <w:numId w:val="4"/>
        </w:numPr>
        <w:spacing w:before="120" w:after="0" w:line="240" w:lineRule="auto"/>
        <w:jc w:val="both"/>
        <w:rPr>
          <w:rFonts w:ascii="Arial" w:hAnsi="Arial" w:cs="Arial"/>
          <w:sz w:val="20"/>
          <w:szCs w:val="20"/>
        </w:rPr>
      </w:pPr>
      <w:r w:rsidRPr="00A301B3">
        <w:rPr>
          <w:rFonts w:ascii="Arial" w:hAnsi="Arial" w:cs="Arial"/>
          <w:sz w:val="20"/>
          <w:szCs w:val="20"/>
        </w:rPr>
        <w:t>site sous télésurveillance en dehors des horaires de présence sur site</w:t>
      </w:r>
    </w:p>
    <w:p w14:paraId="43563BFB" w14:textId="77777777" w:rsidR="009E453C" w:rsidRPr="00E223E1" w:rsidRDefault="009E453C" w:rsidP="009E453C">
      <w:pPr>
        <w:jc w:val="both"/>
        <w:rPr>
          <w:rFonts w:ascii="Arial" w:hAnsi="Arial" w:cs="Arial"/>
          <w:sz w:val="20"/>
          <w:szCs w:val="20"/>
        </w:rPr>
      </w:pPr>
    </w:p>
    <w:p w14:paraId="5E47D96F" w14:textId="77777777" w:rsidR="009E453C" w:rsidRPr="00E223E1" w:rsidRDefault="009E453C" w:rsidP="00D46A73">
      <w:pPr>
        <w:ind w:left="709"/>
        <w:jc w:val="both"/>
        <w:rPr>
          <w:rFonts w:ascii="Arial" w:hAnsi="Arial" w:cs="Arial"/>
          <w:sz w:val="20"/>
          <w:szCs w:val="20"/>
        </w:rPr>
      </w:pPr>
      <w:r w:rsidRPr="00E223E1">
        <w:rPr>
          <w:rFonts w:ascii="Arial" w:hAnsi="Arial" w:cs="Arial"/>
          <w:sz w:val="20"/>
          <w:szCs w:val="20"/>
        </w:rPr>
        <w:t xml:space="preserve">Le bâtiment est classé au regard de la réglementation incendie </w:t>
      </w:r>
    </w:p>
    <w:p w14:paraId="056D5B95" w14:textId="77777777" w:rsidR="009E453C" w:rsidRPr="00E223E1" w:rsidRDefault="009E453C" w:rsidP="00F40D48">
      <w:pPr>
        <w:numPr>
          <w:ilvl w:val="0"/>
          <w:numId w:val="4"/>
        </w:numPr>
        <w:spacing w:before="120" w:after="0" w:line="240" w:lineRule="auto"/>
        <w:jc w:val="both"/>
        <w:rPr>
          <w:rFonts w:ascii="Arial" w:hAnsi="Arial" w:cs="Arial"/>
          <w:sz w:val="20"/>
          <w:szCs w:val="20"/>
        </w:rPr>
      </w:pPr>
      <w:r w:rsidRPr="00E223E1">
        <w:rPr>
          <w:rFonts w:ascii="Arial" w:hAnsi="Arial" w:cs="Arial"/>
          <w:sz w:val="20"/>
          <w:szCs w:val="20"/>
        </w:rPr>
        <w:t>E.R.P. (établissements recevant du public)</w:t>
      </w:r>
    </w:p>
    <w:p w14:paraId="4F5F17F4" w14:textId="77777777" w:rsidR="009E453C" w:rsidRPr="00E223E1" w:rsidRDefault="009E453C" w:rsidP="00F40D48">
      <w:pPr>
        <w:numPr>
          <w:ilvl w:val="0"/>
          <w:numId w:val="4"/>
        </w:numPr>
        <w:spacing w:before="120" w:after="0" w:line="240" w:lineRule="auto"/>
        <w:jc w:val="both"/>
        <w:rPr>
          <w:rFonts w:ascii="Arial" w:hAnsi="Arial" w:cs="Arial"/>
          <w:sz w:val="20"/>
          <w:szCs w:val="20"/>
        </w:rPr>
      </w:pPr>
      <w:r w:rsidRPr="00E223E1">
        <w:rPr>
          <w:rFonts w:ascii="Arial" w:hAnsi="Arial" w:cs="Arial"/>
          <w:sz w:val="20"/>
          <w:szCs w:val="20"/>
        </w:rPr>
        <w:t>Catégorie 5</w:t>
      </w:r>
    </w:p>
    <w:p w14:paraId="0E26C7A8" w14:textId="77777777" w:rsidR="009E453C" w:rsidRPr="00E223E1" w:rsidRDefault="009E453C" w:rsidP="00F40D48">
      <w:pPr>
        <w:numPr>
          <w:ilvl w:val="0"/>
          <w:numId w:val="4"/>
        </w:numPr>
        <w:spacing w:before="120" w:after="0" w:line="240" w:lineRule="auto"/>
        <w:jc w:val="both"/>
        <w:rPr>
          <w:rFonts w:ascii="Arial" w:hAnsi="Arial" w:cs="Arial"/>
          <w:sz w:val="20"/>
          <w:szCs w:val="20"/>
        </w:rPr>
      </w:pPr>
      <w:r w:rsidRPr="00E223E1">
        <w:rPr>
          <w:rFonts w:ascii="Arial" w:hAnsi="Arial" w:cs="Arial"/>
          <w:sz w:val="20"/>
          <w:szCs w:val="20"/>
        </w:rPr>
        <w:t>Type : W/U -administrations, banques, bureaux (W) et locaux de soins sans sommeil (U)</w:t>
      </w:r>
    </w:p>
    <w:p w14:paraId="00C62D9C" w14:textId="6F6F4384" w:rsidR="009E453C" w:rsidRPr="00E223E1" w:rsidRDefault="009E453C" w:rsidP="00F40D48">
      <w:pPr>
        <w:numPr>
          <w:ilvl w:val="0"/>
          <w:numId w:val="4"/>
        </w:numPr>
        <w:spacing w:before="120" w:after="0" w:line="240" w:lineRule="auto"/>
        <w:jc w:val="both"/>
        <w:rPr>
          <w:rFonts w:ascii="Arial" w:hAnsi="Arial" w:cs="Arial"/>
          <w:sz w:val="20"/>
          <w:szCs w:val="20"/>
        </w:rPr>
      </w:pPr>
      <w:r w:rsidRPr="00E223E1">
        <w:rPr>
          <w:rFonts w:ascii="Arial" w:hAnsi="Arial" w:cs="Arial"/>
          <w:sz w:val="20"/>
          <w:szCs w:val="20"/>
        </w:rPr>
        <w:t xml:space="preserve">Effectif : </w:t>
      </w:r>
      <w:r w:rsidR="00A62028" w:rsidRPr="00A62028">
        <w:rPr>
          <w:rFonts w:ascii="Arial" w:hAnsi="Arial" w:cs="Arial"/>
          <w:sz w:val="20"/>
          <w:szCs w:val="20"/>
        </w:rPr>
        <w:t>324</w:t>
      </w:r>
      <w:r w:rsidRPr="00A62028">
        <w:rPr>
          <w:rFonts w:ascii="Arial" w:hAnsi="Arial" w:cs="Arial"/>
          <w:sz w:val="20"/>
          <w:szCs w:val="20"/>
        </w:rPr>
        <w:t xml:space="preserve"> agents</w:t>
      </w:r>
      <w:r w:rsidR="00A62028">
        <w:rPr>
          <w:rFonts w:ascii="Arial" w:hAnsi="Arial" w:cs="Arial"/>
          <w:sz w:val="20"/>
          <w:szCs w:val="20"/>
        </w:rPr>
        <w:t xml:space="preserve"> dont 265 agents télétravailleurs</w:t>
      </w:r>
    </w:p>
    <w:p w14:paraId="4DD06847" w14:textId="77777777" w:rsidR="009E453C" w:rsidRPr="00E223E1" w:rsidRDefault="009E453C" w:rsidP="009E453C">
      <w:pPr>
        <w:numPr>
          <w:ilvl w:val="12"/>
          <w:numId w:val="0"/>
        </w:numPr>
        <w:ind w:left="567"/>
        <w:jc w:val="both"/>
        <w:rPr>
          <w:rFonts w:ascii="Arial" w:hAnsi="Arial" w:cs="Arial"/>
          <w:sz w:val="20"/>
          <w:szCs w:val="20"/>
        </w:rPr>
      </w:pPr>
    </w:p>
    <w:p w14:paraId="4F3D44E2" w14:textId="77777777" w:rsidR="009E453C" w:rsidRPr="00E223E1" w:rsidRDefault="009E453C" w:rsidP="00D46A73">
      <w:pPr>
        <w:numPr>
          <w:ilvl w:val="12"/>
          <w:numId w:val="0"/>
        </w:numPr>
        <w:ind w:left="709"/>
        <w:jc w:val="both"/>
        <w:rPr>
          <w:rFonts w:ascii="Arial" w:hAnsi="Arial" w:cs="Arial"/>
          <w:sz w:val="20"/>
          <w:szCs w:val="20"/>
        </w:rPr>
      </w:pPr>
      <w:r w:rsidRPr="00E223E1">
        <w:rPr>
          <w:rFonts w:ascii="Arial" w:hAnsi="Arial" w:cs="Arial"/>
          <w:sz w:val="20"/>
          <w:szCs w:val="20"/>
        </w:rPr>
        <w:t>Ce bâtiment est un immeuble de bureaux et cabinets médicaux de 6 étages de bureaux, un rez-de chaussée et un sous-sol.</w:t>
      </w:r>
    </w:p>
    <w:p w14:paraId="7C887647" w14:textId="77777777" w:rsidR="00C43DDC" w:rsidRDefault="00C43DDC" w:rsidP="00F40D48">
      <w:pPr>
        <w:pStyle w:val="Titre2"/>
        <w:keepLines/>
        <w:numPr>
          <w:ilvl w:val="2"/>
          <w:numId w:val="12"/>
        </w:numPr>
        <w:spacing w:before="40" w:after="240"/>
        <w:jc w:val="left"/>
        <w:rPr>
          <w:rFonts w:eastAsiaTheme="minorHAnsi"/>
          <w:b w:val="0"/>
          <w:color w:val="005CA9"/>
          <w:lang w:eastAsia="en-US"/>
        </w:rPr>
      </w:pPr>
      <w:bookmarkStart w:id="27" w:name="_Toc202797664"/>
      <w:r>
        <w:rPr>
          <w:rFonts w:eastAsiaTheme="minorHAnsi"/>
          <w:b w:val="0"/>
          <w:color w:val="005CA9"/>
          <w:lang w:eastAsia="en-US"/>
        </w:rPr>
        <w:t>Centre d’examens de santé de Saint-Nazaire</w:t>
      </w:r>
      <w:bookmarkEnd w:id="27"/>
    </w:p>
    <w:p w14:paraId="1A2E7C61" w14:textId="77777777" w:rsidR="009E453C" w:rsidRPr="00F76871" w:rsidRDefault="009E453C" w:rsidP="00F40D48">
      <w:pPr>
        <w:pStyle w:val="Paragraphedeliste"/>
        <w:numPr>
          <w:ilvl w:val="12"/>
          <w:numId w:val="3"/>
        </w:numPr>
        <w:spacing w:before="120"/>
        <w:jc w:val="both"/>
        <w:rPr>
          <w:rFonts w:ascii="Arial" w:hAnsi="Arial" w:cs="Arial"/>
        </w:rPr>
      </w:pPr>
      <w:r w:rsidRPr="00F76871">
        <w:rPr>
          <w:rFonts w:ascii="Arial" w:hAnsi="Arial" w:cs="Arial"/>
        </w:rPr>
        <w:t>Adresse : Rue Charles Coulomb - 44600 Saint-Nazaire</w:t>
      </w:r>
    </w:p>
    <w:p w14:paraId="04664F03" w14:textId="5C221CFC" w:rsidR="009E453C" w:rsidRPr="00F76871" w:rsidRDefault="009E453C" w:rsidP="00CD37B6">
      <w:pPr>
        <w:numPr>
          <w:ilvl w:val="0"/>
          <w:numId w:val="4"/>
        </w:numPr>
        <w:spacing w:before="120" w:after="0" w:line="240" w:lineRule="auto"/>
        <w:jc w:val="both"/>
        <w:rPr>
          <w:rFonts w:ascii="Arial" w:hAnsi="Arial" w:cs="Arial"/>
          <w:sz w:val="20"/>
          <w:szCs w:val="20"/>
        </w:rPr>
      </w:pPr>
      <w:r w:rsidRPr="00F76871">
        <w:rPr>
          <w:rFonts w:ascii="Arial" w:hAnsi="Arial" w:cs="Arial"/>
          <w:sz w:val="20"/>
          <w:szCs w:val="20"/>
        </w:rPr>
        <w:t xml:space="preserve">ouvert de 7h à </w:t>
      </w:r>
      <w:r w:rsidR="00CD37B6" w:rsidRPr="00CD37B6">
        <w:rPr>
          <w:rFonts w:ascii="Arial" w:hAnsi="Arial" w:cs="Arial"/>
          <w:sz w:val="20"/>
          <w:szCs w:val="20"/>
        </w:rPr>
        <w:t>18h45</w:t>
      </w:r>
      <w:r w:rsidRPr="00F76871">
        <w:rPr>
          <w:rFonts w:ascii="Arial" w:hAnsi="Arial" w:cs="Arial"/>
          <w:sz w:val="20"/>
          <w:szCs w:val="20"/>
        </w:rPr>
        <w:t xml:space="preserve"> du lundi au vendredi</w:t>
      </w:r>
    </w:p>
    <w:p w14:paraId="63F1DB49" w14:textId="77777777" w:rsidR="009E453C" w:rsidRPr="00F76871" w:rsidRDefault="009E453C" w:rsidP="00F40D48">
      <w:pPr>
        <w:numPr>
          <w:ilvl w:val="0"/>
          <w:numId w:val="4"/>
        </w:numPr>
        <w:spacing w:before="120" w:after="0" w:line="240" w:lineRule="auto"/>
        <w:jc w:val="both"/>
        <w:rPr>
          <w:rFonts w:ascii="Arial" w:hAnsi="Arial" w:cs="Arial"/>
          <w:sz w:val="20"/>
          <w:szCs w:val="20"/>
        </w:rPr>
      </w:pPr>
      <w:r w:rsidRPr="00F76871">
        <w:rPr>
          <w:rFonts w:ascii="Arial" w:hAnsi="Arial" w:cs="Arial"/>
          <w:sz w:val="20"/>
          <w:szCs w:val="20"/>
        </w:rPr>
        <w:t>ouvert au public de 8h00 à 16h30 du lundi au vendredi</w:t>
      </w:r>
    </w:p>
    <w:p w14:paraId="263DF819" w14:textId="695DD111" w:rsidR="002F593F" w:rsidRPr="00F76871" w:rsidRDefault="002F593F" w:rsidP="00F40D48">
      <w:pPr>
        <w:numPr>
          <w:ilvl w:val="0"/>
          <w:numId w:val="4"/>
        </w:numPr>
        <w:spacing w:before="120" w:after="0" w:line="240" w:lineRule="auto"/>
        <w:jc w:val="both"/>
        <w:rPr>
          <w:rFonts w:ascii="Arial" w:hAnsi="Arial" w:cs="Arial"/>
          <w:sz w:val="20"/>
          <w:szCs w:val="20"/>
        </w:rPr>
      </w:pPr>
      <w:r w:rsidRPr="00F76871">
        <w:rPr>
          <w:rFonts w:ascii="Arial" w:hAnsi="Arial" w:cs="Arial"/>
          <w:sz w:val="20"/>
          <w:szCs w:val="20"/>
        </w:rPr>
        <w:t>site sous télésurveillance en dehors des horaires de présence sur site</w:t>
      </w:r>
    </w:p>
    <w:p w14:paraId="32639EA4" w14:textId="77777777" w:rsidR="009E453C" w:rsidRPr="00F76871" w:rsidRDefault="009E453C" w:rsidP="009E453C">
      <w:pPr>
        <w:jc w:val="both"/>
        <w:rPr>
          <w:rFonts w:ascii="Arial" w:hAnsi="Arial" w:cs="Arial"/>
          <w:sz w:val="20"/>
          <w:szCs w:val="20"/>
        </w:rPr>
      </w:pPr>
    </w:p>
    <w:p w14:paraId="32C9BEF6" w14:textId="77777777" w:rsidR="009E453C" w:rsidRPr="00F76871" w:rsidRDefault="009E453C" w:rsidP="00D46A73">
      <w:pPr>
        <w:ind w:left="709"/>
        <w:jc w:val="both"/>
        <w:rPr>
          <w:rFonts w:ascii="Arial" w:hAnsi="Arial" w:cs="Arial"/>
          <w:sz w:val="20"/>
          <w:szCs w:val="20"/>
        </w:rPr>
      </w:pPr>
      <w:r w:rsidRPr="00F76871">
        <w:rPr>
          <w:rFonts w:ascii="Arial" w:hAnsi="Arial" w:cs="Arial"/>
          <w:sz w:val="20"/>
          <w:szCs w:val="20"/>
        </w:rPr>
        <w:t xml:space="preserve">Le bâtiment est classé au regard de la réglementation incendie : </w:t>
      </w:r>
    </w:p>
    <w:p w14:paraId="00AFC4DA" w14:textId="77777777" w:rsidR="009E453C" w:rsidRPr="00F76871" w:rsidRDefault="009E453C" w:rsidP="00F40D48">
      <w:pPr>
        <w:numPr>
          <w:ilvl w:val="0"/>
          <w:numId w:val="4"/>
        </w:numPr>
        <w:spacing w:before="120" w:after="0" w:line="240" w:lineRule="auto"/>
        <w:jc w:val="both"/>
        <w:rPr>
          <w:rFonts w:ascii="Arial" w:hAnsi="Arial" w:cs="Arial"/>
          <w:sz w:val="20"/>
          <w:szCs w:val="20"/>
        </w:rPr>
      </w:pPr>
      <w:r w:rsidRPr="00F76871">
        <w:rPr>
          <w:rFonts w:ascii="Arial" w:hAnsi="Arial" w:cs="Arial"/>
          <w:sz w:val="20"/>
          <w:szCs w:val="20"/>
        </w:rPr>
        <w:t>E.R.P. (établissements recevant du public)</w:t>
      </w:r>
    </w:p>
    <w:p w14:paraId="721F9EBB" w14:textId="77777777" w:rsidR="009E453C" w:rsidRPr="00F76871" w:rsidRDefault="009E453C" w:rsidP="00F40D48">
      <w:pPr>
        <w:numPr>
          <w:ilvl w:val="0"/>
          <w:numId w:val="4"/>
        </w:numPr>
        <w:spacing w:before="120" w:after="0" w:line="240" w:lineRule="auto"/>
        <w:jc w:val="both"/>
        <w:rPr>
          <w:rFonts w:ascii="Arial" w:hAnsi="Arial" w:cs="Arial"/>
          <w:sz w:val="20"/>
          <w:szCs w:val="20"/>
        </w:rPr>
      </w:pPr>
      <w:r w:rsidRPr="00F76871">
        <w:rPr>
          <w:rFonts w:ascii="Arial" w:hAnsi="Arial" w:cs="Arial"/>
          <w:sz w:val="20"/>
          <w:szCs w:val="20"/>
        </w:rPr>
        <w:t>Catégorie 3</w:t>
      </w:r>
    </w:p>
    <w:p w14:paraId="42196D56" w14:textId="77777777" w:rsidR="009E453C" w:rsidRPr="00F76871" w:rsidRDefault="009E453C" w:rsidP="00F40D48">
      <w:pPr>
        <w:numPr>
          <w:ilvl w:val="0"/>
          <w:numId w:val="4"/>
        </w:numPr>
        <w:spacing w:before="120" w:after="0" w:line="240" w:lineRule="auto"/>
        <w:jc w:val="both"/>
        <w:rPr>
          <w:rFonts w:ascii="Arial" w:hAnsi="Arial" w:cs="Arial"/>
          <w:sz w:val="20"/>
          <w:szCs w:val="20"/>
        </w:rPr>
      </w:pPr>
      <w:r w:rsidRPr="00F76871">
        <w:rPr>
          <w:rFonts w:ascii="Arial" w:hAnsi="Arial" w:cs="Arial"/>
          <w:sz w:val="20"/>
          <w:szCs w:val="20"/>
        </w:rPr>
        <w:t>Type : W/U - administrations, banques, bureaux (W) et locaux de soins sans sommeil (U)</w:t>
      </w:r>
    </w:p>
    <w:p w14:paraId="648455EE" w14:textId="537A5888" w:rsidR="009E453C" w:rsidRPr="00F76871" w:rsidRDefault="009E453C" w:rsidP="00F40D48">
      <w:pPr>
        <w:numPr>
          <w:ilvl w:val="0"/>
          <w:numId w:val="4"/>
        </w:numPr>
        <w:spacing w:before="120" w:after="0" w:line="240" w:lineRule="auto"/>
        <w:jc w:val="both"/>
        <w:rPr>
          <w:rFonts w:ascii="Arial" w:hAnsi="Arial" w:cs="Arial"/>
          <w:sz w:val="20"/>
          <w:szCs w:val="20"/>
        </w:rPr>
      </w:pPr>
      <w:r w:rsidRPr="00F76871">
        <w:rPr>
          <w:rFonts w:ascii="Arial" w:hAnsi="Arial" w:cs="Arial"/>
          <w:sz w:val="20"/>
          <w:szCs w:val="20"/>
        </w:rPr>
        <w:lastRenderedPageBreak/>
        <w:t xml:space="preserve">Effectif : </w:t>
      </w:r>
      <w:r w:rsidR="007D7429" w:rsidRPr="00F76871">
        <w:rPr>
          <w:rFonts w:ascii="Arial" w:hAnsi="Arial" w:cs="Arial"/>
          <w:sz w:val="20"/>
          <w:szCs w:val="20"/>
        </w:rPr>
        <w:t>15</w:t>
      </w:r>
      <w:r w:rsidRPr="00F76871">
        <w:rPr>
          <w:rFonts w:ascii="Arial" w:hAnsi="Arial" w:cs="Arial"/>
          <w:sz w:val="20"/>
          <w:szCs w:val="20"/>
        </w:rPr>
        <w:t xml:space="preserve"> agents</w:t>
      </w:r>
      <w:r w:rsidR="007D7429" w:rsidRPr="00F76871">
        <w:rPr>
          <w:rFonts w:ascii="Arial" w:hAnsi="Arial" w:cs="Arial"/>
          <w:sz w:val="20"/>
          <w:szCs w:val="20"/>
        </w:rPr>
        <w:t xml:space="preserve"> dont 3 agents télétravailleurs</w:t>
      </w:r>
    </w:p>
    <w:p w14:paraId="43E1758F" w14:textId="77777777" w:rsidR="009E453C" w:rsidRPr="00F76871" w:rsidRDefault="009E453C" w:rsidP="009E453C">
      <w:pPr>
        <w:tabs>
          <w:tab w:val="left" w:pos="2268"/>
        </w:tabs>
        <w:jc w:val="both"/>
        <w:rPr>
          <w:rFonts w:ascii="Arial" w:hAnsi="Arial" w:cs="Arial"/>
          <w:sz w:val="20"/>
          <w:szCs w:val="20"/>
        </w:rPr>
      </w:pPr>
    </w:p>
    <w:p w14:paraId="3B67D095" w14:textId="77777777" w:rsidR="009E453C" w:rsidRPr="00F76871" w:rsidRDefault="009E453C" w:rsidP="00D46A73">
      <w:pPr>
        <w:tabs>
          <w:tab w:val="left" w:pos="2268"/>
        </w:tabs>
        <w:ind w:left="709"/>
        <w:jc w:val="both"/>
        <w:rPr>
          <w:rFonts w:ascii="Arial" w:hAnsi="Arial" w:cs="Arial"/>
          <w:sz w:val="20"/>
          <w:szCs w:val="20"/>
        </w:rPr>
      </w:pPr>
      <w:r w:rsidRPr="00F76871">
        <w:rPr>
          <w:rFonts w:ascii="Arial" w:hAnsi="Arial" w:cs="Arial"/>
          <w:sz w:val="20"/>
          <w:szCs w:val="20"/>
        </w:rPr>
        <w:t>Ce bâtiment est un immeuble de bureaux et de cabinets médicaux et paramédicaux de 1 étage, un rez-de-chaussée et un sous-sol.</w:t>
      </w:r>
    </w:p>
    <w:p w14:paraId="18B9B19C" w14:textId="77777777" w:rsidR="00D46A73" w:rsidRPr="00F76871" w:rsidRDefault="00D46A73" w:rsidP="00F40D48">
      <w:pPr>
        <w:pStyle w:val="Titre2"/>
        <w:keepLines/>
        <w:numPr>
          <w:ilvl w:val="2"/>
          <w:numId w:val="12"/>
        </w:numPr>
        <w:spacing w:before="40" w:after="240"/>
        <w:jc w:val="left"/>
        <w:rPr>
          <w:rFonts w:eastAsiaTheme="minorHAnsi"/>
          <w:b w:val="0"/>
          <w:color w:val="005CA9"/>
          <w:lang w:eastAsia="en-US"/>
        </w:rPr>
      </w:pPr>
      <w:bookmarkStart w:id="28" w:name="_Toc202797665"/>
      <w:r w:rsidRPr="00F76871">
        <w:rPr>
          <w:rFonts w:eastAsiaTheme="minorHAnsi"/>
          <w:b w:val="0"/>
          <w:color w:val="005CA9"/>
          <w:lang w:eastAsia="en-US"/>
        </w:rPr>
        <w:t>Centre d’examens de santé de Nantes-Bretagne</w:t>
      </w:r>
      <w:bookmarkEnd w:id="28"/>
    </w:p>
    <w:p w14:paraId="26DF5A1B" w14:textId="77777777" w:rsidR="009E453C" w:rsidRPr="00F76871" w:rsidRDefault="009E453C" w:rsidP="00F40D48">
      <w:pPr>
        <w:pStyle w:val="Paragraphedeliste"/>
        <w:numPr>
          <w:ilvl w:val="12"/>
          <w:numId w:val="3"/>
        </w:numPr>
        <w:spacing w:before="120"/>
        <w:jc w:val="both"/>
        <w:rPr>
          <w:rFonts w:ascii="Arial" w:hAnsi="Arial" w:cs="Arial"/>
        </w:rPr>
      </w:pPr>
      <w:r w:rsidRPr="00F76871">
        <w:rPr>
          <w:rFonts w:ascii="Arial" w:hAnsi="Arial" w:cs="Arial"/>
        </w:rPr>
        <w:t>Adresse : 3, rue du Président Herriot – 44095 Nantes</w:t>
      </w:r>
    </w:p>
    <w:p w14:paraId="61908CA2" w14:textId="77777777" w:rsidR="009E453C" w:rsidRPr="00F76871" w:rsidRDefault="009E453C" w:rsidP="00F40D48">
      <w:pPr>
        <w:numPr>
          <w:ilvl w:val="0"/>
          <w:numId w:val="4"/>
        </w:numPr>
        <w:spacing w:before="120" w:after="0" w:line="240" w:lineRule="auto"/>
        <w:jc w:val="both"/>
        <w:rPr>
          <w:rFonts w:ascii="Arial" w:hAnsi="Arial" w:cs="Arial"/>
          <w:sz w:val="20"/>
          <w:szCs w:val="20"/>
        </w:rPr>
      </w:pPr>
      <w:r w:rsidRPr="00F76871">
        <w:rPr>
          <w:rFonts w:ascii="Arial" w:hAnsi="Arial" w:cs="Arial"/>
          <w:sz w:val="20"/>
          <w:szCs w:val="20"/>
        </w:rPr>
        <w:t>ouvert au public de 8h00-12h45  - 13h45-16h00 du lundi au vendredi</w:t>
      </w:r>
    </w:p>
    <w:p w14:paraId="016FFFFE" w14:textId="77777777" w:rsidR="009E453C" w:rsidRPr="00F76871" w:rsidRDefault="009E453C" w:rsidP="00F40D48">
      <w:pPr>
        <w:numPr>
          <w:ilvl w:val="0"/>
          <w:numId w:val="4"/>
        </w:numPr>
        <w:spacing w:before="120" w:after="0" w:line="240" w:lineRule="auto"/>
        <w:jc w:val="both"/>
        <w:rPr>
          <w:rFonts w:ascii="Arial" w:hAnsi="Arial" w:cs="Arial"/>
          <w:sz w:val="20"/>
          <w:szCs w:val="20"/>
        </w:rPr>
      </w:pPr>
      <w:r w:rsidRPr="00F76871">
        <w:rPr>
          <w:rFonts w:ascii="Arial" w:hAnsi="Arial" w:cs="Arial"/>
          <w:sz w:val="20"/>
          <w:szCs w:val="20"/>
        </w:rPr>
        <w:t>gardiennage 24h/24h par la CARSAT</w:t>
      </w:r>
    </w:p>
    <w:p w14:paraId="40BC5E48" w14:textId="6A985472" w:rsidR="009E453C" w:rsidRPr="00F76871" w:rsidRDefault="009E453C" w:rsidP="00F40D48">
      <w:pPr>
        <w:numPr>
          <w:ilvl w:val="0"/>
          <w:numId w:val="4"/>
        </w:numPr>
        <w:spacing w:before="120" w:after="0" w:line="240" w:lineRule="auto"/>
        <w:jc w:val="both"/>
        <w:rPr>
          <w:rFonts w:ascii="Arial" w:hAnsi="Arial" w:cs="Arial"/>
          <w:sz w:val="20"/>
          <w:szCs w:val="20"/>
        </w:rPr>
      </w:pPr>
      <w:r w:rsidRPr="00F76871">
        <w:rPr>
          <w:rFonts w:ascii="Arial" w:hAnsi="Arial" w:cs="Arial"/>
          <w:sz w:val="20"/>
          <w:szCs w:val="20"/>
        </w:rPr>
        <w:t xml:space="preserve">effectif : </w:t>
      </w:r>
      <w:r w:rsidR="007D7429" w:rsidRPr="00F76871">
        <w:rPr>
          <w:rFonts w:ascii="Arial" w:hAnsi="Arial" w:cs="Arial"/>
          <w:sz w:val="20"/>
          <w:szCs w:val="20"/>
        </w:rPr>
        <w:t>11</w:t>
      </w:r>
      <w:r w:rsidRPr="00F76871">
        <w:rPr>
          <w:rFonts w:ascii="Arial" w:hAnsi="Arial" w:cs="Arial"/>
          <w:sz w:val="20"/>
          <w:szCs w:val="20"/>
        </w:rPr>
        <w:t xml:space="preserve"> agents</w:t>
      </w:r>
      <w:r w:rsidR="007D7429" w:rsidRPr="00F76871">
        <w:rPr>
          <w:rFonts w:ascii="Arial" w:hAnsi="Arial" w:cs="Arial"/>
          <w:sz w:val="20"/>
          <w:szCs w:val="20"/>
        </w:rPr>
        <w:t xml:space="preserve"> dont 4 agents télétravailleurs</w:t>
      </w:r>
    </w:p>
    <w:p w14:paraId="1579D40A" w14:textId="77777777" w:rsidR="009E453C" w:rsidRPr="00F76871" w:rsidRDefault="009E453C" w:rsidP="009E453C">
      <w:pPr>
        <w:jc w:val="both"/>
        <w:rPr>
          <w:rFonts w:ascii="Arial" w:hAnsi="Arial" w:cs="Arial"/>
          <w:sz w:val="20"/>
          <w:szCs w:val="20"/>
        </w:rPr>
      </w:pPr>
    </w:p>
    <w:p w14:paraId="7DC84771" w14:textId="77777777" w:rsidR="009E453C" w:rsidRPr="00F76871" w:rsidRDefault="009E453C" w:rsidP="00D46A73">
      <w:pPr>
        <w:ind w:left="709"/>
        <w:jc w:val="both"/>
        <w:rPr>
          <w:rFonts w:ascii="Arial" w:hAnsi="Arial" w:cs="Arial"/>
          <w:sz w:val="20"/>
          <w:szCs w:val="20"/>
        </w:rPr>
      </w:pPr>
      <w:r w:rsidRPr="00F76871">
        <w:rPr>
          <w:rFonts w:ascii="Arial" w:hAnsi="Arial" w:cs="Arial"/>
          <w:sz w:val="20"/>
          <w:szCs w:val="20"/>
        </w:rPr>
        <w:t>Le Centre d’examens de santé (bureaux et de cabinets médicaux et paramédicaux) est hébergé dans le bâtiment de la CARSAT et occupe une partie du RDC de l’immeuble ainsi qu’une partie de la mezzanine.</w:t>
      </w:r>
    </w:p>
    <w:p w14:paraId="0769A2A8" w14:textId="77777777" w:rsidR="00D46A73" w:rsidRPr="00F76871" w:rsidRDefault="00D46A73" w:rsidP="00F40D48">
      <w:pPr>
        <w:pStyle w:val="Titre2"/>
        <w:keepLines/>
        <w:numPr>
          <w:ilvl w:val="2"/>
          <w:numId w:val="12"/>
        </w:numPr>
        <w:spacing w:before="40" w:after="240"/>
        <w:jc w:val="left"/>
        <w:rPr>
          <w:rFonts w:eastAsiaTheme="minorHAnsi"/>
          <w:b w:val="0"/>
          <w:color w:val="005CA9"/>
          <w:lang w:eastAsia="en-US"/>
        </w:rPr>
      </w:pPr>
      <w:bookmarkStart w:id="29" w:name="_Toc202797666"/>
      <w:r w:rsidRPr="00F76871">
        <w:rPr>
          <w:rFonts w:eastAsiaTheme="minorHAnsi"/>
          <w:b w:val="0"/>
          <w:color w:val="005CA9"/>
          <w:lang w:eastAsia="en-US"/>
        </w:rPr>
        <w:t>Accueil de Nantes-Bretagne</w:t>
      </w:r>
      <w:bookmarkEnd w:id="29"/>
    </w:p>
    <w:p w14:paraId="7A91AA05" w14:textId="77777777" w:rsidR="009E453C" w:rsidRPr="00F76871" w:rsidRDefault="009E453C" w:rsidP="00F40D48">
      <w:pPr>
        <w:pStyle w:val="Paragraphedeliste"/>
        <w:numPr>
          <w:ilvl w:val="12"/>
          <w:numId w:val="3"/>
        </w:numPr>
        <w:spacing w:before="120"/>
        <w:jc w:val="both"/>
        <w:rPr>
          <w:rFonts w:ascii="Arial" w:hAnsi="Arial" w:cs="Arial"/>
        </w:rPr>
      </w:pPr>
      <w:r w:rsidRPr="00F76871">
        <w:rPr>
          <w:rFonts w:ascii="Arial" w:hAnsi="Arial" w:cs="Arial"/>
        </w:rPr>
        <w:t>Adresse : 2, place Bretagne - 44095 Nantes cedex 1</w:t>
      </w:r>
    </w:p>
    <w:p w14:paraId="41347B5A" w14:textId="77777777" w:rsidR="009E453C" w:rsidRPr="00F76871" w:rsidRDefault="009E453C" w:rsidP="00F40D48">
      <w:pPr>
        <w:numPr>
          <w:ilvl w:val="0"/>
          <w:numId w:val="4"/>
        </w:numPr>
        <w:spacing w:before="120" w:after="0" w:line="240" w:lineRule="auto"/>
        <w:jc w:val="both"/>
        <w:rPr>
          <w:rFonts w:ascii="Arial" w:hAnsi="Arial" w:cs="Arial"/>
          <w:sz w:val="20"/>
          <w:szCs w:val="20"/>
        </w:rPr>
      </w:pPr>
      <w:r w:rsidRPr="00F76871">
        <w:rPr>
          <w:rFonts w:ascii="Arial" w:hAnsi="Arial" w:cs="Arial"/>
          <w:sz w:val="20"/>
          <w:szCs w:val="20"/>
        </w:rPr>
        <w:t>ouvert au public de 8h30 – 12h15  - 13h30-17h00</w:t>
      </w:r>
    </w:p>
    <w:p w14:paraId="156CF727" w14:textId="77777777" w:rsidR="009E453C" w:rsidRPr="00F76871" w:rsidRDefault="009E453C" w:rsidP="00F40D48">
      <w:pPr>
        <w:numPr>
          <w:ilvl w:val="0"/>
          <w:numId w:val="4"/>
        </w:numPr>
        <w:spacing w:before="120" w:after="0" w:line="240" w:lineRule="auto"/>
        <w:jc w:val="both"/>
        <w:rPr>
          <w:rFonts w:ascii="Arial" w:hAnsi="Arial" w:cs="Arial"/>
          <w:sz w:val="20"/>
          <w:szCs w:val="20"/>
        </w:rPr>
      </w:pPr>
      <w:r w:rsidRPr="00F76871">
        <w:rPr>
          <w:rFonts w:ascii="Arial" w:hAnsi="Arial" w:cs="Arial"/>
          <w:sz w:val="20"/>
          <w:szCs w:val="20"/>
        </w:rPr>
        <w:t>gardiennage 24h/24h par la CARSAT</w:t>
      </w:r>
    </w:p>
    <w:p w14:paraId="10524346" w14:textId="74F5C53B" w:rsidR="009E453C" w:rsidRPr="00F76871" w:rsidRDefault="009E453C" w:rsidP="00F40D48">
      <w:pPr>
        <w:numPr>
          <w:ilvl w:val="0"/>
          <w:numId w:val="4"/>
        </w:numPr>
        <w:spacing w:before="120" w:after="0" w:line="240" w:lineRule="auto"/>
        <w:jc w:val="both"/>
        <w:rPr>
          <w:rFonts w:ascii="Arial" w:hAnsi="Arial" w:cs="Arial"/>
          <w:sz w:val="20"/>
          <w:szCs w:val="20"/>
        </w:rPr>
      </w:pPr>
      <w:r w:rsidRPr="00F76871">
        <w:rPr>
          <w:rFonts w:ascii="Arial" w:hAnsi="Arial" w:cs="Arial"/>
          <w:sz w:val="20"/>
          <w:szCs w:val="20"/>
        </w:rPr>
        <w:t xml:space="preserve">effectif : </w:t>
      </w:r>
      <w:r w:rsidR="007D7429" w:rsidRPr="00F76871">
        <w:rPr>
          <w:rFonts w:ascii="Arial" w:hAnsi="Arial" w:cs="Arial"/>
          <w:sz w:val="20"/>
          <w:szCs w:val="20"/>
        </w:rPr>
        <w:t>26</w:t>
      </w:r>
      <w:r w:rsidRPr="00F76871">
        <w:rPr>
          <w:rFonts w:ascii="Arial" w:hAnsi="Arial" w:cs="Arial"/>
          <w:sz w:val="20"/>
          <w:szCs w:val="20"/>
        </w:rPr>
        <w:t xml:space="preserve"> agents</w:t>
      </w:r>
      <w:r w:rsidR="007D7429" w:rsidRPr="00F76871">
        <w:rPr>
          <w:rFonts w:ascii="Arial" w:hAnsi="Arial" w:cs="Arial"/>
          <w:sz w:val="20"/>
          <w:szCs w:val="20"/>
        </w:rPr>
        <w:t xml:space="preserve"> dont 17 agents télétravailleurs</w:t>
      </w:r>
    </w:p>
    <w:p w14:paraId="3EEB9F6F" w14:textId="77777777" w:rsidR="009E453C" w:rsidRPr="00F76871" w:rsidRDefault="009E453C" w:rsidP="009E453C">
      <w:pPr>
        <w:jc w:val="both"/>
        <w:rPr>
          <w:rFonts w:ascii="Arial" w:hAnsi="Arial" w:cs="Arial"/>
          <w:sz w:val="20"/>
          <w:szCs w:val="20"/>
        </w:rPr>
      </w:pPr>
    </w:p>
    <w:p w14:paraId="70503858" w14:textId="1890DCDA" w:rsidR="009E453C" w:rsidRPr="00F76871" w:rsidRDefault="009E453C" w:rsidP="00D46A73">
      <w:pPr>
        <w:ind w:left="709"/>
        <w:jc w:val="both"/>
        <w:rPr>
          <w:rFonts w:ascii="Arial" w:hAnsi="Arial" w:cs="Arial"/>
          <w:sz w:val="20"/>
          <w:szCs w:val="20"/>
        </w:rPr>
      </w:pPr>
      <w:r w:rsidRPr="00F76871">
        <w:rPr>
          <w:rFonts w:ascii="Arial" w:hAnsi="Arial" w:cs="Arial"/>
          <w:sz w:val="20"/>
          <w:szCs w:val="20"/>
        </w:rPr>
        <w:t>L’Accueil est hébergé dans le bâtiment de la Carsat et occupe une partie du RDC de l’immeuble (accueil des assurés) ainsi que des locaux d’archives en sous-sol.</w:t>
      </w:r>
    </w:p>
    <w:p w14:paraId="5CCFF3A8" w14:textId="77777777" w:rsidR="00A301B3" w:rsidRPr="00F76871" w:rsidRDefault="00A301B3" w:rsidP="003A27F8">
      <w:pPr>
        <w:spacing w:before="120" w:after="0" w:line="240" w:lineRule="auto"/>
        <w:ind w:left="1418"/>
        <w:jc w:val="both"/>
        <w:rPr>
          <w:rFonts w:ascii="Arial" w:hAnsi="Arial" w:cs="Arial"/>
          <w:b/>
          <w:sz w:val="20"/>
          <w:szCs w:val="20"/>
        </w:rPr>
      </w:pPr>
    </w:p>
    <w:p w14:paraId="61B75A56" w14:textId="6131B4F2" w:rsidR="003A27F8" w:rsidRPr="00F76871" w:rsidRDefault="003A27F8" w:rsidP="00F40D48">
      <w:pPr>
        <w:pStyle w:val="Titre2"/>
        <w:keepLines/>
        <w:numPr>
          <w:ilvl w:val="2"/>
          <w:numId w:val="12"/>
        </w:numPr>
        <w:spacing w:before="40" w:after="240"/>
        <w:jc w:val="left"/>
        <w:rPr>
          <w:rFonts w:eastAsiaTheme="minorHAnsi"/>
          <w:b w:val="0"/>
          <w:color w:val="005CA9"/>
          <w:lang w:eastAsia="en-US"/>
        </w:rPr>
      </w:pPr>
      <w:bookmarkStart w:id="30" w:name="_Toc202797668"/>
      <w:r w:rsidRPr="00F76871">
        <w:rPr>
          <w:rFonts w:eastAsiaTheme="minorHAnsi"/>
          <w:b w:val="0"/>
          <w:color w:val="005CA9"/>
          <w:lang w:eastAsia="en-US"/>
        </w:rPr>
        <w:t>Agence de Rezé</w:t>
      </w:r>
      <w:bookmarkEnd w:id="30"/>
    </w:p>
    <w:p w14:paraId="3DC24FFF" w14:textId="77777777" w:rsidR="003A27F8" w:rsidRPr="00F76871" w:rsidRDefault="003A27F8" w:rsidP="003A27F8">
      <w:pPr>
        <w:numPr>
          <w:ilvl w:val="12"/>
          <w:numId w:val="0"/>
        </w:numPr>
        <w:spacing w:before="120"/>
        <w:ind w:left="1134"/>
        <w:jc w:val="both"/>
        <w:rPr>
          <w:rFonts w:ascii="Arial" w:hAnsi="Arial" w:cs="Arial"/>
          <w:sz w:val="20"/>
          <w:szCs w:val="20"/>
        </w:rPr>
      </w:pPr>
      <w:r w:rsidRPr="00F76871">
        <w:rPr>
          <w:rFonts w:ascii="Arial" w:hAnsi="Arial" w:cs="Arial"/>
          <w:sz w:val="20"/>
          <w:szCs w:val="20"/>
        </w:rPr>
        <w:t>Adresse : 11 allée de Touraine – 44400 Rezé</w:t>
      </w:r>
    </w:p>
    <w:p w14:paraId="6283B6F6" w14:textId="77777777" w:rsidR="003A27F8" w:rsidRPr="00F76871" w:rsidRDefault="003A27F8" w:rsidP="00F40D48">
      <w:pPr>
        <w:pStyle w:val="Paragraphedeliste"/>
        <w:numPr>
          <w:ilvl w:val="2"/>
          <w:numId w:val="11"/>
        </w:numPr>
        <w:spacing w:before="60"/>
        <w:ind w:left="1559" w:hanging="357"/>
        <w:contextualSpacing w:val="0"/>
        <w:jc w:val="both"/>
        <w:rPr>
          <w:rFonts w:ascii="Arial" w:hAnsi="Arial" w:cs="Arial"/>
        </w:rPr>
      </w:pPr>
      <w:r w:rsidRPr="00F76871">
        <w:rPr>
          <w:rFonts w:ascii="Arial" w:hAnsi="Arial" w:cs="Arial"/>
        </w:rPr>
        <w:t>ouvert au public les mardi et vendredi de 8h30 à 12h30 et de 14h à 16h30</w:t>
      </w:r>
    </w:p>
    <w:p w14:paraId="720EE696" w14:textId="77777777" w:rsidR="003A27F8" w:rsidRPr="00F76871" w:rsidRDefault="003A27F8" w:rsidP="00F40D48">
      <w:pPr>
        <w:pStyle w:val="Paragraphedeliste"/>
        <w:numPr>
          <w:ilvl w:val="2"/>
          <w:numId w:val="11"/>
        </w:numPr>
        <w:spacing w:before="60"/>
        <w:ind w:left="1559" w:hanging="357"/>
        <w:contextualSpacing w:val="0"/>
        <w:jc w:val="both"/>
        <w:rPr>
          <w:rFonts w:ascii="Arial" w:hAnsi="Arial" w:cs="Arial"/>
        </w:rPr>
      </w:pPr>
      <w:r w:rsidRPr="00F76871">
        <w:rPr>
          <w:rFonts w:ascii="Arial" w:hAnsi="Arial" w:cs="Arial"/>
        </w:rPr>
        <w:t>ce site est composé de bureaux, réserve, sanitaires et coin office en RDC.</w:t>
      </w:r>
    </w:p>
    <w:p w14:paraId="08754E0C" w14:textId="40B105EC" w:rsidR="003A27F8" w:rsidRPr="00F76871" w:rsidRDefault="003A27F8" w:rsidP="00F40D48">
      <w:pPr>
        <w:pStyle w:val="Paragraphedeliste"/>
        <w:numPr>
          <w:ilvl w:val="0"/>
          <w:numId w:val="15"/>
        </w:numPr>
        <w:spacing w:before="120"/>
        <w:ind w:hanging="357"/>
        <w:contextualSpacing w:val="0"/>
        <w:jc w:val="both"/>
        <w:rPr>
          <w:rFonts w:ascii="Arial" w:hAnsi="Arial" w:cs="Arial"/>
        </w:rPr>
      </w:pPr>
      <w:r w:rsidRPr="00F76871">
        <w:rPr>
          <w:rFonts w:ascii="Arial" w:hAnsi="Arial" w:cs="Arial"/>
          <w:b/>
        </w:rPr>
        <w:t>Une (1) prestation de nettoyage par semaine</w:t>
      </w:r>
    </w:p>
    <w:p w14:paraId="06C1C701" w14:textId="52FC2A15" w:rsidR="003A27F8" w:rsidRPr="00F76871" w:rsidRDefault="003A27F8" w:rsidP="00D46A73">
      <w:pPr>
        <w:ind w:left="709"/>
        <w:jc w:val="both"/>
        <w:rPr>
          <w:rFonts w:ascii="Arial" w:hAnsi="Arial" w:cs="Arial"/>
          <w:sz w:val="20"/>
          <w:szCs w:val="20"/>
        </w:rPr>
      </w:pPr>
    </w:p>
    <w:p w14:paraId="7F42FC4A" w14:textId="01F416F4" w:rsidR="003A27F8" w:rsidRPr="00F76871" w:rsidRDefault="003A27F8" w:rsidP="00F40D48">
      <w:pPr>
        <w:pStyle w:val="Titre2"/>
        <w:keepLines/>
        <w:numPr>
          <w:ilvl w:val="2"/>
          <w:numId w:val="12"/>
        </w:numPr>
        <w:spacing w:before="40" w:after="240"/>
        <w:jc w:val="left"/>
        <w:rPr>
          <w:rFonts w:eastAsiaTheme="minorHAnsi"/>
          <w:b w:val="0"/>
          <w:color w:val="005CA9"/>
          <w:lang w:eastAsia="en-US"/>
        </w:rPr>
      </w:pPr>
      <w:bookmarkStart w:id="31" w:name="_Toc202797669"/>
      <w:r w:rsidRPr="00F76871">
        <w:rPr>
          <w:rFonts w:eastAsiaTheme="minorHAnsi"/>
          <w:b w:val="0"/>
          <w:color w:val="005CA9"/>
          <w:lang w:eastAsia="en-US"/>
        </w:rPr>
        <w:t>Agence de Machecoul</w:t>
      </w:r>
      <w:bookmarkEnd w:id="31"/>
    </w:p>
    <w:p w14:paraId="47D5A63B" w14:textId="3ADC28EF" w:rsidR="003A27F8" w:rsidRPr="00F76871" w:rsidRDefault="003A27F8" w:rsidP="003A27F8">
      <w:pPr>
        <w:numPr>
          <w:ilvl w:val="12"/>
          <w:numId w:val="0"/>
        </w:numPr>
        <w:spacing w:before="120"/>
        <w:ind w:left="1134"/>
        <w:jc w:val="both"/>
        <w:rPr>
          <w:rFonts w:ascii="Arial" w:hAnsi="Arial" w:cs="Arial"/>
          <w:sz w:val="20"/>
          <w:szCs w:val="20"/>
        </w:rPr>
      </w:pPr>
      <w:r w:rsidRPr="00F76871">
        <w:rPr>
          <w:rFonts w:ascii="Arial" w:hAnsi="Arial" w:cs="Arial"/>
          <w:sz w:val="20"/>
          <w:szCs w:val="20"/>
        </w:rPr>
        <w:t>Adresse : 16, rue Alexandre Riou – 44270 Machecoul</w:t>
      </w:r>
    </w:p>
    <w:p w14:paraId="237386BF" w14:textId="77777777" w:rsidR="003A27F8" w:rsidRPr="00F76871" w:rsidRDefault="003A27F8" w:rsidP="00F40D48">
      <w:pPr>
        <w:pStyle w:val="Paragraphedeliste"/>
        <w:numPr>
          <w:ilvl w:val="2"/>
          <w:numId w:val="11"/>
        </w:numPr>
        <w:spacing w:before="60"/>
        <w:ind w:left="1559" w:hanging="357"/>
        <w:contextualSpacing w:val="0"/>
        <w:jc w:val="both"/>
        <w:rPr>
          <w:rFonts w:ascii="Arial" w:hAnsi="Arial" w:cs="Arial"/>
        </w:rPr>
      </w:pPr>
      <w:r w:rsidRPr="00F76871">
        <w:rPr>
          <w:rFonts w:ascii="Arial" w:hAnsi="Arial" w:cs="Arial"/>
        </w:rPr>
        <w:t>ouvert au public les lundi et mercredi de 8h30 à 12h30 et de 14h à 16h30</w:t>
      </w:r>
    </w:p>
    <w:p w14:paraId="22051E16" w14:textId="77777777" w:rsidR="003A27F8" w:rsidRPr="00F76871" w:rsidRDefault="003A27F8" w:rsidP="00F40D48">
      <w:pPr>
        <w:pStyle w:val="Paragraphedeliste"/>
        <w:numPr>
          <w:ilvl w:val="2"/>
          <w:numId w:val="11"/>
        </w:numPr>
        <w:spacing w:before="60"/>
        <w:ind w:left="1559" w:hanging="357"/>
        <w:contextualSpacing w:val="0"/>
        <w:jc w:val="both"/>
        <w:rPr>
          <w:rFonts w:ascii="Arial" w:hAnsi="Arial" w:cs="Arial"/>
        </w:rPr>
      </w:pPr>
      <w:r w:rsidRPr="00F76871">
        <w:rPr>
          <w:rFonts w:ascii="Arial" w:hAnsi="Arial" w:cs="Arial"/>
        </w:rPr>
        <w:t>ce site est composé de bureaux, sanitaires et coin office en RDC.</w:t>
      </w:r>
    </w:p>
    <w:p w14:paraId="10B02D71" w14:textId="77777777" w:rsidR="003A27F8" w:rsidRPr="00F76871" w:rsidRDefault="003A27F8" w:rsidP="00F40D48">
      <w:pPr>
        <w:pStyle w:val="Paragraphedeliste"/>
        <w:numPr>
          <w:ilvl w:val="0"/>
          <w:numId w:val="15"/>
        </w:numPr>
        <w:spacing w:before="120"/>
        <w:ind w:hanging="357"/>
        <w:contextualSpacing w:val="0"/>
        <w:jc w:val="both"/>
        <w:rPr>
          <w:rFonts w:ascii="Arial" w:hAnsi="Arial" w:cs="Arial"/>
        </w:rPr>
      </w:pPr>
      <w:r w:rsidRPr="00F76871">
        <w:rPr>
          <w:rFonts w:ascii="Arial" w:hAnsi="Arial" w:cs="Arial"/>
          <w:b/>
        </w:rPr>
        <w:t>Une (1) prestation de nettoyage par semaine</w:t>
      </w:r>
    </w:p>
    <w:p w14:paraId="2EE754BA" w14:textId="77777777" w:rsidR="003A27F8" w:rsidRPr="00F76871" w:rsidRDefault="003A27F8" w:rsidP="00D46A73">
      <w:pPr>
        <w:ind w:left="709"/>
        <w:jc w:val="both"/>
        <w:rPr>
          <w:rFonts w:ascii="Arial" w:hAnsi="Arial" w:cs="Arial"/>
          <w:sz w:val="20"/>
          <w:szCs w:val="20"/>
        </w:rPr>
      </w:pPr>
    </w:p>
    <w:p w14:paraId="508E6BB3" w14:textId="77777777" w:rsidR="00D46A73" w:rsidRPr="00F76871" w:rsidRDefault="00D46A73" w:rsidP="00F40D48">
      <w:pPr>
        <w:pStyle w:val="Titre2"/>
        <w:keepLines/>
        <w:numPr>
          <w:ilvl w:val="1"/>
          <w:numId w:val="12"/>
        </w:numPr>
        <w:spacing w:before="40" w:after="240"/>
        <w:ind w:left="709"/>
        <w:jc w:val="left"/>
        <w:rPr>
          <w:rFonts w:eastAsiaTheme="minorHAnsi"/>
          <w:b w:val="0"/>
          <w:color w:val="005CA9"/>
          <w:lang w:eastAsia="en-US"/>
        </w:rPr>
      </w:pPr>
      <w:bookmarkStart w:id="32" w:name="_Toc202797670"/>
      <w:r w:rsidRPr="00F76871">
        <w:rPr>
          <w:rFonts w:eastAsiaTheme="minorHAnsi"/>
          <w:b w:val="0"/>
          <w:color w:val="005CA9"/>
          <w:lang w:eastAsia="en-US"/>
        </w:rPr>
        <w:t>Surfaces des locaux</w:t>
      </w:r>
      <w:bookmarkEnd w:id="32"/>
    </w:p>
    <w:p w14:paraId="02C682E1" w14:textId="77777777" w:rsidR="00D46A73" w:rsidRPr="00F76871" w:rsidRDefault="00D46A73" w:rsidP="00F40D48">
      <w:pPr>
        <w:pStyle w:val="Titre2"/>
        <w:keepLines/>
        <w:numPr>
          <w:ilvl w:val="2"/>
          <w:numId w:val="12"/>
        </w:numPr>
        <w:spacing w:before="40" w:after="240"/>
        <w:jc w:val="left"/>
        <w:rPr>
          <w:rFonts w:eastAsiaTheme="minorHAnsi"/>
          <w:b w:val="0"/>
          <w:color w:val="005CA9"/>
          <w:lang w:eastAsia="en-US"/>
        </w:rPr>
      </w:pPr>
      <w:bookmarkStart w:id="33" w:name="_Toc202797671"/>
      <w:r w:rsidRPr="00F76871">
        <w:rPr>
          <w:rFonts w:eastAsiaTheme="minorHAnsi"/>
          <w:b w:val="0"/>
          <w:color w:val="005CA9"/>
          <w:lang w:eastAsia="en-US"/>
        </w:rPr>
        <w:t>Les Locaux</w:t>
      </w:r>
      <w:bookmarkEnd w:id="33"/>
    </w:p>
    <w:p w14:paraId="1497A4D8" w14:textId="787BED82" w:rsidR="009E453C" w:rsidRPr="00F76871" w:rsidRDefault="009E453C" w:rsidP="00D46A73">
      <w:pPr>
        <w:ind w:left="709"/>
        <w:jc w:val="both"/>
        <w:rPr>
          <w:rFonts w:ascii="Arial" w:hAnsi="Arial" w:cs="Arial"/>
          <w:sz w:val="20"/>
          <w:szCs w:val="20"/>
        </w:rPr>
      </w:pPr>
      <w:r w:rsidRPr="00F76871">
        <w:rPr>
          <w:rFonts w:ascii="Arial" w:hAnsi="Arial" w:cs="Arial"/>
          <w:sz w:val="20"/>
          <w:szCs w:val="20"/>
        </w:rPr>
        <w:t>Le détail des surfaces des locaux pris en charge est indiqué dans l’</w:t>
      </w:r>
      <w:r w:rsidR="009D3250" w:rsidRPr="00F76871">
        <w:rPr>
          <w:rFonts w:ascii="Arial" w:hAnsi="Arial" w:cs="Arial"/>
          <w:b/>
          <w:sz w:val="20"/>
          <w:szCs w:val="20"/>
        </w:rPr>
        <w:t>annexe 1</w:t>
      </w:r>
      <w:r w:rsidRPr="00F76871">
        <w:rPr>
          <w:rFonts w:ascii="Arial" w:hAnsi="Arial" w:cs="Arial"/>
          <w:b/>
          <w:sz w:val="20"/>
          <w:szCs w:val="20"/>
        </w:rPr>
        <w:t xml:space="preserve"> du présent CCTP</w:t>
      </w:r>
      <w:r w:rsidRPr="00F76871">
        <w:rPr>
          <w:rFonts w:ascii="Arial" w:hAnsi="Arial" w:cs="Arial"/>
          <w:sz w:val="20"/>
          <w:szCs w:val="20"/>
        </w:rPr>
        <w:t>.</w:t>
      </w:r>
    </w:p>
    <w:p w14:paraId="189BA14E" w14:textId="77777777" w:rsidR="009E453C" w:rsidRPr="00F76871" w:rsidRDefault="009E453C" w:rsidP="00D46A73">
      <w:pPr>
        <w:ind w:left="709"/>
        <w:jc w:val="both"/>
        <w:rPr>
          <w:rFonts w:ascii="Arial" w:hAnsi="Arial" w:cs="Arial"/>
          <w:sz w:val="20"/>
          <w:szCs w:val="20"/>
        </w:rPr>
      </w:pPr>
      <w:r w:rsidRPr="00F76871">
        <w:rPr>
          <w:rFonts w:ascii="Arial" w:hAnsi="Arial" w:cs="Arial"/>
          <w:sz w:val="20"/>
          <w:szCs w:val="20"/>
        </w:rPr>
        <w:t>Les surfaces des locaux sont distinguées par étage, par type de revêtements de sols.</w:t>
      </w:r>
    </w:p>
    <w:p w14:paraId="2587E59C" w14:textId="77777777" w:rsidR="009E453C" w:rsidRPr="00F76871" w:rsidRDefault="009E453C" w:rsidP="00D46A73">
      <w:pPr>
        <w:ind w:left="709"/>
        <w:jc w:val="both"/>
        <w:rPr>
          <w:rFonts w:ascii="Arial" w:hAnsi="Arial" w:cs="Arial"/>
          <w:sz w:val="20"/>
          <w:szCs w:val="20"/>
        </w:rPr>
      </w:pPr>
      <w:r w:rsidRPr="00F76871">
        <w:rPr>
          <w:rFonts w:ascii="Arial" w:hAnsi="Arial" w:cs="Arial"/>
          <w:sz w:val="20"/>
          <w:szCs w:val="20"/>
        </w:rPr>
        <w:t xml:space="preserve">Les surfaces </w:t>
      </w:r>
      <w:r w:rsidRPr="00F76871">
        <w:rPr>
          <w:rFonts w:ascii="Arial" w:hAnsi="Arial" w:cs="Arial"/>
          <w:b/>
          <w:sz w:val="20"/>
          <w:szCs w:val="20"/>
        </w:rPr>
        <w:t>sont données à titre indicatif et n'ont donc pas de valeur contractuelle</w:t>
      </w:r>
      <w:r w:rsidRPr="00F76871">
        <w:rPr>
          <w:rFonts w:ascii="Arial" w:hAnsi="Arial" w:cs="Arial"/>
          <w:sz w:val="20"/>
          <w:szCs w:val="20"/>
        </w:rPr>
        <w:t xml:space="preserve">. Aussi, le </w:t>
      </w:r>
      <w:r w:rsidR="00D46A73" w:rsidRPr="00F76871">
        <w:rPr>
          <w:rFonts w:ascii="Arial" w:hAnsi="Arial" w:cs="Arial"/>
          <w:sz w:val="20"/>
          <w:szCs w:val="20"/>
        </w:rPr>
        <w:t xml:space="preserve">Titulaire </w:t>
      </w:r>
      <w:r w:rsidRPr="00F76871">
        <w:rPr>
          <w:rFonts w:ascii="Arial" w:hAnsi="Arial" w:cs="Arial"/>
          <w:sz w:val="20"/>
          <w:szCs w:val="20"/>
        </w:rPr>
        <w:t>est réputé avoir vérifié ces données avant d'avoir établi son offre.</w:t>
      </w:r>
    </w:p>
    <w:p w14:paraId="698054F5" w14:textId="77777777" w:rsidR="00D46A73" w:rsidRPr="00F76871" w:rsidRDefault="00D46A73" w:rsidP="00F40D48">
      <w:pPr>
        <w:pStyle w:val="Titre2"/>
        <w:keepLines/>
        <w:numPr>
          <w:ilvl w:val="2"/>
          <w:numId w:val="12"/>
        </w:numPr>
        <w:spacing w:before="40" w:after="240"/>
        <w:jc w:val="left"/>
        <w:rPr>
          <w:rFonts w:eastAsiaTheme="minorHAnsi"/>
          <w:b w:val="0"/>
          <w:color w:val="005CA9"/>
          <w:lang w:eastAsia="en-US"/>
        </w:rPr>
      </w:pPr>
      <w:bookmarkStart w:id="34" w:name="_Toc202797672"/>
      <w:r w:rsidRPr="00F76871">
        <w:rPr>
          <w:rFonts w:eastAsiaTheme="minorHAnsi"/>
          <w:b w:val="0"/>
          <w:color w:val="005CA9"/>
          <w:lang w:eastAsia="en-US"/>
        </w:rPr>
        <w:lastRenderedPageBreak/>
        <w:t>La vitrerie</w:t>
      </w:r>
      <w:bookmarkEnd w:id="34"/>
    </w:p>
    <w:p w14:paraId="7B48192F" w14:textId="1C2ABB15" w:rsidR="009E453C" w:rsidRPr="00F76871" w:rsidRDefault="009E453C" w:rsidP="009E453C">
      <w:pPr>
        <w:ind w:left="567"/>
        <w:jc w:val="both"/>
        <w:rPr>
          <w:rFonts w:ascii="Arial" w:hAnsi="Arial" w:cs="Arial"/>
          <w:sz w:val="20"/>
          <w:szCs w:val="20"/>
        </w:rPr>
      </w:pPr>
      <w:r w:rsidRPr="00F76871">
        <w:rPr>
          <w:rFonts w:ascii="Arial" w:hAnsi="Arial" w:cs="Arial"/>
          <w:sz w:val="20"/>
          <w:szCs w:val="20"/>
        </w:rPr>
        <w:t xml:space="preserve">Le détail des surfaces vitrées pour chaque site est indiqué dans </w:t>
      </w:r>
      <w:r w:rsidR="009D3250" w:rsidRPr="00F76871">
        <w:rPr>
          <w:rFonts w:ascii="Arial" w:hAnsi="Arial" w:cs="Arial"/>
          <w:b/>
          <w:sz w:val="20"/>
          <w:szCs w:val="20"/>
        </w:rPr>
        <w:t>l’annexe 1</w:t>
      </w:r>
      <w:r w:rsidRPr="00F76871">
        <w:rPr>
          <w:rFonts w:ascii="Arial" w:hAnsi="Arial" w:cs="Arial"/>
          <w:b/>
          <w:sz w:val="20"/>
          <w:szCs w:val="20"/>
        </w:rPr>
        <w:t xml:space="preserve"> du présent CCTP</w:t>
      </w:r>
      <w:r w:rsidRPr="00F76871">
        <w:rPr>
          <w:rFonts w:ascii="Arial" w:hAnsi="Arial" w:cs="Arial"/>
          <w:sz w:val="20"/>
          <w:szCs w:val="20"/>
        </w:rPr>
        <w:t>.</w:t>
      </w:r>
    </w:p>
    <w:p w14:paraId="17FB2CA4" w14:textId="77777777" w:rsidR="009E453C" w:rsidRPr="00F76871" w:rsidRDefault="009E453C" w:rsidP="009E453C">
      <w:pPr>
        <w:ind w:left="567"/>
        <w:jc w:val="both"/>
        <w:rPr>
          <w:rFonts w:ascii="Arial" w:hAnsi="Arial" w:cs="Arial"/>
          <w:sz w:val="20"/>
          <w:szCs w:val="20"/>
        </w:rPr>
      </w:pPr>
      <w:r w:rsidRPr="00F76871">
        <w:rPr>
          <w:rFonts w:ascii="Arial" w:hAnsi="Arial" w:cs="Arial"/>
          <w:sz w:val="20"/>
          <w:szCs w:val="20"/>
        </w:rPr>
        <w:t xml:space="preserve">Les surfaces </w:t>
      </w:r>
      <w:r w:rsidRPr="00F76871">
        <w:rPr>
          <w:rFonts w:ascii="Arial" w:hAnsi="Arial" w:cs="Arial"/>
          <w:b/>
          <w:sz w:val="20"/>
          <w:szCs w:val="20"/>
        </w:rPr>
        <w:t>sont données à titre indicatif et n’ont donc pas de valeur contractuelle</w:t>
      </w:r>
      <w:r w:rsidRPr="00F76871">
        <w:rPr>
          <w:rFonts w:ascii="Arial" w:hAnsi="Arial" w:cs="Arial"/>
          <w:sz w:val="20"/>
          <w:szCs w:val="20"/>
        </w:rPr>
        <w:t xml:space="preserve">. Aussi le </w:t>
      </w:r>
      <w:r w:rsidR="00D46A73" w:rsidRPr="00F76871">
        <w:rPr>
          <w:rFonts w:ascii="Arial" w:hAnsi="Arial" w:cs="Arial"/>
          <w:sz w:val="20"/>
          <w:szCs w:val="20"/>
        </w:rPr>
        <w:t>T</w:t>
      </w:r>
      <w:r w:rsidRPr="00F76871">
        <w:rPr>
          <w:rFonts w:ascii="Arial" w:hAnsi="Arial" w:cs="Arial"/>
          <w:sz w:val="20"/>
          <w:szCs w:val="20"/>
        </w:rPr>
        <w:t>itulaire est réputé avoir vérifié ces données avant d’établir son offre.</w:t>
      </w:r>
    </w:p>
    <w:p w14:paraId="19EC6021" w14:textId="77777777" w:rsidR="009E453C" w:rsidRPr="00F76871" w:rsidRDefault="009E453C" w:rsidP="009E453C">
      <w:pPr>
        <w:ind w:left="567"/>
        <w:jc w:val="both"/>
        <w:rPr>
          <w:rFonts w:ascii="Arial" w:hAnsi="Arial" w:cs="Arial"/>
          <w:sz w:val="20"/>
          <w:szCs w:val="20"/>
        </w:rPr>
      </w:pPr>
      <w:r w:rsidRPr="00F76871">
        <w:rPr>
          <w:rFonts w:ascii="Arial" w:hAnsi="Arial" w:cs="Arial"/>
          <w:sz w:val="20"/>
          <w:szCs w:val="20"/>
        </w:rPr>
        <w:t xml:space="preserve">Les surfaces sont regroupées en deux modes : </w:t>
      </w:r>
    </w:p>
    <w:p w14:paraId="1C308F95" w14:textId="77777777" w:rsidR="009E453C" w:rsidRPr="00F76871" w:rsidRDefault="009E453C" w:rsidP="00F40D48">
      <w:pPr>
        <w:numPr>
          <w:ilvl w:val="0"/>
          <w:numId w:val="4"/>
        </w:numPr>
        <w:spacing w:before="120" w:after="0" w:line="240" w:lineRule="auto"/>
        <w:jc w:val="both"/>
        <w:rPr>
          <w:rFonts w:ascii="Arial" w:hAnsi="Arial" w:cs="Arial"/>
          <w:sz w:val="20"/>
          <w:szCs w:val="20"/>
        </w:rPr>
      </w:pPr>
      <w:r w:rsidRPr="00F76871">
        <w:rPr>
          <w:rFonts w:ascii="Arial" w:hAnsi="Arial" w:cs="Arial"/>
          <w:sz w:val="20"/>
          <w:szCs w:val="20"/>
        </w:rPr>
        <w:t>Accessible (≤ 3m)</w:t>
      </w:r>
    </w:p>
    <w:p w14:paraId="0E010672" w14:textId="77777777" w:rsidR="009E453C" w:rsidRPr="00F76871" w:rsidRDefault="009E453C" w:rsidP="00F40D48">
      <w:pPr>
        <w:numPr>
          <w:ilvl w:val="0"/>
          <w:numId w:val="4"/>
        </w:numPr>
        <w:spacing w:before="120" w:after="0" w:line="240" w:lineRule="auto"/>
        <w:jc w:val="both"/>
        <w:rPr>
          <w:rFonts w:ascii="Arial" w:hAnsi="Arial" w:cs="Arial"/>
          <w:sz w:val="20"/>
          <w:szCs w:val="20"/>
        </w:rPr>
      </w:pPr>
      <w:r w:rsidRPr="00F76871">
        <w:rPr>
          <w:rFonts w:ascii="Arial" w:hAnsi="Arial" w:cs="Arial"/>
          <w:sz w:val="20"/>
          <w:szCs w:val="20"/>
        </w:rPr>
        <w:t>Difficilement accessible (&gt; 3m) et demandant l’utilisation de moyens d’accès pour réaliser la prestation</w:t>
      </w:r>
    </w:p>
    <w:p w14:paraId="5861098C" w14:textId="77777777" w:rsidR="009E453C" w:rsidRPr="00F76871" w:rsidRDefault="00D46A73" w:rsidP="00D46A73">
      <w:pPr>
        <w:ind w:left="567"/>
        <w:rPr>
          <w:rFonts w:ascii="Arial" w:hAnsi="Arial" w:cs="Arial"/>
          <w:b/>
          <w:color w:val="FF0000"/>
          <w:sz w:val="20"/>
          <w:szCs w:val="20"/>
          <w:u w:val="single"/>
        </w:rPr>
      </w:pPr>
      <w:r w:rsidRPr="00F76871">
        <w:rPr>
          <w:rFonts w:ascii="Arial" w:hAnsi="Arial" w:cs="Arial"/>
          <w:b/>
          <w:color w:val="FF0000"/>
          <w:sz w:val="20"/>
          <w:szCs w:val="20"/>
          <w:u w:val="single"/>
        </w:rPr>
        <w:t>L</w:t>
      </w:r>
      <w:r w:rsidR="009E453C" w:rsidRPr="00F76871">
        <w:rPr>
          <w:rFonts w:ascii="Arial" w:hAnsi="Arial" w:cs="Arial"/>
          <w:b/>
          <w:color w:val="FF0000"/>
          <w:sz w:val="20"/>
          <w:szCs w:val="20"/>
          <w:u w:val="single"/>
        </w:rPr>
        <w:t>es surfaces sont indiquées pour une face</w:t>
      </w:r>
    </w:p>
    <w:p w14:paraId="3AD5B8AA" w14:textId="77777777" w:rsidR="00582B7D" w:rsidRPr="00F76871" w:rsidRDefault="00582B7D" w:rsidP="005D00C7">
      <w:pPr>
        <w:pStyle w:val="Titre2"/>
        <w:keepLines/>
        <w:numPr>
          <w:ilvl w:val="1"/>
          <w:numId w:val="12"/>
        </w:numPr>
        <w:spacing w:before="40" w:after="240"/>
        <w:ind w:left="567"/>
        <w:jc w:val="left"/>
        <w:rPr>
          <w:rFonts w:eastAsiaTheme="minorHAnsi"/>
          <w:b w:val="0"/>
          <w:color w:val="005CA9"/>
          <w:lang w:eastAsia="en-US"/>
        </w:rPr>
      </w:pPr>
      <w:bookmarkStart w:id="35" w:name="_Toc202797673"/>
      <w:r w:rsidRPr="00F76871">
        <w:rPr>
          <w:rFonts w:eastAsiaTheme="minorHAnsi"/>
          <w:b w:val="0"/>
          <w:color w:val="005CA9"/>
          <w:lang w:eastAsia="en-US"/>
        </w:rPr>
        <w:t>Nettoyage général des bâtiments</w:t>
      </w:r>
      <w:bookmarkEnd w:id="35"/>
    </w:p>
    <w:p w14:paraId="341A308B" w14:textId="77777777" w:rsidR="009E453C" w:rsidRPr="00F76871" w:rsidRDefault="009E453C" w:rsidP="009E453C">
      <w:pPr>
        <w:jc w:val="both"/>
        <w:rPr>
          <w:rFonts w:ascii="Arial" w:hAnsi="Arial" w:cs="Arial"/>
          <w:sz w:val="20"/>
          <w:szCs w:val="20"/>
        </w:rPr>
      </w:pPr>
      <w:r w:rsidRPr="00F76871">
        <w:rPr>
          <w:rFonts w:ascii="Arial" w:hAnsi="Arial" w:cs="Arial"/>
          <w:sz w:val="20"/>
          <w:szCs w:val="20"/>
        </w:rPr>
        <w:t xml:space="preserve">Il appartient au </w:t>
      </w:r>
      <w:r w:rsidR="00F100C0" w:rsidRPr="00F76871">
        <w:rPr>
          <w:rFonts w:ascii="Arial" w:hAnsi="Arial" w:cs="Arial"/>
          <w:sz w:val="20"/>
          <w:szCs w:val="20"/>
        </w:rPr>
        <w:t>Titulaire</w:t>
      </w:r>
      <w:r w:rsidRPr="00F76871">
        <w:rPr>
          <w:rFonts w:ascii="Arial" w:hAnsi="Arial" w:cs="Arial"/>
          <w:sz w:val="20"/>
          <w:szCs w:val="20"/>
        </w:rPr>
        <w:t xml:space="preserve"> d’assurer l’ensemble des tâches nécessaires au maintien de la propreté et de l’hygiène.</w:t>
      </w:r>
    </w:p>
    <w:p w14:paraId="6BC515B7" w14:textId="77777777" w:rsidR="009E453C" w:rsidRPr="00F76871" w:rsidRDefault="00F100C0" w:rsidP="009E453C">
      <w:pPr>
        <w:jc w:val="both"/>
        <w:rPr>
          <w:rFonts w:ascii="Arial" w:hAnsi="Arial" w:cs="Arial"/>
          <w:sz w:val="20"/>
          <w:szCs w:val="20"/>
        </w:rPr>
      </w:pPr>
      <w:r w:rsidRPr="00F76871">
        <w:rPr>
          <w:rFonts w:ascii="Arial" w:hAnsi="Arial" w:cs="Arial"/>
          <w:sz w:val="20"/>
          <w:szCs w:val="20"/>
        </w:rPr>
        <w:t>Les prestations s</w:t>
      </w:r>
      <w:r w:rsidR="009E453C" w:rsidRPr="00F76871">
        <w:rPr>
          <w:rFonts w:ascii="Arial" w:hAnsi="Arial" w:cs="Arial"/>
          <w:sz w:val="20"/>
          <w:szCs w:val="20"/>
        </w:rPr>
        <w:t>ont exécutées en tenant compte de la nature et de la fréquentation des locaux ainsi que de la particularité liée à l’activité des Centres d’examens de santé.</w:t>
      </w:r>
    </w:p>
    <w:p w14:paraId="02DF09CA" w14:textId="77777777" w:rsidR="009E453C" w:rsidRPr="00F76871" w:rsidRDefault="009E453C" w:rsidP="009E453C">
      <w:pPr>
        <w:numPr>
          <w:ilvl w:val="12"/>
          <w:numId w:val="0"/>
        </w:numPr>
        <w:tabs>
          <w:tab w:val="left" w:pos="6804"/>
          <w:tab w:val="left" w:pos="9356"/>
        </w:tabs>
        <w:jc w:val="both"/>
        <w:rPr>
          <w:rFonts w:ascii="Arial" w:hAnsi="Arial" w:cs="Arial"/>
          <w:b/>
          <w:sz w:val="20"/>
          <w:szCs w:val="20"/>
        </w:rPr>
      </w:pPr>
      <w:r w:rsidRPr="00F76871">
        <w:rPr>
          <w:rFonts w:ascii="Arial" w:hAnsi="Arial" w:cs="Arial"/>
          <w:sz w:val="20"/>
          <w:szCs w:val="20"/>
        </w:rPr>
        <w:t xml:space="preserve">Les fréquences de nettoyage minimales pour obtenir la qualité requise </w:t>
      </w:r>
      <w:r w:rsidRPr="00F76871">
        <w:rPr>
          <w:rFonts w:ascii="Arial" w:hAnsi="Arial" w:cs="Arial"/>
          <w:b/>
          <w:sz w:val="20"/>
          <w:szCs w:val="20"/>
        </w:rPr>
        <w:t>sont données à titre indicatif</w:t>
      </w:r>
      <w:r w:rsidRPr="00F76871">
        <w:rPr>
          <w:rFonts w:ascii="Arial" w:hAnsi="Arial" w:cs="Arial"/>
          <w:sz w:val="20"/>
          <w:szCs w:val="20"/>
        </w:rPr>
        <w:t xml:space="preserve">, </w:t>
      </w:r>
      <w:r w:rsidRPr="00F76871">
        <w:rPr>
          <w:rFonts w:ascii="Arial" w:hAnsi="Arial" w:cs="Arial"/>
          <w:b/>
          <w:sz w:val="20"/>
          <w:szCs w:val="20"/>
        </w:rPr>
        <w:t>elles ne sont pas contractuelles.</w:t>
      </w:r>
    </w:p>
    <w:p w14:paraId="41874B0C" w14:textId="77777777" w:rsidR="009E453C" w:rsidRPr="00F76871" w:rsidRDefault="009E453C" w:rsidP="009E453C">
      <w:pPr>
        <w:rPr>
          <w:rFonts w:ascii="Arial" w:hAnsi="Arial" w:cs="Arial"/>
          <w:b/>
          <w:i/>
          <w:sz w:val="20"/>
          <w:szCs w:val="20"/>
        </w:rPr>
      </w:pPr>
      <w:r w:rsidRPr="00F76871">
        <w:rPr>
          <w:rFonts w:ascii="Arial" w:hAnsi="Arial" w:cs="Arial"/>
          <w:b/>
          <w:i/>
          <w:sz w:val="20"/>
          <w:szCs w:val="20"/>
        </w:rPr>
        <w:t>Horaires d'interventions du personnel de nettoyage pour les prestations courantes :</w:t>
      </w:r>
    </w:p>
    <w:p w14:paraId="7E56DBD5" w14:textId="77777777" w:rsidR="009E453C" w:rsidRPr="00F76871" w:rsidRDefault="009E453C" w:rsidP="00010947">
      <w:pPr>
        <w:pStyle w:val="Retraitnormal"/>
        <w:tabs>
          <w:tab w:val="left" w:pos="5670"/>
        </w:tabs>
        <w:spacing w:before="120" w:after="0"/>
        <w:ind w:left="567" w:firstLine="0"/>
        <w:jc w:val="both"/>
        <w:rPr>
          <w:rFonts w:ascii="Arial" w:hAnsi="Arial" w:cs="Arial"/>
        </w:rPr>
      </w:pPr>
      <w:r w:rsidRPr="00F76871">
        <w:rPr>
          <w:rFonts w:ascii="Arial" w:hAnsi="Arial" w:cs="Arial"/>
          <w:b/>
        </w:rPr>
        <w:t>Siège social de Nantes-Beaulieu</w:t>
      </w:r>
      <w:r w:rsidRPr="00F76871">
        <w:rPr>
          <w:rFonts w:ascii="Arial" w:hAnsi="Arial" w:cs="Arial"/>
        </w:rPr>
        <w:t> :</w:t>
      </w:r>
      <w:r w:rsidRPr="00F76871">
        <w:rPr>
          <w:rFonts w:ascii="Arial" w:hAnsi="Arial" w:cs="Arial"/>
        </w:rPr>
        <w:tab/>
        <w:t>7h00 – 20h00</w:t>
      </w:r>
    </w:p>
    <w:p w14:paraId="653C6E5E" w14:textId="071ABB0A" w:rsidR="009E453C" w:rsidRPr="00F76871" w:rsidRDefault="009E453C" w:rsidP="00010947">
      <w:pPr>
        <w:pStyle w:val="Retraitnormal"/>
        <w:tabs>
          <w:tab w:val="left" w:pos="5670"/>
        </w:tabs>
        <w:spacing w:before="120" w:after="0"/>
        <w:ind w:left="567" w:firstLine="0"/>
        <w:jc w:val="both"/>
        <w:rPr>
          <w:rFonts w:ascii="Arial" w:hAnsi="Arial" w:cs="Arial"/>
        </w:rPr>
      </w:pPr>
      <w:r w:rsidRPr="00F76871">
        <w:rPr>
          <w:rFonts w:ascii="Arial" w:hAnsi="Arial" w:cs="Arial"/>
          <w:b/>
        </w:rPr>
        <w:t>Centre administratif de S</w:t>
      </w:r>
      <w:r w:rsidR="00582B7D" w:rsidRPr="00F76871">
        <w:rPr>
          <w:rFonts w:ascii="Arial" w:hAnsi="Arial" w:cs="Arial"/>
          <w:b/>
        </w:rPr>
        <w:t>ain</w:t>
      </w:r>
      <w:r w:rsidRPr="00F76871">
        <w:rPr>
          <w:rFonts w:ascii="Arial" w:hAnsi="Arial" w:cs="Arial"/>
          <w:b/>
        </w:rPr>
        <w:t>t-Nazaire</w:t>
      </w:r>
      <w:r w:rsidR="000B65E2" w:rsidRPr="00F76871">
        <w:rPr>
          <w:rFonts w:ascii="Arial" w:hAnsi="Arial" w:cs="Arial"/>
        </w:rPr>
        <w:t> :</w:t>
      </w:r>
      <w:r w:rsidR="000B65E2" w:rsidRPr="00F76871">
        <w:rPr>
          <w:rFonts w:ascii="Arial" w:hAnsi="Arial" w:cs="Arial"/>
        </w:rPr>
        <w:tab/>
        <w:t>7h00 – 18h3</w:t>
      </w:r>
      <w:r w:rsidRPr="00F76871">
        <w:rPr>
          <w:rFonts w:ascii="Arial" w:hAnsi="Arial" w:cs="Arial"/>
        </w:rPr>
        <w:t>0</w:t>
      </w:r>
    </w:p>
    <w:p w14:paraId="5A62ECE1" w14:textId="25836BA1" w:rsidR="009E453C" w:rsidRPr="00F76871" w:rsidRDefault="009E453C" w:rsidP="00010947">
      <w:pPr>
        <w:pStyle w:val="Retraitnormal"/>
        <w:tabs>
          <w:tab w:val="left" w:pos="5670"/>
        </w:tabs>
        <w:spacing w:before="120" w:after="0"/>
        <w:ind w:left="567" w:firstLine="0"/>
        <w:jc w:val="both"/>
        <w:rPr>
          <w:rFonts w:ascii="Arial" w:hAnsi="Arial" w:cs="Arial"/>
        </w:rPr>
      </w:pPr>
      <w:r w:rsidRPr="00F76871">
        <w:rPr>
          <w:rFonts w:ascii="Arial" w:hAnsi="Arial" w:cs="Arial"/>
          <w:b/>
        </w:rPr>
        <w:t>Centre d’examens de santé de S</w:t>
      </w:r>
      <w:r w:rsidR="00582B7D" w:rsidRPr="00F76871">
        <w:rPr>
          <w:rFonts w:ascii="Arial" w:hAnsi="Arial" w:cs="Arial"/>
          <w:b/>
        </w:rPr>
        <w:t>ain</w:t>
      </w:r>
      <w:r w:rsidRPr="00F76871">
        <w:rPr>
          <w:rFonts w:ascii="Arial" w:hAnsi="Arial" w:cs="Arial"/>
          <w:b/>
        </w:rPr>
        <w:t>t-Nazaire</w:t>
      </w:r>
      <w:r w:rsidR="003E6E47">
        <w:rPr>
          <w:rFonts w:ascii="Arial" w:hAnsi="Arial" w:cs="Arial"/>
        </w:rPr>
        <w:t xml:space="preserve"> : </w:t>
      </w:r>
      <w:r w:rsidR="003E6E47">
        <w:rPr>
          <w:rFonts w:ascii="Arial" w:hAnsi="Arial" w:cs="Arial"/>
        </w:rPr>
        <w:tab/>
        <w:t>16h00 à 18h30</w:t>
      </w:r>
    </w:p>
    <w:p w14:paraId="0A9EE049" w14:textId="26951A66" w:rsidR="003E6E47" w:rsidRDefault="003E6E47" w:rsidP="003E6E47">
      <w:pPr>
        <w:pStyle w:val="Retraitnormal"/>
        <w:tabs>
          <w:tab w:val="left" w:pos="5670"/>
        </w:tabs>
        <w:spacing w:before="20" w:after="120"/>
        <w:ind w:left="5670" w:firstLine="0"/>
        <w:jc w:val="both"/>
        <w:rPr>
          <w:rFonts w:ascii="Arial" w:hAnsi="Arial" w:cs="Arial"/>
          <w:b/>
        </w:rPr>
      </w:pPr>
      <w:r w:rsidRPr="003E6E47">
        <w:rPr>
          <w:rFonts w:ascii="Arial" w:hAnsi="Arial" w:cs="Arial"/>
        </w:rPr>
        <w:t>à partir de 14h00 : uniquement pour les cabinets médicaux et paramédicaux et pour la pour la vitrerie</w:t>
      </w:r>
      <w:r w:rsidRPr="003E6E47">
        <w:rPr>
          <w:rFonts w:ascii="Arial" w:hAnsi="Arial" w:cs="Arial"/>
          <w:b/>
        </w:rPr>
        <w:t xml:space="preserve"> </w:t>
      </w:r>
    </w:p>
    <w:p w14:paraId="7B57F775" w14:textId="6E8F4D8C" w:rsidR="009E453C" w:rsidRPr="00F76871" w:rsidRDefault="009E453C" w:rsidP="003E6E47">
      <w:pPr>
        <w:pStyle w:val="Retraitnormal"/>
        <w:tabs>
          <w:tab w:val="left" w:pos="5670"/>
        </w:tabs>
        <w:spacing w:before="20" w:after="0"/>
        <w:ind w:left="567" w:firstLine="0"/>
        <w:jc w:val="both"/>
        <w:rPr>
          <w:rFonts w:ascii="Arial" w:hAnsi="Arial" w:cs="Arial"/>
        </w:rPr>
      </w:pPr>
      <w:r w:rsidRPr="00F76871">
        <w:rPr>
          <w:rFonts w:ascii="Arial" w:hAnsi="Arial" w:cs="Arial"/>
          <w:b/>
        </w:rPr>
        <w:t>Centre d’examens de santé de Nantes-Bretagne</w:t>
      </w:r>
      <w:r w:rsidRPr="00F76871">
        <w:rPr>
          <w:rFonts w:ascii="Arial" w:hAnsi="Arial" w:cs="Arial"/>
        </w:rPr>
        <w:t xml:space="preserve"> : </w:t>
      </w:r>
      <w:r w:rsidRPr="00F76871">
        <w:rPr>
          <w:rFonts w:ascii="Arial" w:hAnsi="Arial" w:cs="Arial"/>
        </w:rPr>
        <w:tab/>
        <w:t>16h00 à 20h00</w:t>
      </w:r>
    </w:p>
    <w:p w14:paraId="0AF40309" w14:textId="77443C98" w:rsidR="003E6E47" w:rsidRDefault="003E6E47" w:rsidP="003E6E47">
      <w:pPr>
        <w:pStyle w:val="Retraitnormal"/>
        <w:tabs>
          <w:tab w:val="left" w:pos="5670"/>
        </w:tabs>
        <w:spacing w:before="20" w:after="120"/>
        <w:ind w:left="5670" w:firstLine="0"/>
        <w:jc w:val="both"/>
        <w:rPr>
          <w:rFonts w:ascii="Arial" w:hAnsi="Arial" w:cs="Arial"/>
          <w:b/>
        </w:rPr>
      </w:pPr>
      <w:r w:rsidRPr="003E6E47">
        <w:rPr>
          <w:rFonts w:ascii="Arial" w:hAnsi="Arial" w:cs="Arial"/>
        </w:rPr>
        <w:t>à partir de 14h00 : uniquement pour les cabinets médicaux et paramédicaux et pour la pour la vitrerie</w:t>
      </w:r>
      <w:r w:rsidRPr="003E6E47">
        <w:rPr>
          <w:rFonts w:ascii="Arial" w:hAnsi="Arial" w:cs="Arial"/>
          <w:b/>
        </w:rPr>
        <w:t xml:space="preserve"> </w:t>
      </w:r>
    </w:p>
    <w:p w14:paraId="0D884333" w14:textId="46C47AF2" w:rsidR="009E453C" w:rsidRPr="00F76871" w:rsidRDefault="00582B7D" w:rsidP="003E6E47">
      <w:pPr>
        <w:pStyle w:val="Retraitnormal"/>
        <w:tabs>
          <w:tab w:val="left" w:pos="5670"/>
        </w:tabs>
        <w:spacing w:before="20" w:after="0"/>
        <w:ind w:left="567" w:firstLine="0"/>
        <w:jc w:val="both"/>
        <w:rPr>
          <w:rFonts w:ascii="Arial" w:hAnsi="Arial" w:cs="Arial"/>
        </w:rPr>
      </w:pPr>
      <w:r w:rsidRPr="00F76871">
        <w:rPr>
          <w:rFonts w:ascii="Arial" w:hAnsi="Arial" w:cs="Arial"/>
          <w:b/>
        </w:rPr>
        <w:t>Accueil</w:t>
      </w:r>
      <w:r w:rsidR="009E453C" w:rsidRPr="00F76871">
        <w:rPr>
          <w:rFonts w:ascii="Arial" w:hAnsi="Arial" w:cs="Arial"/>
          <w:b/>
        </w:rPr>
        <w:t xml:space="preserve"> de</w:t>
      </w:r>
      <w:r w:rsidRPr="00F76871">
        <w:rPr>
          <w:rFonts w:ascii="Arial" w:hAnsi="Arial" w:cs="Arial"/>
          <w:b/>
        </w:rPr>
        <w:t xml:space="preserve"> Nantes-</w:t>
      </w:r>
      <w:r w:rsidR="009E453C" w:rsidRPr="00F76871">
        <w:rPr>
          <w:rFonts w:ascii="Arial" w:hAnsi="Arial" w:cs="Arial"/>
          <w:b/>
        </w:rPr>
        <w:t>Bretagne</w:t>
      </w:r>
      <w:r w:rsidR="003E6E47">
        <w:rPr>
          <w:rFonts w:ascii="Arial" w:hAnsi="Arial" w:cs="Arial"/>
        </w:rPr>
        <w:t xml:space="preserve"> : </w:t>
      </w:r>
      <w:r w:rsidR="003E6E47">
        <w:rPr>
          <w:rFonts w:ascii="Arial" w:hAnsi="Arial" w:cs="Arial"/>
        </w:rPr>
        <w:tab/>
        <w:t>7h00 – 18h3</w:t>
      </w:r>
      <w:r w:rsidR="009E453C" w:rsidRPr="00F76871">
        <w:rPr>
          <w:rFonts w:ascii="Arial" w:hAnsi="Arial" w:cs="Arial"/>
        </w:rPr>
        <w:t>0</w:t>
      </w:r>
    </w:p>
    <w:p w14:paraId="7AE926D3" w14:textId="5E91A3A3" w:rsidR="00010947" w:rsidRPr="00F76871" w:rsidRDefault="00F24C12" w:rsidP="00F24C12">
      <w:pPr>
        <w:pStyle w:val="Retraitnormal"/>
        <w:tabs>
          <w:tab w:val="left" w:pos="5812"/>
        </w:tabs>
        <w:spacing w:before="120" w:after="240"/>
        <w:ind w:left="5664" w:hanging="5097"/>
        <w:jc w:val="both"/>
        <w:rPr>
          <w:rFonts w:ascii="Arial" w:hAnsi="Arial" w:cs="Arial"/>
        </w:rPr>
      </w:pPr>
      <w:r>
        <w:rPr>
          <w:rFonts w:ascii="Arial" w:hAnsi="Arial" w:cs="Arial"/>
          <w:b/>
        </w:rPr>
        <w:t xml:space="preserve">Agences de </w:t>
      </w:r>
      <w:r w:rsidR="00010947" w:rsidRPr="00F76871">
        <w:rPr>
          <w:rFonts w:ascii="Arial" w:hAnsi="Arial" w:cs="Arial"/>
          <w:b/>
        </w:rPr>
        <w:t>Rezé, Machecoul </w:t>
      </w:r>
      <w:r w:rsidR="00010947" w:rsidRPr="00F76871">
        <w:rPr>
          <w:rFonts w:ascii="Arial" w:hAnsi="Arial" w:cs="Arial"/>
        </w:rPr>
        <w:t xml:space="preserve">: </w:t>
      </w:r>
      <w:r w:rsidR="00010947" w:rsidRPr="00F76871">
        <w:rPr>
          <w:rFonts w:ascii="Arial" w:hAnsi="Arial" w:cs="Arial"/>
        </w:rPr>
        <w:tab/>
        <w:t>en dehors de la présence des agents de l’organisme</w:t>
      </w:r>
    </w:p>
    <w:p w14:paraId="3F86B7B2" w14:textId="77777777" w:rsidR="009E453C" w:rsidRPr="00F76871" w:rsidRDefault="009E453C" w:rsidP="004902E0">
      <w:pPr>
        <w:jc w:val="both"/>
        <w:rPr>
          <w:rFonts w:ascii="Arial" w:hAnsi="Arial" w:cs="Arial"/>
          <w:sz w:val="20"/>
          <w:szCs w:val="20"/>
        </w:rPr>
      </w:pPr>
      <w:r w:rsidRPr="00F76871">
        <w:rPr>
          <w:rFonts w:ascii="Arial" w:hAnsi="Arial" w:cs="Arial"/>
          <w:sz w:val="20"/>
          <w:szCs w:val="20"/>
        </w:rPr>
        <w:t>Tous les travaux occasionnant une gêne pour l’activité de l’organisme d</w:t>
      </w:r>
      <w:r w:rsidR="00582B7D" w:rsidRPr="00F76871">
        <w:rPr>
          <w:rFonts w:ascii="Arial" w:hAnsi="Arial" w:cs="Arial"/>
          <w:sz w:val="20"/>
          <w:szCs w:val="20"/>
        </w:rPr>
        <w:t>oiven</w:t>
      </w:r>
      <w:r w:rsidRPr="00F76871">
        <w:rPr>
          <w:rFonts w:ascii="Arial" w:hAnsi="Arial" w:cs="Arial"/>
          <w:sz w:val="20"/>
          <w:szCs w:val="20"/>
        </w:rPr>
        <w:t>t être effectués le soir à partir de 17h00 ou le samedi</w:t>
      </w:r>
      <w:r w:rsidR="004902E0" w:rsidRPr="00F76871">
        <w:rPr>
          <w:rFonts w:ascii="Arial" w:hAnsi="Arial" w:cs="Arial"/>
          <w:sz w:val="20"/>
          <w:szCs w:val="20"/>
        </w:rPr>
        <w:t xml:space="preserve"> sans qu’un surcoût ne soit demandé au Pouvoir Adjudicateur</w:t>
      </w:r>
      <w:r w:rsidRPr="00F76871">
        <w:rPr>
          <w:rFonts w:ascii="Arial" w:hAnsi="Arial" w:cs="Arial"/>
          <w:sz w:val="20"/>
          <w:szCs w:val="20"/>
        </w:rPr>
        <w:t>.</w:t>
      </w:r>
      <w:r w:rsidR="004902E0" w:rsidRPr="00F76871">
        <w:rPr>
          <w:rFonts w:ascii="Arial" w:hAnsi="Arial" w:cs="Arial"/>
          <w:sz w:val="20"/>
          <w:szCs w:val="20"/>
        </w:rPr>
        <w:t xml:space="preserve"> Une demande d’autorisation au préalable doit être réalisée par le Titulaire pour les prestations réalisées le samedi afin d’organiser la prestation de gardiennage.</w:t>
      </w:r>
    </w:p>
    <w:p w14:paraId="2E41FC09" w14:textId="77777777" w:rsidR="009E453C" w:rsidRPr="00F76871" w:rsidRDefault="009E453C" w:rsidP="009E453C">
      <w:pPr>
        <w:rPr>
          <w:rFonts w:ascii="Arial" w:hAnsi="Arial" w:cs="Arial"/>
          <w:b/>
          <w:i/>
          <w:sz w:val="20"/>
          <w:szCs w:val="20"/>
          <w:u w:val="single"/>
        </w:rPr>
      </w:pPr>
      <w:r w:rsidRPr="00F76871">
        <w:rPr>
          <w:rFonts w:ascii="Arial" w:hAnsi="Arial" w:cs="Arial"/>
          <w:b/>
          <w:i/>
          <w:sz w:val="20"/>
          <w:szCs w:val="20"/>
          <w:u w:val="single"/>
        </w:rPr>
        <w:t>Consignes sur les moyens d‘accès aux sites pour le personnel :</w:t>
      </w:r>
    </w:p>
    <w:p w14:paraId="346EACFA" w14:textId="77777777" w:rsidR="009E453C" w:rsidRPr="00F76871" w:rsidRDefault="004902E0" w:rsidP="009E453C">
      <w:pPr>
        <w:jc w:val="both"/>
        <w:rPr>
          <w:rFonts w:ascii="Arial" w:hAnsi="Arial" w:cs="Arial"/>
          <w:sz w:val="20"/>
          <w:szCs w:val="20"/>
        </w:rPr>
      </w:pPr>
      <w:r w:rsidRPr="00F76871">
        <w:rPr>
          <w:rFonts w:ascii="Arial" w:hAnsi="Arial" w:cs="Arial"/>
          <w:sz w:val="20"/>
          <w:szCs w:val="20"/>
        </w:rPr>
        <w:t>L’organisme indique au T</w:t>
      </w:r>
      <w:r w:rsidR="009E453C" w:rsidRPr="00F76871">
        <w:rPr>
          <w:rFonts w:ascii="Arial" w:hAnsi="Arial" w:cs="Arial"/>
          <w:sz w:val="20"/>
          <w:szCs w:val="20"/>
        </w:rPr>
        <w:t xml:space="preserve">itulaire </w:t>
      </w:r>
      <w:r w:rsidRPr="00F76871">
        <w:rPr>
          <w:rFonts w:ascii="Arial" w:hAnsi="Arial" w:cs="Arial"/>
          <w:sz w:val="20"/>
          <w:szCs w:val="20"/>
        </w:rPr>
        <w:t xml:space="preserve">à la notification du marché </w:t>
      </w:r>
      <w:r w:rsidR="009E453C" w:rsidRPr="00F76871">
        <w:rPr>
          <w:rFonts w:ascii="Arial" w:hAnsi="Arial" w:cs="Arial"/>
          <w:sz w:val="20"/>
          <w:szCs w:val="20"/>
        </w:rPr>
        <w:t>la procédure d’accès aux sites.</w:t>
      </w:r>
      <w:r w:rsidRPr="00F76871">
        <w:rPr>
          <w:rFonts w:ascii="Arial" w:hAnsi="Arial" w:cs="Arial"/>
          <w:sz w:val="20"/>
          <w:szCs w:val="20"/>
        </w:rPr>
        <w:t xml:space="preserve"> Certains locaux ont des accès restreints (locaux informatiques, locaux d’archives etc.), une procédure spécifique sera également définie entre le Pouvoir Adjudicateur et le Titulaire.</w:t>
      </w:r>
    </w:p>
    <w:p w14:paraId="14EEC625" w14:textId="77777777" w:rsidR="004902E0" w:rsidRPr="00F76871" w:rsidRDefault="004902E0" w:rsidP="005D00C7">
      <w:pPr>
        <w:pStyle w:val="Titre2"/>
        <w:keepLines/>
        <w:numPr>
          <w:ilvl w:val="1"/>
          <w:numId w:val="12"/>
        </w:numPr>
        <w:spacing w:before="40" w:after="240"/>
        <w:ind w:left="567"/>
        <w:jc w:val="left"/>
        <w:rPr>
          <w:rFonts w:eastAsiaTheme="minorHAnsi"/>
          <w:b w:val="0"/>
          <w:color w:val="005CA9"/>
          <w:lang w:eastAsia="en-US"/>
        </w:rPr>
      </w:pPr>
      <w:bookmarkStart w:id="36" w:name="_Toc202797674"/>
      <w:r w:rsidRPr="00F76871">
        <w:rPr>
          <w:rFonts w:eastAsiaTheme="minorHAnsi"/>
          <w:b w:val="0"/>
          <w:color w:val="005CA9"/>
          <w:lang w:eastAsia="en-US"/>
        </w:rPr>
        <w:t xml:space="preserve">Nettoyage </w:t>
      </w:r>
      <w:r w:rsidR="00DB0761" w:rsidRPr="00F76871">
        <w:rPr>
          <w:rFonts w:eastAsiaTheme="minorHAnsi"/>
          <w:b w:val="0"/>
          <w:color w:val="005CA9"/>
          <w:lang w:eastAsia="en-US"/>
        </w:rPr>
        <w:t>de la v</w:t>
      </w:r>
      <w:r w:rsidRPr="00F76871">
        <w:rPr>
          <w:rFonts w:eastAsiaTheme="minorHAnsi"/>
          <w:b w:val="0"/>
          <w:color w:val="005CA9"/>
          <w:lang w:eastAsia="en-US"/>
        </w:rPr>
        <w:t>itrerie des bâtiments</w:t>
      </w:r>
      <w:bookmarkEnd w:id="36"/>
    </w:p>
    <w:p w14:paraId="27342C52" w14:textId="77777777" w:rsidR="009E453C" w:rsidRPr="00F76871" w:rsidRDefault="009E453C" w:rsidP="009E453C">
      <w:pPr>
        <w:numPr>
          <w:ilvl w:val="12"/>
          <w:numId w:val="0"/>
        </w:numPr>
        <w:tabs>
          <w:tab w:val="left" w:pos="6804"/>
          <w:tab w:val="left" w:pos="9356"/>
        </w:tabs>
        <w:jc w:val="both"/>
        <w:rPr>
          <w:rFonts w:ascii="Arial" w:hAnsi="Arial" w:cs="Arial"/>
          <w:sz w:val="20"/>
          <w:szCs w:val="20"/>
        </w:rPr>
      </w:pPr>
      <w:r w:rsidRPr="00F76871">
        <w:rPr>
          <w:rFonts w:ascii="Arial" w:hAnsi="Arial" w:cs="Arial"/>
          <w:sz w:val="20"/>
          <w:szCs w:val="20"/>
        </w:rPr>
        <w:t xml:space="preserve">Le </w:t>
      </w:r>
      <w:r w:rsidR="004902E0" w:rsidRPr="00F76871">
        <w:rPr>
          <w:rFonts w:ascii="Arial" w:hAnsi="Arial" w:cs="Arial"/>
          <w:sz w:val="20"/>
          <w:szCs w:val="20"/>
        </w:rPr>
        <w:t>Titulaire</w:t>
      </w:r>
      <w:r w:rsidRPr="00F76871">
        <w:rPr>
          <w:rFonts w:ascii="Arial" w:hAnsi="Arial" w:cs="Arial"/>
          <w:sz w:val="20"/>
          <w:szCs w:val="20"/>
        </w:rPr>
        <w:t xml:space="preserve"> assure la fourniture et la mise en œuvre de l’ensemble des moyens et matériels pour nettoyer la vitrerie.</w:t>
      </w:r>
    </w:p>
    <w:p w14:paraId="3889989E" w14:textId="77777777" w:rsidR="00010947" w:rsidRPr="00F76871" w:rsidRDefault="00010947" w:rsidP="00010947">
      <w:pPr>
        <w:numPr>
          <w:ilvl w:val="12"/>
          <w:numId w:val="0"/>
        </w:numPr>
        <w:tabs>
          <w:tab w:val="left" w:pos="6804"/>
          <w:tab w:val="left" w:pos="9356"/>
        </w:tabs>
        <w:jc w:val="both"/>
        <w:rPr>
          <w:rFonts w:ascii="Arial" w:hAnsi="Arial" w:cs="Arial"/>
          <w:sz w:val="20"/>
          <w:szCs w:val="20"/>
        </w:rPr>
      </w:pPr>
      <w:r w:rsidRPr="00F76871">
        <w:rPr>
          <w:rFonts w:ascii="Arial" w:hAnsi="Arial" w:cs="Arial"/>
          <w:sz w:val="20"/>
          <w:szCs w:val="20"/>
        </w:rPr>
        <w:t>Les produits d’entretien sont à la charge du candidat. Celui-ci doit employer des produits ayant reçu un avis favorable des fabricants de vitreries et menuiseries.</w:t>
      </w:r>
    </w:p>
    <w:p w14:paraId="17950615" w14:textId="6F7DF3D4" w:rsidR="009E453C" w:rsidRPr="00F76871" w:rsidRDefault="009E453C" w:rsidP="009E453C">
      <w:pPr>
        <w:numPr>
          <w:ilvl w:val="12"/>
          <w:numId w:val="0"/>
        </w:numPr>
        <w:tabs>
          <w:tab w:val="left" w:pos="6804"/>
          <w:tab w:val="left" w:pos="9356"/>
        </w:tabs>
        <w:jc w:val="both"/>
        <w:rPr>
          <w:rFonts w:ascii="Arial" w:hAnsi="Arial" w:cs="Arial"/>
          <w:sz w:val="20"/>
          <w:szCs w:val="20"/>
        </w:rPr>
      </w:pPr>
      <w:r w:rsidRPr="00F76871">
        <w:rPr>
          <w:rFonts w:ascii="Arial" w:hAnsi="Arial" w:cs="Arial"/>
          <w:sz w:val="20"/>
          <w:szCs w:val="20"/>
        </w:rPr>
        <w:lastRenderedPageBreak/>
        <w:t xml:space="preserve">Les surfaces sont indiquées dans </w:t>
      </w:r>
      <w:r w:rsidR="009D3250" w:rsidRPr="00F76871">
        <w:rPr>
          <w:rFonts w:ascii="Arial" w:hAnsi="Arial" w:cs="Arial"/>
          <w:sz w:val="20"/>
          <w:szCs w:val="20"/>
        </w:rPr>
        <w:t>l’annexe 1</w:t>
      </w:r>
      <w:r w:rsidRPr="00F76871">
        <w:rPr>
          <w:rFonts w:ascii="Arial" w:hAnsi="Arial" w:cs="Arial"/>
          <w:sz w:val="20"/>
          <w:szCs w:val="20"/>
        </w:rPr>
        <w:t xml:space="preserve"> du présent CCTP.</w:t>
      </w:r>
    </w:p>
    <w:p w14:paraId="2C44BAB2" w14:textId="77777777" w:rsidR="00010947" w:rsidRPr="00F76871" w:rsidRDefault="00010947" w:rsidP="00010947">
      <w:pPr>
        <w:numPr>
          <w:ilvl w:val="12"/>
          <w:numId w:val="0"/>
        </w:numPr>
        <w:tabs>
          <w:tab w:val="left" w:pos="6804"/>
          <w:tab w:val="left" w:pos="9356"/>
        </w:tabs>
        <w:jc w:val="both"/>
        <w:rPr>
          <w:rFonts w:ascii="Arial" w:hAnsi="Arial" w:cs="Arial"/>
          <w:sz w:val="20"/>
          <w:szCs w:val="20"/>
        </w:rPr>
      </w:pPr>
      <w:r w:rsidRPr="00F76871">
        <w:rPr>
          <w:rFonts w:ascii="Arial" w:hAnsi="Arial" w:cs="Arial"/>
          <w:sz w:val="20"/>
          <w:szCs w:val="20"/>
        </w:rPr>
        <w:t>Une attention particulière doit être portée au verrouillage des fenêtres après prestation.</w:t>
      </w:r>
    </w:p>
    <w:p w14:paraId="05D8CC9B" w14:textId="32D91E5C" w:rsidR="009E453C" w:rsidRPr="00F76871" w:rsidRDefault="009E453C" w:rsidP="009E453C">
      <w:pPr>
        <w:numPr>
          <w:ilvl w:val="12"/>
          <w:numId w:val="0"/>
        </w:numPr>
        <w:tabs>
          <w:tab w:val="left" w:pos="6804"/>
          <w:tab w:val="left" w:pos="9356"/>
        </w:tabs>
        <w:jc w:val="both"/>
        <w:rPr>
          <w:rFonts w:ascii="Arial" w:hAnsi="Arial" w:cs="Arial"/>
          <w:sz w:val="20"/>
          <w:szCs w:val="20"/>
        </w:rPr>
      </w:pPr>
      <w:r w:rsidRPr="00F76871">
        <w:rPr>
          <w:rFonts w:ascii="Arial" w:hAnsi="Arial" w:cs="Arial"/>
          <w:sz w:val="20"/>
          <w:szCs w:val="20"/>
        </w:rPr>
        <w:t xml:space="preserve">Pour le site de Nantes uniquement: Une attention particulière doit être portée au </w:t>
      </w:r>
      <w:r w:rsidRPr="00F76871">
        <w:rPr>
          <w:rFonts w:ascii="Arial" w:hAnsi="Arial" w:cs="Arial"/>
          <w:b/>
          <w:sz w:val="20"/>
          <w:szCs w:val="20"/>
          <w:u w:val="single"/>
        </w:rPr>
        <w:t>déverrouillage</w:t>
      </w:r>
      <w:r w:rsidRPr="00F76871">
        <w:rPr>
          <w:rFonts w:ascii="Arial" w:hAnsi="Arial" w:cs="Arial"/>
          <w:sz w:val="20"/>
          <w:szCs w:val="20"/>
        </w:rPr>
        <w:t xml:space="preserve"> puis au </w:t>
      </w:r>
      <w:r w:rsidRPr="00F76871">
        <w:rPr>
          <w:rFonts w:ascii="Arial" w:hAnsi="Arial" w:cs="Arial"/>
          <w:b/>
          <w:sz w:val="20"/>
          <w:szCs w:val="20"/>
          <w:u w:val="single"/>
        </w:rPr>
        <w:t xml:space="preserve">verrouillage </w:t>
      </w:r>
      <w:r w:rsidRPr="00F76871">
        <w:rPr>
          <w:rFonts w:ascii="Arial" w:hAnsi="Arial" w:cs="Arial"/>
          <w:sz w:val="20"/>
          <w:szCs w:val="20"/>
        </w:rPr>
        <w:t>des fenêtres après prestation. Ce point fera l’objet d’un contrôle systématique en fin de journée.</w:t>
      </w:r>
    </w:p>
    <w:p w14:paraId="6B16FA4C" w14:textId="77777777" w:rsidR="001969E1" w:rsidRPr="00F76871" w:rsidRDefault="001969E1" w:rsidP="005D00C7">
      <w:pPr>
        <w:pStyle w:val="Titre2"/>
        <w:keepLines/>
        <w:numPr>
          <w:ilvl w:val="1"/>
          <w:numId w:val="12"/>
        </w:numPr>
        <w:spacing w:before="40" w:after="240"/>
        <w:ind w:left="709"/>
        <w:jc w:val="left"/>
        <w:rPr>
          <w:rFonts w:eastAsiaTheme="minorHAnsi"/>
          <w:b w:val="0"/>
          <w:color w:val="005CA9"/>
          <w:lang w:eastAsia="en-US"/>
        </w:rPr>
      </w:pPr>
      <w:bookmarkStart w:id="37" w:name="_Toc202797675"/>
      <w:r w:rsidRPr="00F76871">
        <w:rPr>
          <w:rFonts w:eastAsiaTheme="minorHAnsi"/>
          <w:b w:val="0"/>
          <w:color w:val="005CA9"/>
          <w:lang w:eastAsia="en-US"/>
        </w:rPr>
        <w:t>Enlèvement des déchets</w:t>
      </w:r>
      <w:bookmarkEnd w:id="37"/>
    </w:p>
    <w:p w14:paraId="6B8D1DD5" w14:textId="735906E7" w:rsidR="009E453C" w:rsidRPr="00F76871" w:rsidRDefault="009E453C" w:rsidP="009E453C">
      <w:pPr>
        <w:numPr>
          <w:ilvl w:val="12"/>
          <w:numId w:val="0"/>
        </w:numPr>
        <w:tabs>
          <w:tab w:val="left" w:pos="6804"/>
          <w:tab w:val="left" w:pos="9356"/>
        </w:tabs>
        <w:jc w:val="both"/>
        <w:rPr>
          <w:rFonts w:ascii="Arial" w:hAnsi="Arial" w:cs="Arial"/>
          <w:sz w:val="20"/>
          <w:szCs w:val="20"/>
        </w:rPr>
      </w:pPr>
      <w:r w:rsidRPr="00F76871">
        <w:rPr>
          <w:rFonts w:ascii="Arial" w:hAnsi="Arial" w:cs="Arial"/>
          <w:sz w:val="20"/>
          <w:szCs w:val="20"/>
        </w:rPr>
        <w:t xml:space="preserve">Le </w:t>
      </w:r>
      <w:r w:rsidR="001969E1" w:rsidRPr="00F76871">
        <w:rPr>
          <w:rFonts w:ascii="Arial" w:hAnsi="Arial" w:cs="Arial"/>
          <w:sz w:val="20"/>
          <w:szCs w:val="20"/>
        </w:rPr>
        <w:t>Titulaire</w:t>
      </w:r>
      <w:r w:rsidRPr="00F76871">
        <w:rPr>
          <w:rFonts w:ascii="Arial" w:hAnsi="Arial" w:cs="Arial"/>
          <w:sz w:val="20"/>
          <w:szCs w:val="20"/>
        </w:rPr>
        <w:t xml:space="preserve"> assure l'enlèvement des déchets, ceux-ci sont rassemblés dans des containers disposés dans l'en</w:t>
      </w:r>
      <w:r w:rsidR="00010947" w:rsidRPr="00F76871">
        <w:rPr>
          <w:rFonts w:ascii="Arial" w:hAnsi="Arial" w:cs="Arial"/>
          <w:sz w:val="20"/>
          <w:szCs w:val="20"/>
        </w:rPr>
        <w:t>ceinte des sites de l’organisme ou pour les locaux hébergés dans les lieux de dépôts indiqués à la mise en place du marché.</w:t>
      </w:r>
    </w:p>
    <w:p w14:paraId="1FBE67B2" w14:textId="13B0644F" w:rsidR="009E453C" w:rsidRPr="00F76871" w:rsidRDefault="009E453C" w:rsidP="009E453C">
      <w:pPr>
        <w:numPr>
          <w:ilvl w:val="12"/>
          <w:numId w:val="0"/>
        </w:numPr>
        <w:tabs>
          <w:tab w:val="left" w:pos="6804"/>
          <w:tab w:val="left" w:pos="9356"/>
        </w:tabs>
        <w:jc w:val="both"/>
        <w:rPr>
          <w:rFonts w:ascii="Arial" w:hAnsi="Arial" w:cs="Arial"/>
          <w:sz w:val="20"/>
          <w:szCs w:val="20"/>
        </w:rPr>
      </w:pPr>
      <w:r w:rsidRPr="00F76871">
        <w:rPr>
          <w:rFonts w:ascii="Arial" w:hAnsi="Arial" w:cs="Arial"/>
          <w:sz w:val="20"/>
          <w:szCs w:val="20"/>
        </w:rPr>
        <w:t xml:space="preserve">Concernant le siège social de Nantes-Beaulieu : le </w:t>
      </w:r>
      <w:r w:rsidR="001969E1" w:rsidRPr="00F76871">
        <w:rPr>
          <w:rFonts w:ascii="Arial" w:hAnsi="Arial" w:cs="Arial"/>
          <w:sz w:val="20"/>
          <w:szCs w:val="20"/>
        </w:rPr>
        <w:t>Titulaire</w:t>
      </w:r>
      <w:r w:rsidRPr="00F76871">
        <w:rPr>
          <w:rFonts w:ascii="Arial" w:hAnsi="Arial" w:cs="Arial"/>
          <w:sz w:val="20"/>
          <w:szCs w:val="20"/>
        </w:rPr>
        <w:t xml:space="preserve"> a la charge de la manutention des conteneurs de tout venant, de leur transfert sur le trot</w:t>
      </w:r>
      <w:r w:rsidR="00135CC2" w:rsidRPr="00F76871">
        <w:rPr>
          <w:rFonts w:ascii="Arial" w:hAnsi="Arial" w:cs="Arial"/>
          <w:sz w:val="20"/>
          <w:szCs w:val="20"/>
        </w:rPr>
        <w:t>toir de la rue Jules Sébilleau 1</w:t>
      </w:r>
      <w:r w:rsidRPr="00F76871">
        <w:rPr>
          <w:rFonts w:ascii="Arial" w:hAnsi="Arial" w:cs="Arial"/>
          <w:sz w:val="20"/>
          <w:szCs w:val="20"/>
        </w:rPr>
        <w:t xml:space="preserve"> fois par semaine et du retour de ceux-ci dans les locaux </w:t>
      </w:r>
      <w:r w:rsidR="001969E1" w:rsidRPr="00F76871">
        <w:rPr>
          <w:rFonts w:ascii="Arial" w:hAnsi="Arial" w:cs="Arial"/>
          <w:sz w:val="20"/>
          <w:szCs w:val="20"/>
        </w:rPr>
        <w:t xml:space="preserve">de </w:t>
      </w:r>
      <w:r w:rsidRPr="00F76871">
        <w:rPr>
          <w:rFonts w:ascii="Arial" w:hAnsi="Arial" w:cs="Arial"/>
          <w:sz w:val="20"/>
          <w:szCs w:val="20"/>
        </w:rPr>
        <w:t>l’organisme une fois le ramassage effectué.</w:t>
      </w:r>
    </w:p>
    <w:p w14:paraId="669CE01E" w14:textId="2477104B" w:rsidR="009E453C" w:rsidRPr="00F76871" w:rsidRDefault="001969E1" w:rsidP="009E453C">
      <w:pPr>
        <w:numPr>
          <w:ilvl w:val="12"/>
          <w:numId w:val="0"/>
        </w:numPr>
        <w:tabs>
          <w:tab w:val="left" w:pos="6804"/>
          <w:tab w:val="left" w:pos="9356"/>
        </w:tabs>
        <w:jc w:val="both"/>
        <w:rPr>
          <w:rFonts w:ascii="Arial" w:hAnsi="Arial" w:cs="Arial"/>
          <w:sz w:val="20"/>
          <w:szCs w:val="20"/>
        </w:rPr>
      </w:pPr>
      <w:r w:rsidRPr="00F76871">
        <w:rPr>
          <w:rFonts w:ascii="Arial" w:hAnsi="Arial" w:cs="Arial"/>
          <w:sz w:val="20"/>
          <w:szCs w:val="20"/>
        </w:rPr>
        <w:t>Le Pouvoir Adjudicateur effectue</w:t>
      </w:r>
      <w:r w:rsidR="009E453C" w:rsidRPr="00F76871">
        <w:rPr>
          <w:rFonts w:ascii="Arial" w:hAnsi="Arial" w:cs="Arial"/>
          <w:sz w:val="20"/>
          <w:szCs w:val="20"/>
        </w:rPr>
        <w:t xml:space="preserve"> un tri sélectif (papier</w:t>
      </w:r>
      <w:r w:rsidRPr="00F76871">
        <w:rPr>
          <w:rFonts w:ascii="Arial" w:hAnsi="Arial" w:cs="Arial"/>
          <w:sz w:val="20"/>
          <w:szCs w:val="20"/>
        </w:rPr>
        <w:t>s</w:t>
      </w:r>
      <w:r w:rsidR="009E453C" w:rsidRPr="00F76871">
        <w:rPr>
          <w:rFonts w:ascii="Arial" w:hAnsi="Arial" w:cs="Arial"/>
          <w:sz w:val="20"/>
          <w:szCs w:val="20"/>
        </w:rPr>
        <w:t xml:space="preserve">, </w:t>
      </w:r>
      <w:r w:rsidRPr="00F76871">
        <w:rPr>
          <w:rFonts w:ascii="Arial" w:hAnsi="Arial" w:cs="Arial"/>
          <w:sz w:val="20"/>
          <w:szCs w:val="20"/>
        </w:rPr>
        <w:t xml:space="preserve">cartons, bio-déchets, verres et </w:t>
      </w:r>
      <w:r w:rsidR="009E453C" w:rsidRPr="00F76871">
        <w:rPr>
          <w:rFonts w:ascii="Arial" w:hAnsi="Arial" w:cs="Arial"/>
          <w:sz w:val="20"/>
          <w:szCs w:val="20"/>
        </w:rPr>
        <w:t>autres déchets),</w:t>
      </w:r>
      <w:r w:rsidRPr="00F76871">
        <w:rPr>
          <w:rFonts w:ascii="Arial" w:hAnsi="Arial" w:cs="Arial"/>
          <w:sz w:val="20"/>
          <w:szCs w:val="20"/>
        </w:rPr>
        <w:t xml:space="preserve"> le personnel du Titulaire doit</w:t>
      </w:r>
      <w:r w:rsidR="009E453C" w:rsidRPr="00F76871">
        <w:rPr>
          <w:rFonts w:ascii="Arial" w:hAnsi="Arial" w:cs="Arial"/>
          <w:sz w:val="20"/>
          <w:szCs w:val="20"/>
        </w:rPr>
        <w:t xml:space="preserve"> donc collecter les déchets en respectant ce tri.</w:t>
      </w:r>
      <w:r w:rsidR="00135CC2" w:rsidRPr="00F76871">
        <w:rPr>
          <w:rFonts w:ascii="Arial" w:hAnsi="Arial" w:cs="Arial"/>
          <w:sz w:val="20"/>
          <w:szCs w:val="20"/>
        </w:rPr>
        <w:t xml:space="preserve"> Le Titulaire a la charge de la manutention des conteneurs de tri sélectif, de leur transfert sur le trottoir de la rue Jules Sébilleau 1 fois par semaine (pour information : ces conteneurs doivent être déposés le lundi à 06h30 au plus tard), et du retour de ceux-ci le jour même dans les locaux de l’organisme une fois le ramassage effectué.</w:t>
      </w:r>
    </w:p>
    <w:p w14:paraId="2B4ED18A" w14:textId="77777777" w:rsidR="009E453C" w:rsidRPr="00F76871" w:rsidRDefault="009E453C" w:rsidP="009E453C">
      <w:pPr>
        <w:numPr>
          <w:ilvl w:val="12"/>
          <w:numId w:val="0"/>
        </w:numPr>
        <w:jc w:val="both"/>
        <w:rPr>
          <w:rFonts w:ascii="Arial" w:hAnsi="Arial" w:cs="Arial"/>
          <w:sz w:val="20"/>
          <w:szCs w:val="20"/>
        </w:rPr>
      </w:pPr>
      <w:r w:rsidRPr="00F76871">
        <w:rPr>
          <w:rFonts w:ascii="Arial" w:hAnsi="Arial" w:cs="Arial"/>
          <w:sz w:val="20"/>
          <w:szCs w:val="20"/>
        </w:rPr>
        <w:t>Les déchets des cendriers doivent être recueillis exclusivement dans un réceptacle spécial pour éviter toute propagation d'incendie.</w:t>
      </w:r>
    </w:p>
    <w:p w14:paraId="09C97187" w14:textId="77777777" w:rsidR="009E453C" w:rsidRPr="00F76871" w:rsidRDefault="009E453C" w:rsidP="009E453C">
      <w:pPr>
        <w:numPr>
          <w:ilvl w:val="12"/>
          <w:numId w:val="0"/>
        </w:numPr>
        <w:tabs>
          <w:tab w:val="left" w:pos="6804"/>
          <w:tab w:val="left" w:pos="9356"/>
        </w:tabs>
        <w:jc w:val="both"/>
        <w:rPr>
          <w:rFonts w:ascii="Arial" w:hAnsi="Arial" w:cs="Arial"/>
          <w:sz w:val="20"/>
          <w:szCs w:val="20"/>
        </w:rPr>
      </w:pPr>
      <w:r w:rsidRPr="00F76871">
        <w:rPr>
          <w:rFonts w:ascii="Arial" w:hAnsi="Arial" w:cs="Arial"/>
          <w:sz w:val="20"/>
          <w:szCs w:val="20"/>
        </w:rPr>
        <w:t xml:space="preserve">La fourniture des sacs poubelle est à la charge du </w:t>
      </w:r>
      <w:r w:rsidR="001969E1" w:rsidRPr="00F76871">
        <w:rPr>
          <w:rFonts w:ascii="Arial" w:hAnsi="Arial" w:cs="Arial"/>
          <w:sz w:val="20"/>
          <w:szCs w:val="20"/>
        </w:rPr>
        <w:t>Titulaire</w:t>
      </w:r>
      <w:r w:rsidRPr="00F76871">
        <w:rPr>
          <w:rFonts w:ascii="Arial" w:hAnsi="Arial" w:cs="Arial"/>
          <w:sz w:val="20"/>
          <w:szCs w:val="20"/>
        </w:rPr>
        <w:t>.</w:t>
      </w:r>
    </w:p>
    <w:p w14:paraId="127D3269" w14:textId="77777777" w:rsidR="009E453C" w:rsidRPr="00F76871" w:rsidRDefault="009E453C" w:rsidP="009E453C">
      <w:pPr>
        <w:numPr>
          <w:ilvl w:val="12"/>
          <w:numId w:val="0"/>
        </w:numPr>
        <w:jc w:val="both"/>
        <w:rPr>
          <w:rFonts w:ascii="Arial" w:hAnsi="Arial" w:cs="Arial"/>
          <w:b/>
          <w:sz w:val="20"/>
          <w:szCs w:val="20"/>
        </w:rPr>
      </w:pPr>
      <w:r w:rsidRPr="00F76871">
        <w:rPr>
          <w:rFonts w:ascii="Arial" w:hAnsi="Arial" w:cs="Arial"/>
          <w:b/>
          <w:sz w:val="20"/>
          <w:szCs w:val="20"/>
        </w:rPr>
        <w:t>Particularités pour les Centres d'examens de santé (CES) </w:t>
      </w:r>
    </w:p>
    <w:p w14:paraId="6803A322" w14:textId="77777777" w:rsidR="001969E1" w:rsidRPr="00F76871" w:rsidRDefault="009E453C" w:rsidP="001969E1">
      <w:pPr>
        <w:numPr>
          <w:ilvl w:val="12"/>
          <w:numId w:val="0"/>
        </w:numPr>
        <w:tabs>
          <w:tab w:val="left" w:pos="6804"/>
          <w:tab w:val="left" w:pos="9356"/>
        </w:tabs>
        <w:jc w:val="both"/>
        <w:rPr>
          <w:rFonts w:ascii="Arial" w:hAnsi="Arial" w:cs="Arial"/>
          <w:sz w:val="20"/>
          <w:szCs w:val="20"/>
        </w:rPr>
      </w:pPr>
      <w:r w:rsidRPr="00F76871">
        <w:rPr>
          <w:rFonts w:ascii="Arial" w:hAnsi="Arial" w:cs="Arial"/>
          <w:sz w:val="20"/>
          <w:szCs w:val="20"/>
        </w:rPr>
        <w:t xml:space="preserve">Les agents du CES effectuent un tri sélectif </w:t>
      </w:r>
      <w:r w:rsidR="001969E1" w:rsidRPr="00F76871">
        <w:rPr>
          <w:rFonts w:ascii="Arial" w:hAnsi="Arial" w:cs="Arial"/>
          <w:sz w:val="20"/>
          <w:szCs w:val="20"/>
        </w:rPr>
        <w:t xml:space="preserve">(papiers, cartons, bio-déchets, verres et autres déchets), le personnel du Titulaire doit donc collecter les déchets en respectant ce tri. </w:t>
      </w:r>
      <w:r w:rsidR="007E1936" w:rsidRPr="00F76871">
        <w:rPr>
          <w:rFonts w:ascii="Arial" w:hAnsi="Arial" w:cs="Arial"/>
          <w:sz w:val="20"/>
          <w:szCs w:val="20"/>
        </w:rPr>
        <w:t>Il dispose également de :</w:t>
      </w:r>
    </w:p>
    <w:p w14:paraId="3D9DC803" w14:textId="77777777" w:rsidR="00454896" w:rsidRPr="00454896" w:rsidRDefault="00454896" w:rsidP="00454896">
      <w:pPr>
        <w:numPr>
          <w:ilvl w:val="0"/>
          <w:numId w:val="42"/>
        </w:numPr>
        <w:tabs>
          <w:tab w:val="clear" w:pos="720"/>
          <w:tab w:val="num" w:pos="800"/>
          <w:tab w:val="left" w:pos="6804"/>
          <w:tab w:val="left" w:pos="9356"/>
        </w:tabs>
        <w:jc w:val="both"/>
        <w:rPr>
          <w:rFonts w:ascii="Arial" w:hAnsi="Arial" w:cs="Arial"/>
          <w:sz w:val="20"/>
          <w:szCs w:val="20"/>
        </w:rPr>
      </w:pPr>
      <w:r w:rsidRPr="00454896">
        <w:rPr>
          <w:rFonts w:ascii="Arial" w:hAnsi="Arial" w:cs="Arial"/>
          <w:sz w:val="20"/>
          <w:szCs w:val="20"/>
        </w:rPr>
        <w:t>Poubelles blanches à couvercle dans les cabinets médicaux et infirmiers: le contenu est éliminé avec les autres déchets d’ordure ménagère chaque jour.</w:t>
      </w:r>
    </w:p>
    <w:p w14:paraId="632C3D75" w14:textId="4036831F" w:rsidR="009E453C" w:rsidRPr="00454896" w:rsidRDefault="00454896" w:rsidP="00454896">
      <w:pPr>
        <w:numPr>
          <w:ilvl w:val="0"/>
          <w:numId w:val="42"/>
        </w:numPr>
        <w:tabs>
          <w:tab w:val="clear" w:pos="720"/>
          <w:tab w:val="num" w:pos="800"/>
          <w:tab w:val="left" w:pos="6804"/>
          <w:tab w:val="left" w:pos="9356"/>
        </w:tabs>
        <w:jc w:val="both"/>
        <w:rPr>
          <w:rFonts w:ascii="Arial" w:hAnsi="Arial" w:cs="Arial"/>
          <w:sz w:val="20"/>
          <w:szCs w:val="20"/>
        </w:rPr>
      </w:pPr>
      <w:r w:rsidRPr="00454896">
        <w:rPr>
          <w:rFonts w:ascii="Arial" w:hAnsi="Arial" w:cs="Arial"/>
          <w:sz w:val="20"/>
          <w:szCs w:val="20"/>
        </w:rPr>
        <w:t xml:space="preserve">Poubelles avec le logo « déchets à risques » : L’évacuation des déchets de ces poubelles dans des containers spécifiques (fournis par l'organisme) sont réalisés par les professionnels de santé du CES. Ces containers, une fois pleins et fermés par les professionnels du CES  sont à déposer par le Titulaire dans le local déchet prévu à cet effet. </w:t>
      </w:r>
    </w:p>
    <w:p w14:paraId="1754B7B8" w14:textId="659B7815" w:rsidR="005D00C7" w:rsidRPr="00F76871" w:rsidRDefault="005D00C7" w:rsidP="005D00C7">
      <w:pPr>
        <w:pStyle w:val="Titre2"/>
        <w:keepLines/>
        <w:numPr>
          <w:ilvl w:val="1"/>
          <w:numId w:val="12"/>
        </w:numPr>
        <w:spacing w:before="40" w:after="240"/>
        <w:jc w:val="left"/>
        <w:rPr>
          <w:rFonts w:eastAsiaTheme="minorHAnsi"/>
          <w:b w:val="0"/>
          <w:color w:val="005CA9"/>
          <w:lang w:eastAsia="en-US"/>
        </w:rPr>
      </w:pPr>
      <w:bookmarkStart w:id="38" w:name="_Toc202797676"/>
      <w:r w:rsidRPr="00F76871">
        <w:rPr>
          <w:rFonts w:eastAsiaTheme="minorHAnsi"/>
          <w:b w:val="0"/>
          <w:color w:val="005CA9"/>
          <w:lang w:eastAsia="en-US"/>
        </w:rPr>
        <w:t>Prestations complémentaires</w:t>
      </w:r>
      <w:bookmarkEnd w:id="38"/>
    </w:p>
    <w:p w14:paraId="7277EC59" w14:textId="23B0E8D1" w:rsidR="005D00C7" w:rsidRPr="00F76871" w:rsidRDefault="005D00C7" w:rsidP="009E453C">
      <w:pPr>
        <w:numPr>
          <w:ilvl w:val="12"/>
          <w:numId w:val="0"/>
        </w:numPr>
        <w:tabs>
          <w:tab w:val="left" w:pos="6804"/>
          <w:tab w:val="left" w:pos="9356"/>
        </w:tabs>
        <w:jc w:val="both"/>
        <w:rPr>
          <w:rFonts w:ascii="Arial" w:hAnsi="Arial" w:cs="Arial"/>
          <w:sz w:val="20"/>
          <w:szCs w:val="20"/>
        </w:rPr>
      </w:pPr>
      <w:r w:rsidRPr="00F76871">
        <w:rPr>
          <w:rFonts w:ascii="Arial" w:hAnsi="Arial" w:cs="Arial"/>
          <w:sz w:val="20"/>
          <w:szCs w:val="20"/>
        </w:rPr>
        <w:t xml:space="preserve">Le Pouvoir Adjudicateur </w:t>
      </w:r>
      <w:r w:rsidR="004A0463" w:rsidRPr="00F76871">
        <w:rPr>
          <w:rFonts w:ascii="Arial" w:hAnsi="Arial" w:cs="Arial"/>
          <w:sz w:val="20"/>
          <w:szCs w:val="20"/>
        </w:rPr>
        <w:t>dispose d’un parc de véhicules sur le site de Nantes Beaulieu et Saint Nazaire, une prestation de nettoyage des véhicules (aspirations, lavage etc.) peut être demandée une fois par an.</w:t>
      </w:r>
    </w:p>
    <w:p w14:paraId="5F3397D9" w14:textId="2E3EB690" w:rsidR="004A0463" w:rsidRPr="00F76871" w:rsidRDefault="004A0463" w:rsidP="009E453C">
      <w:pPr>
        <w:numPr>
          <w:ilvl w:val="12"/>
          <w:numId w:val="0"/>
        </w:numPr>
        <w:tabs>
          <w:tab w:val="left" w:pos="6804"/>
          <w:tab w:val="left" w:pos="9356"/>
        </w:tabs>
        <w:jc w:val="both"/>
        <w:rPr>
          <w:rFonts w:ascii="Arial" w:hAnsi="Arial" w:cs="Arial"/>
          <w:sz w:val="20"/>
          <w:szCs w:val="20"/>
        </w:rPr>
      </w:pPr>
      <w:r w:rsidRPr="00F76871">
        <w:rPr>
          <w:rFonts w:ascii="Arial" w:hAnsi="Arial" w:cs="Arial"/>
          <w:sz w:val="20"/>
          <w:szCs w:val="20"/>
        </w:rPr>
        <w:t>Cette prestation fait l’objet d’une demande de devis et est formalisé par un bon de commande.</w:t>
      </w:r>
    </w:p>
    <w:p w14:paraId="554BD806" w14:textId="4B22C77A" w:rsidR="005D00C7" w:rsidRPr="00F76871" w:rsidRDefault="00CA2C2E" w:rsidP="009E453C">
      <w:pPr>
        <w:numPr>
          <w:ilvl w:val="12"/>
          <w:numId w:val="0"/>
        </w:numPr>
        <w:tabs>
          <w:tab w:val="left" w:pos="6804"/>
          <w:tab w:val="left" w:pos="9356"/>
        </w:tabs>
        <w:jc w:val="both"/>
        <w:rPr>
          <w:rFonts w:ascii="Arial" w:hAnsi="Arial" w:cs="Arial"/>
          <w:sz w:val="20"/>
          <w:szCs w:val="20"/>
        </w:rPr>
      </w:pPr>
      <w:r w:rsidRPr="00F76871">
        <w:rPr>
          <w:rFonts w:ascii="Arial" w:hAnsi="Arial" w:cs="Arial"/>
          <w:sz w:val="20"/>
          <w:szCs w:val="20"/>
        </w:rPr>
        <w:t>Dans cette perspective, le Titulaire doit fournir une copie des permis de conduire des agents en charge de cette prestation</w:t>
      </w:r>
    </w:p>
    <w:p w14:paraId="333E8A5F" w14:textId="77777777" w:rsidR="007E1936" w:rsidRPr="00F76871" w:rsidRDefault="007E1936" w:rsidP="00F40D48">
      <w:pPr>
        <w:pStyle w:val="Titre2"/>
        <w:keepLines/>
        <w:numPr>
          <w:ilvl w:val="1"/>
          <w:numId w:val="12"/>
        </w:numPr>
        <w:spacing w:before="40" w:after="240"/>
        <w:jc w:val="left"/>
        <w:rPr>
          <w:rFonts w:eastAsiaTheme="minorHAnsi"/>
          <w:b w:val="0"/>
          <w:color w:val="005CA9"/>
          <w:lang w:eastAsia="en-US"/>
        </w:rPr>
      </w:pPr>
      <w:bookmarkStart w:id="39" w:name="_Toc202797677"/>
      <w:r w:rsidRPr="00F76871">
        <w:rPr>
          <w:rFonts w:eastAsiaTheme="minorHAnsi"/>
          <w:b w:val="0"/>
          <w:color w:val="005CA9"/>
          <w:lang w:eastAsia="en-US"/>
        </w:rPr>
        <w:t>Equipements – produits d’entretien et sanitaires</w:t>
      </w:r>
      <w:bookmarkEnd w:id="39"/>
    </w:p>
    <w:p w14:paraId="014F2253" w14:textId="77777777" w:rsidR="007E1936" w:rsidRPr="00F76871" w:rsidRDefault="00407A9C" w:rsidP="00F40D48">
      <w:pPr>
        <w:pStyle w:val="Titre2"/>
        <w:keepLines/>
        <w:numPr>
          <w:ilvl w:val="2"/>
          <w:numId w:val="12"/>
        </w:numPr>
        <w:spacing w:before="40" w:after="240"/>
        <w:jc w:val="left"/>
        <w:rPr>
          <w:rFonts w:eastAsiaTheme="minorHAnsi"/>
          <w:b w:val="0"/>
          <w:color w:val="005CA9"/>
          <w:lang w:eastAsia="en-US"/>
        </w:rPr>
      </w:pPr>
      <w:bookmarkStart w:id="40" w:name="_Toc202797678"/>
      <w:r w:rsidRPr="00F76871">
        <w:rPr>
          <w:rFonts w:eastAsiaTheme="minorHAnsi"/>
          <w:b w:val="0"/>
          <w:color w:val="005CA9"/>
          <w:lang w:eastAsia="en-US"/>
        </w:rPr>
        <w:t>A la charge du Pouvoir Adjudicateur</w:t>
      </w:r>
      <w:bookmarkEnd w:id="40"/>
    </w:p>
    <w:p w14:paraId="01EAA1B0" w14:textId="65690812" w:rsidR="00407A9C" w:rsidRPr="00F76871" w:rsidRDefault="00407A9C" w:rsidP="007F4C53">
      <w:pPr>
        <w:spacing w:before="120" w:after="0" w:line="240" w:lineRule="auto"/>
        <w:ind w:left="709"/>
        <w:jc w:val="both"/>
        <w:rPr>
          <w:rFonts w:ascii="Arial" w:hAnsi="Arial" w:cs="Arial"/>
          <w:sz w:val="20"/>
          <w:szCs w:val="20"/>
        </w:rPr>
      </w:pPr>
      <w:r w:rsidRPr="00F76871">
        <w:rPr>
          <w:rFonts w:ascii="Arial" w:hAnsi="Arial" w:cs="Arial"/>
          <w:sz w:val="20"/>
          <w:szCs w:val="20"/>
        </w:rPr>
        <w:t xml:space="preserve">Des </w:t>
      </w:r>
      <w:r w:rsidR="009E453C" w:rsidRPr="00F76871">
        <w:rPr>
          <w:rFonts w:ascii="Arial" w:hAnsi="Arial" w:cs="Arial"/>
          <w:sz w:val="20"/>
          <w:szCs w:val="20"/>
        </w:rPr>
        <w:t>Locaux</w:t>
      </w:r>
      <w:r w:rsidRPr="00F76871">
        <w:rPr>
          <w:rFonts w:ascii="Arial" w:hAnsi="Arial" w:cs="Arial"/>
          <w:sz w:val="20"/>
          <w:szCs w:val="20"/>
        </w:rPr>
        <w:t xml:space="preserve"> sont </w:t>
      </w:r>
      <w:r w:rsidR="009E453C" w:rsidRPr="00F76871">
        <w:rPr>
          <w:rFonts w:ascii="Arial" w:hAnsi="Arial" w:cs="Arial"/>
          <w:sz w:val="20"/>
          <w:szCs w:val="20"/>
        </w:rPr>
        <w:t xml:space="preserve">mis à disposition du </w:t>
      </w:r>
      <w:r w:rsidRPr="00F76871">
        <w:rPr>
          <w:rFonts w:ascii="Arial" w:hAnsi="Arial" w:cs="Arial"/>
          <w:sz w:val="20"/>
          <w:szCs w:val="20"/>
        </w:rPr>
        <w:t>Titulaire afin de stocker</w:t>
      </w:r>
      <w:r w:rsidR="009E453C" w:rsidRPr="00F76871">
        <w:rPr>
          <w:rFonts w:ascii="Arial" w:hAnsi="Arial" w:cs="Arial"/>
          <w:sz w:val="20"/>
          <w:szCs w:val="20"/>
        </w:rPr>
        <w:t xml:space="preserve"> </w:t>
      </w:r>
      <w:r w:rsidRPr="00F76871">
        <w:rPr>
          <w:rFonts w:ascii="Arial" w:hAnsi="Arial" w:cs="Arial"/>
          <w:sz w:val="20"/>
          <w:szCs w:val="20"/>
        </w:rPr>
        <w:t xml:space="preserve">du </w:t>
      </w:r>
      <w:r w:rsidR="009E453C" w:rsidRPr="00F76871">
        <w:rPr>
          <w:rFonts w:ascii="Arial" w:hAnsi="Arial" w:cs="Arial"/>
          <w:sz w:val="20"/>
          <w:szCs w:val="20"/>
        </w:rPr>
        <w:t>petit matérie</w:t>
      </w:r>
      <w:r w:rsidRPr="00F76871">
        <w:rPr>
          <w:rFonts w:ascii="Arial" w:hAnsi="Arial" w:cs="Arial"/>
          <w:sz w:val="20"/>
          <w:szCs w:val="20"/>
        </w:rPr>
        <w:t>l, des produits et consommables</w:t>
      </w:r>
      <w:r w:rsidR="004818DC" w:rsidRPr="00F76871">
        <w:rPr>
          <w:rFonts w:ascii="Arial" w:hAnsi="Arial" w:cs="Arial"/>
          <w:sz w:val="20"/>
          <w:szCs w:val="20"/>
        </w:rPr>
        <w:t xml:space="preserve"> nécessaires à la bonne exécution des prestations</w:t>
      </w:r>
      <w:r w:rsidRPr="00F76871">
        <w:rPr>
          <w:rFonts w:ascii="Arial" w:hAnsi="Arial" w:cs="Arial"/>
          <w:sz w:val="20"/>
          <w:szCs w:val="20"/>
        </w:rPr>
        <w:t>. Des</w:t>
      </w:r>
      <w:r w:rsidR="009E453C" w:rsidRPr="00F76871">
        <w:rPr>
          <w:rFonts w:ascii="Arial" w:hAnsi="Arial" w:cs="Arial"/>
          <w:sz w:val="20"/>
          <w:szCs w:val="20"/>
        </w:rPr>
        <w:t xml:space="preserve"> vestiaires et sanitaires</w:t>
      </w:r>
      <w:r w:rsidRPr="00F76871">
        <w:rPr>
          <w:rFonts w:ascii="Arial" w:hAnsi="Arial" w:cs="Arial"/>
          <w:sz w:val="20"/>
          <w:szCs w:val="20"/>
        </w:rPr>
        <w:t xml:space="preserve"> sont également mis à disposition</w:t>
      </w:r>
      <w:r w:rsidR="009E453C" w:rsidRPr="00F76871">
        <w:rPr>
          <w:rFonts w:ascii="Arial" w:hAnsi="Arial" w:cs="Arial"/>
          <w:sz w:val="20"/>
          <w:szCs w:val="20"/>
        </w:rPr>
        <w:t>.</w:t>
      </w:r>
    </w:p>
    <w:p w14:paraId="21499536" w14:textId="41B36A3D" w:rsidR="009E453C" w:rsidRPr="00F76871" w:rsidRDefault="00407A9C" w:rsidP="00407A9C">
      <w:pPr>
        <w:spacing w:before="120" w:after="0" w:line="240" w:lineRule="auto"/>
        <w:ind w:left="709"/>
        <w:jc w:val="both"/>
        <w:rPr>
          <w:rFonts w:ascii="Arial" w:hAnsi="Arial" w:cs="Arial"/>
          <w:sz w:val="20"/>
          <w:szCs w:val="20"/>
        </w:rPr>
      </w:pPr>
      <w:r w:rsidRPr="00F76871">
        <w:rPr>
          <w:rFonts w:ascii="Arial" w:hAnsi="Arial" w:cs="Arial"/>
          <w:sz w:val="20"/>
          <w:szCs w:val="20"/>
        </w:rPr>
        <w:t xml:space="preserve">Le Pouvoir Adjudicateur a </w:t>
      </w:r>
      <w:r w:rsidR="00402265">
        <w:rPr>
          <w:rFonts w:ascii="Arial" w:hAnsi="Arial" w:cs="Arial"/>
          <w:sz w:val="20"/>
          <w:szCs w:val="20"/>
        </w:rPr>
        <w:t xml:space="preserve">à </w:t>
      </w:r>
      <w:r w:rsidRPr="00F76871">
        <w:rPr>
          <w:rFonts w:ascii="Arial" w:hAnsi="Arial" w:cs="Arial"/>
          <w:sz w:val="20"/>
          <w:szCs w:val="20"/>
        </w:rPr>
        <w:t>sa charge la fourniture :</w:t>
      </w:r>
      <w:r w:rsidR="009E453C" w:rsidRPr="00F76871">
        <w:rPr>
          <w:rFonts w:ascii="Arial" w:hAnsi="Arial" w:cs="Arial"/>
          <w:sz w:val="20"/>
          <w:szCs w:val="20"/>
        </w:rPr>
        <w:t xml:space="preserve"> </w:t>
      </w:r>
    </w:p>
    <w:p w14:paraId="1EEDFBE8" w14:textId="77777777" w:rsidR="009E453C" w:rsidRPr="00F76871" w:rsidRDefault="00407A9C" w:rsidP="00F40D48">
      <w:pPr>
        <w:numPr>
          <w:ilvl w:val="0"/>
          <w:numId w:val="6"/>
        </w:numPr>
        <w:tabs>
          <w:tab w:val="left" w:pos="851"/>
        </w:tabs>
        <w:spacing w:before="120" w:after="0" w:line="240" w:lineRule="auto"/>
        <w:ind w:left="851" w:hanging="284"/>
        <w:jc w:val="both"/>
        <w:rPr>
          <w:rFonts w:ascii="Arial" w:hAnsi="Arial" w:cs="Arial"/>
          <w:sz w:val="20"/>
          <w:szCs w:val="20"/>
        </w:rPr>
      </w:pPr>
      <w:r w:rsidRPr="00F76871">
        <w:rPr>
          <w:rFonts w:ascii="Arial" w:hAnsi="Arial" w:cs="Arial"/>
          <w:sz w:val="20"/>
          <w:szCs w:val="20"/>
        </w:rPr>
        <w:lastRenderedPageBreak/>
        <w:t>De l’énergie</w:t>
      </w:r>
      <w:r w:rsidR="009E453C" w:rsidRPr="00F76871">
        <w:rPr>
          <w:rFonts w:ascii="Arial" w:hAnsi="Arial" w:cs="Arial"/>
          <w:sz w:val="20"/>
          <w:szCs w:val="20"/>
        </w:rPr>
        <w:t xml:space="preserve"> et </w:t>
      </w:r>
      <w:r w:rsidRPr="00F76871">
        <w:rPr>
          <w:rFonts w:ascii="Arial" w:hAnsi="Arial" w:cs="Arial"/>
          <w:sz w:val="20"/>
          <w:szCs w:val="20"/>
        </w:rPr>
        <w:t>l’</w:t>
      </w:r>
      <w:r w:rsidR="009E453C" w:rsidRPr="00F76871">
        <w:rPr>
          <w:rFonts w:ascii="Arial" w:hAnsi="Arial" w:cs="Arial"/>
          <w:sz w:val="20"/>
          <w:szCs w:val="20"/>
        </w:rPr>
        <w:t>eau.</w:t>
      </w:r>
    </w:p>
    <w:p w14:paraId="2AE5C21C" w14:textId="0D46E377" w:rsidR="009E453C" w:rsidRPr="00F76871" w:rsidRDefault="00407A9C" w:rsidP="00F40D48">
      <w:pPr>
        <w:numPr>
          <w:ilvl w:val="0"/>
          <w:numId w:val="6"/>
        </w:numPr>
        <w:tabs>
          <w:tab w:val="left" w:pos="851"/>
        </w:tabs>
        <w:spacing w:before="120" w:after="0" w:line="240" w:lineRule="auto"/>
        <w:ind w:left="851" w:hanging="284"/>
        <w:jc w:val="both"/>
        <w:rPr>
          <w:rFonts w:ascii="Arial" w:hAnsi="Arial" w:cs="Arial"/>
          <w:sz w:val="20"/>
          <w:szCs w:val="20"/>
        </w:rPr>
      </w:pPr>
      <w:r w:rsidRPr="00F76871">
        <w:rPr>
          <w:rFonts w:ascii="Arial" w:hAnsi="Arial" w:cs="Arial"/>
          <w:sz w:val="20"/>
          <w:szCs w:val="20"/>
        </w:rPr>
        <w:t>Des</w:t>
      </w:r>
      <w:r w:rsidR="009E453C" w:rsidRPr="00F76871">
        <w:rPr>
          <w:rFonts w:ascii="Arial" w:hAnsi="Arial" w:cs="Arial"/>
          <w:sz w:val="20"/>
          <w:szCs w:val="20"/>
        </w:rPr>
        <w:t xml:space="preserve"> draps papier des lits d’examens des cabinets médicaux des Centres d’examens de santé (CES</w:t>
      </w:r>
      <w:r w:rsidRPr="00F76871">
        <w:rPr>
          <w:rFonts w:ascii="Arial" w:hAnsi="Arial" w:cs="Arial"/>
          <w:sz w:val="20"/>
          <w:szCs w:val="20"/>
        </w:rPr>
        <w:t>), et de la médecine du travail,</w:t>
      </w:r>
    </w:p>
    <w:p w14:paraId="4B5462F2" w14:textId="77777777" w:rsidR="009E453C" w:rsidRPr="00F76871" w:rsidRDefault="00407A9C" w:rsidP="00F40D48">
      <w:pPr>
        <w:numPr>
          <w:ilvl w:val="0"/>
          <w:numId w:val="6"/>
        </w:numPr>
        <w:tabs>
          <w:tab w:val="left" w:pos="851"/>
        </w:tabs>
        <w:spacing w:before="120" w:after="0" w:line="240" w:lineRule="auto"/>
        <w:ind w:left="851" w:hanging="284"/>
        <w:jc w:val="both"/>
        <w:rPr>
          <w:rFonts w:ascii="Arial" w:hAnsi="Arial" w:cs="Arial"/>
          <w:sz w:val="20"/>
          <w:szCs w:val="20"/>
        </w:rPr>
      </w:pPr>
      <w:r w:rsidRPr="00F76871">
        <w:rPr>
          <w:rFonts w:ascii="Arial" w:hAnsi="Arial" w:cs="Arial"/>
          <w:sz w:val="20"/>
          <w:szCs w:val="20"/>
        </w:rPr>
        <w:t>Des</w:t>
      </w:r>
      <w:r w:rsidR="009E453C" w:rsidRPr="00F76871">
        <w:rPr>
          <w:rFonts w:ascii="Arial" w:hAnsi="Arial" w:cs="Arial"/>
          <w:sz w:val="20"/>
          <w:szCs w:val="20"/>
        </w:rPr>
        <w:t xml:space="preserve"> draps papier des lits d’examens et les recharges de papier essuies mains pour les cabinets médicaux sont fournis et mis en place par le Service Médical de Nantes Beaulieu et de Saint-Nazaire.</w:t>
      </w:r>
    </w:p>
    <w:p w14:paraId="7F64AF48" w14:textId="77777777" w:rsidR="00F100C0" w:rsidRPr="00F76871" w:rsidRDefault="00F100C0" w:rsidP="009E453C">
      <w:pPr>
        <w:rPr>
          <w:rFonts w:ascii="Arial" w:hAnsi="Arial" w:cs="Arial"/>
          <w:sz w:val="20"/>
          <w:szCs w:val="20"/>
        </w:rPr>
      </w:pPr>
    </w:p>
    <w:p w14:paraId="54A56766" w14:textId="77777777" w:rsidR="00F100C0" w:rsidRPr="00F76871" w:rsidRDefault="00F100C0" w:rsidP="00F40D48">
      <w:pPr>
        <w:pStyle w:val="Titre2"/>
        <w:keepLines/>
        <w:numPr>
          <w:ilvl w:val="2"/>
          <w:numId w:val="12"/>
        </w:numPr>
        <w:spacing w:before="40" w:after="240"/>
        <w:jc w:val="left"/>
        <w:rPr>
          <w:rFonts w:eastAsiaTheme="minorHAnsi"/>
          <w:b w:val="0"/>
          <w:color w:val="005CA9"/>
          <w:lang w:eastAsia="en-US"/>
        </w:rPr>
      </w:pPr>
      <w:bookmarkStart w:id="41" w:name="_Toc202797679"/>
      <w:r w:rsidRPr="00F76871">
        <w:rPr>
          <w:rFonts w:eastAsiaTheme="minorHAnsi"/>
          <w:b w:val="0"/>
          <w:color w:val="005CA9"/>
          <w:lang w:eastAsia="en-US"/>
        </w:rPr>
        <w:t>A la charge du Titulaire</w:t>
      </w:r>
      <w:bookmarkEnd w:id="41"/>
    </w:p>
    <w:p w14:paraId="687C92D6" w14:textId="77777777" w:rsidR="00F100C0" w:rsidRPr="00F76871" w:rsidRDefault="00F100C0" w:rsidP="00F40D48">
      <w:pPr>
        <w:pStyle w:val="Titre2"/>
        <w:keepLines/>
        <w:numPr>
          <w:ilvl w:val="3"/>
          <w:numId w:val="12"/>
        </w:numPr>
        <w:spacing w:before="40" w:after="240"/>
        <w:jc w:val="left"/>
        <w:rPr>
          <w:rFonts w:eastAsiaTheme="minorHAnsi"/>
          <w:b w:val="0"/>
          <w:color w:val="005CA9"/>
          <w:lang w:eastAsia="en-US"/>
        </w:rPr>
      </w:pPr>
      <w:bookmarkStart w:id="42" w:name="_Toc202797680"/>
      <w:r w:rsidRPr="00F76871">
        <w:rPr>
          <w:rFonts w:eastAsiaTheme="minorHAnsi"/>
          <w:b w:val="0"/>
          <w:color w:val="005CA9"/>
          <w:lang w:eastAsia="en-US"/>
        </w:rPr>
        <w:t>Produits d</w:t>
      </w:r>
      <w:r w:rsidR="00CA6D3E" w:rsidRPr="00F76871">
        <w:rPr>
          <w:rFonts w:eastAsiaTheme="minorHAnsi"/>
          <w:b w:val="0"/>
          <w:color w:val="005CA9"/>
          <w:lang w:eastAsia="en-US"/>
        </w:rPr>
        <w:t>e nettoyage</w:t>
      </w:r>
      <w:bookmarkEnd w:id="42"/>
    </w:p>
    <w:p w14:paraId="0E1A1355" w14:textId="77777777" w:rsidR="00282019" w:rsidRPr="00F76871" w:rsidRDefault="00F100C0" w:rsidP="00282019">
      <w:pPr>
        <w:ind w:left="1092"/>
        <w:jc w:val="both"/>
        <w:rPr>
          <w:rFonts w:ascii="Arial" w:hAnsi="Arial" w:cs="Arial"/>
          <w:sz w:val="20"/>
          <w:szCs w:val="20"/>
        </w:rPr>
      </w:pPr>
      <w:r w:rsidRPr="00F76871">
        <w:rPr>
          <w:rFonts w:ascii="Arial" w:hAnsi="Arial" w:cs="Arial"/>
          <w:sz w:val="20"/>
          <w:szCs w:val="20"/>
        </w:rPr>
        <w:t>Le Titulaire fournit tous les produits d’entretien et fournitures nécessaires à l’exécution des prestations.</w:t>
      </w:r>
    </w:p>
    <w:p w14:paraId="19645376" w14:textId="42F28A08" w:rsidR="00F100C0" w:rsidRPr="00F76871" w:rsidRDefault="00282019" w:rsidP="00F100C0">
      <w:pPr>
        <w:ind w:left="1092"/>
        <w:jc w:val="both"/>
        <w:rPr>
          <w:rFonts w:ascii="Arial" w:hAnsi="Arial" w:cs="Arial"/>
          <w:sz w:val="20"/>
          <w:szCs w:val="20"/>
        </w:rPr>
      </w:pPr>
      <w:r w:rsidRPr="00F76871">
        <w:rPr>
          <w:rFonts w:ascii="Arial" w:hAnsi="Arial" w:cs="Arial"/>
          <w:sz w:val="20"/>
          <w:szCs w:val="20"/>
        </w:rPr>
        <w:t xml:space="preserve">Il s’engage à fournir des produits adaptés et ayant reçu un avis favorable des fabricants pour chaque support à entretenir (bois, stratifié, plastique, inox, vitrage …) et qui soit respectueux de l’environnement type Ecolabel, Charte </w:t>
      </w:r>
      <w:r w:rsidR="006A0549" w:rsidRPr="00F76871">
        <w:rPr>
          <w:rFonts w:ascii="Arial" w:hAnsi="Arial" w:cs="Arial"/>
          <w:sz w:val="20"/>
          <w:szCs w:val="20"/>
        </w:rPr>
        <w:t>du Nettoyage Durable, Ecocert,</w:t>
      </w:r>
      <w:r w:rsidRPr="00F76871">
        <w:rPr>
          <w:rFonts w:ascii="Arial" w:hAnsi="Arial" w:cs="Arial"/>
          <w:sz w:val="20"/>
          <w:szCs w:val="20"/>
        </w:rPr>
        <w:t xml:space="preserve"> NF Environnement</w:t>
      </w:r>
      <w:r w:rsidR="006A0549" w:rsidRPr="00F76871">
        <w:rPr>
          <w:rFonts w:ascii="Arial" w:hAnsi="Arial" w:cs="Arial"/>
          <w:sz w:val="20"/>
          <w:szCs w:val="20"/>
        </w:rPr>
        <w:t xml:space="preserve"> ou équivalent</w:t>
      </w:r>
      <w:r w:rsidRPr="00F76871">
        <w:rPr>
          <w:rFonts w:ascii="Arial" w:hAnsi="Arial" w:cs="Arial"/>
          <w:sz w:val="20"/>
          <w:szCs w:val="20"/>
        </w:rPr>
        <w:t>. Pour cela, il fournit dans le mémoire technique, la liste des produits ainsi que les fiches techniques.</w:t>
      </w:r>
    </w:p>
    <w:p w14:paraId="38E29675" w14:textId="77777777" w:rsidR="00282019" w:rsidRPr="00F76871" w:rsidRDefault="00282019" w:rsidP="00282019">
      <w:pPr>
        <w:ind w:left="1092"/>
        <w:jc w:val="both"/>
        <w:rPr>
          <w:rFonts w:ascii="Arial" w:hAnsi="Arial" w:cs="Arial"/>
          <w:sz w:val="20"/>
          <w:szCs w:val="20"/>
        </w:rPr>
      </w:pPr>
      <w:r w:rsidRPr="00F76871">
        <w:rPr>
          <w:rFonts w:ascii="Arial" w:hAnsi="Arial" w:cs="Arial"/>
          <w:sz w:val="20"/>
          <w:szCs w:val="20"/>
        </w:rPr>
        <w:t>Le Pouvoir Adjudicateur interdit l’usage des produits non conformes à la réglementation, ceux dont l’utilisation est susceptible de provoquer des dégradations.</w:t>
      </w:r>
    </w:p>
    <w:p w14:paraId="401EAD8B" w14:textId="6FD3B544" w:rsidR="00A237B4" w:rsidRPr="00F76871" w:rsidRDefault="00A237B4" w:rsidP="00A237B4">
      <w:pPr>
        <w:ind w:left="1092"/>
        <w:jc w:val="both"/>
        <w:rPr>
          <w:rFonts w:ascii="Arial" w:hAnsi="Arial" w:cs="Arial"/>
          <w:sz w:val="20"/>
          <w:szCs w:val="20"/>
        </w:rPr>
      </w:pPr>
      <w:r w:rsidRPr="00F76871">
        <w:rPr>
          <w:rFonts w:ascii="Arial" w:hAnsi="Arial" w:cs="Arial"/>
          <w:sz w:val="20"/>
          <w:szCs w:val="20"/>
        </w:rPr>
        <w:t>La liste complète et détaillée et les fiches techniques de tous les produits utilisés d</w:t>
      </w:r>
      <w:r w:rsidR="009D3250" w:rsidRPr="00F76871">
        <w:rPr>
          <w:rFonts w:ascii="Arial" w:hAnsi="Arial" w:cs="Arial"/>
          <w:sz w:val="20"/>
          <w:szCs w:val="20"/>
        </w:rPr>
        <w:t>oi</w:t>
      </w:r>
      <w:r w:rsidRPr="00F76871">
        <w:rPr>
          <w:rFonts w:ascii="Arial" w:hAnsi="Arial" w:cs="Arial"/>
          <w:sz w:val="20"/>
          <w:szCs w:val="20"/>
        </w:rPr>
        <w:t>t être fournies en début de marché et tenues à jour par le Titulaire.</w:t>
      </w:r>
    </w:p>
    <w:p w14:paraId="51E2BDD5" w14:textId="0AEA3C6A" w:rsidR="00282019" w:rsidRPr="00F76871" w:rsidRDefault="00282019" w:rsidP="00282019">
      <w:pPr>
        <w:ind w:left="1092"/>
        <w:jc w:val="both"/>
        <w:rPr>
          <w:rFonts w:ascii="Arial" w:hAnsi="Arial" w:cs="Arial"/>
          <w:sz w:val="20"/>
          <w:szCs w:val="20"/>
        </w:rPr>
      </w:pPr>
      <w:r w:rsidRPr="00F76871">
        <w:rPr>
          <w:rFonts w:ascii="Arial" w:hAnsi="Arial" w:cs="Arial"/>
          <w:sz w:val="20"/>
          <w:szCs w:val="20"/>
        </w:rPr>
        <w:t xml:space="preserve">En cas de changement des produits en cours d’exécution du marché, le Titulaire transmet au Pouvoir Adjudicateur, dans un délai de quinze (15) jours, la liste des nouveaux produits et des matériels utilisés. Le Pouvoir Adjudicateur se réserve le droit de refuser un produit qui ne convient pas. </w:t>
      </w:r>
    </w:p>
    <w:p w14:paraId="02997DCF" w14:textId="77777777" w:rsidR="00F100C0" w:rsidRPr="00F76871" w:rsidRDefault="00F100C0" w:rsidP="00F100C0">
      <w:pPr>
        <w:ind w:left="1092"/>
        <w:jc w:val="both"/>
        <w:rPr>
          <w:rFonts w:ascii="Arial" w:hAnsi="Arial" w:cs="Arial"/>
          <w:sz w:val="20"/>
          <w:szCs w:val="20"/>
        </w:rPr>
      </w:pPr>
      <w:r w:rsidRPr="00F76871">
        <w:rPr>
          <w:rFonts w:ascii="Arial" w:hAnsi="Arial" w:cs="Arial"/>
          <w:b/>
          <w:sz w:val="20"/>
          <w:szCs w:val="20"/>
        </w:rPr>
        <w:t>Une restitution annuelle des consommations par site des consommables doit être adressée au mois de février de chaque année</w:t>
      </w:r>
      <w:r w:rsidRPr="00F76871">
        <w:rPr>
          <w:rFonts w:ascii="Arial" w:hAnsi="Arial" w:cs="Arial"/>
          <w:sz w:val="20"/>
          <w:szCs w:val="20"/>
        </w:rPr>
        <w:t>.</w:t>
      </w:r>
    </w:p>
    <w:p w14:paraId="557C111D" w14:textId="77777777" w:rsidR="00CA6D3E" w:rsidRPr="00F76871" w:rsidRDefault="00CA6D3E" w:rsidP="00F100C0">
      <w:pPr>
        <w:ind w:left="1092"/>
        <w:jc w:val="both"/>
        <w:rPr>
          <w:rFonts w:ascii="Arial" w:hAnsi="Arial" w:cs="Arial"/>
          <w:sz w:val="20"/>
          <w:szCs w:val="20"/>
        </w:rPr>
      </w:pPr>
    </w:p>
    <w:p w14:paraId="13A9781B" w14:textId="77777777" w:rsidR="00CA6D3E" w:rsidRPr="00F76871" w:rsidRDefault="00CA6D3E" w:rsidP="00F40D48">
      <w:pPr>
        <w:pStyle w:val="Titre2"/>
        <w:keepLines/>
        <w:numPr>
          <w:ilvl w:val="3"/>
          <w:numId w:val="12"/>
        </w:numPr>
        <w:spacing w:before="40" w:after="240"/>
        <w:jc w:val="left"/>
        <w:rPr>
          <w:rFonts w:eastAsiaTheme="minorHAnsi"/>
          <w:b w:val="0"/>
          <w:color w:val="005CA9"/>
          <w:lang w:eastAsia="en-US"/>
        </w:rPr>
      </w:pPr>
      <w:bookmarkStart w:id="43" w:name="_Toc202797681"/>
      <w:r w:rsidRPr="00F76871">
        <w:rPr>
          <w:rFonts w:eastAsiaTheme="minorHAnsi"/>
          <w:b w:val="0"/>
          <w:color w:val="005CA9"/>
          <w:lang w:eastAsia="en-US"/>
        </w:rPr>
        <w:t>Fourniture et qualité des matériels et produits d’entretien</w:t>
      </w:r>
      <w:bookmarkEnd w:id="43"/>
    </w:p>
    <w:p w14:paraId="677163DF" w14:textId="77777777" w:rsidR="00CA6D3E" w:rsidRPr="00F76871" w:rsidRDefault="00CA6D3E" w:rsidP="00CA6D3E">
      <w:pPr>
        <w:ind w:left="1092"/>
        <w:jc w:val="both"/>
        <w:rPr>
          <w:rFonts w:ascii="Arial" w:hAnsi="Arial" w:cs="Arial"/>
          <w:sz w:val="20"/>
          <w:szCs w:val="20"/>
        </w:rPr>
      </w:pPr>
      <w:r w:rsidRPr="00F76871">
        <w:rPr>
          <w:rFonts w:ascii="Arial" w:hAnsi="Arial" w:cs="Arial"/>
          <w:sz w:val="20"/>
          <w:szCs w:val="20"/>
        </w:rPr>
        <w:t>Le Titulaire s'engage à mettre en place en temps voulu, les matériels et produits d’entretien nécessaires à la bonne exécution du présent marché. Ces matériels doivent être conformes aux règles de sécurité en vigueur.</w:t>
      </w:r>
    </w:p>
    <w:p w14:paraId="04114778" w14:textId="77777777" w:rsidR="00CA6D3E" w:rsidRPr="00F76871" w:rsidRDefault="00CA6D3E" w:rsidP="00CA6D3E">
      <w:pPr>
        <w:ind w:left="1092"/>
        <w:jc w:val="both"/>
        <w:rPr>
          <w:rFonts w:ascii="Arial" w:hAnsi="Arial" w:cs="Arial"/>
          <w:sz w:val="20"/>
          <w:szCs w:val="20"/>
        </w:rPr>
      </w:pPr>
      <w:r w:rsidRPr="00F76871">
        <w:rPr>
          <w:rFonts w:ascii="Arial" w:hAnsi="Arial" w:cs="Arial"/>
          <w:sz w:val="20"/>
          <w:szCs w:val="20"/>
        </w:rPr>
        <w:t>Le personnel du Titulaire doit être qualifié et formé à la méthode de nettoyage de pré-imprégnation.</w:t>
      </w:r>
    </w:p>
    <w:p w14:paraId="25EF77D3" w14:textId="77777777" w:rsidR="00CA6D3E" w:rsidRPr="00F76871" w:rsidRDefault="00CA6D3E" w:rsidP="00CA6D3E">
      <w:pPr>
        <w:ind w:left="1092"/>
        <w:jc w:val="both"/>
        <w:rPr>
          <w:rFonts w:ascii="Arial" w:hAnsi="Arial" w:cs="Arial"/>
          <w:sz w:val="20"/>
          <w:szCs w:val="20"/>
        </w:rPr>
      </w:pPr>
      <w:r w:rsidRPr="00F76871">
        <w:rPr>
          <w:rFonts w:ascii="Arial" w:hAnsi="Arial" w:cs="Arial"/>
          <w:sz w:val="20"/>
          <w:szCs w:val="20"/>
        </w:rPr>
        <w:t>Le Titulaire joint, dans le mémoire technique, la liste des matériels et produits d’entretien qu’il projette de mettre en place sur les sites.</w:t>
      </w:r>
    </w:p>
    <w:p w14:paraId="6ED49A17" w14:textId="77777777" w:rsidR="00F100C0" w:rsidRPr="00F76871" w:rsidRDefault="00F100C0" w:rsidP="00F100C0">
      <w:pPr>
        <w:ind w:left="1092"/>
        <w:jc w:val="both"/>
        <w:rPr>
          <w:rFonts w:ascii="Arial" w:hAnsi="Arial" w:cs="Arial"/>
          <w:sz w:val="20"/>
          <w:szCs w:val="20"/>
        </w:rPr>
      </w:pPr>
      <w:r w:rsidRPr="00F76871">
        <w:rPr>
          <w:rFonts w:ascii="Arial" w:hAnsi="Arial" w:cs="Arial"/>
          <w:sz w:val="20"/>
          <w:szCs w:val="20"/>
        </w:rPr>
        <w:t>Par ailleurs, des besoins spécifiques sont à prévoir pour les Centres d’examens de santé (CES) :</w:t>
      </w:r>
    </w:p>
    <w:p w14:paraId="6D284649" w14:textId="77777777" w:rsidR="00F100C0" w:rsidRPr="00F76871" w:rsidRDefault="00F100C0" w:rsidP="00F100C0">
      <w:pPr>
        <w:ind w:left="1092"/>
        <w:rPr>
          <w:rFonts w:ascii="Arial" w:hAnsi="Arial" w:cs="Arial"/>
          <w:b/>
          <w:sz w:val="20"/>
          <w:szCs w:val="20"/>
        </w:rPr>
      </w:pPr>
      <w:r w:rsidRPr="00F76871">
        <w:rPr>
          <w:rFonts w:ascii="Arial" w:hAnsi="Arial" w:cs="Arial"/>
          <w:b/>
          <w:sz w:val="20"/>
          <w:szCs w:val="20"/>
        </w:rPr>
        <w:t>Lavettes à usage unique (codes couleur pour l’entretien journalier) :</w:t>
      </w:r>
    </w:p>
    <w:p w14:paraId="3D1D47F2" w14:textId="77777777" w:rsidR="00F100C0" w:rsidRPr="00F76871" w:rsidRDefault="00F100C0" w:rsidP="00F100C0">
      <w:pPr>
        <w:tabs>
          <w:tab w:val="left" w:pos="851"/>
        </w:tabs>
        <w:spacing w:before="60"/>
        <w:ind w:left="1092"/>
        <w:jc w:val="both"/>
        <w:rPr>
          <w:rFonts w:ascii="Arial" w:hAnsi="Arial" w:cs="Arial"/>
          <w:sz w:val="20"/>
          <w:szCs w:val="20"/>
        </w:rPr>
      </w:pPr>
      <w:r w:rsidRPr="00F76871">
        <w:rPr>
          <w:rFonts w:ascii="Arial" w:hAnsi="Arial" w:cs="Arial"/>
          <w:sz w:val="20"/>
          <w:szCs w:val="20"/>
          <w:u w:val="single"/>
        </w:rPr>
        <w:t>3 couleurs pour Saint-Nazaire, 3 couleurs pour Nantes-Bretagne</w:t>
      </w:r>
      <w:r w:rsidRPr="00F76871">
        <w:rPr>
          <w:rFonts w:ascii="Arial" w:hAnsi="Arial" w:cs="Arial"/>
          <w:sz w:val="20"/>
          <w:szCs w:val="20"/>
        </w:rPr>
        <w:t> :</w:t>
      </w:r>
    </w:p>
    <w:p w14:paraId="275DD845" w14:textId="77777777" w:rsidR="00F100C0" w:rsidRPr="00F76871" w:rsidRDefault="00F100C0" w:rsidP="00F40D48">
      <w:pPr>
        <w:numPr>
          <w:ilvl w:val="2"/>
          <w:numId w:val="7"/>
        </w:numPr>
        <w:tabs>
          <w:tab w:val="clear" w:pos="3240"/>
          <w:tab w:val="num" w:pos="1134"/>
        </w:tabs>
        <w:spacing w:before="60" w:after="0" w:line="240" w:lineRule="auto"/>
        <w:ind w:left="1092" w:firstLine="0"/>
        <w:jc w:val="both"/>
        <w:rPr>
          <w:rFonts w:ascii="Arial" w:hAnsi="Arial" w:cs="Arial"/>
          <w:sz w:val="20"/>
          <w:szCs w:val="20"/>
        </w:rPr>
      </w:pPr>
      <w:r w:rsidRPr="00F76871">
        <w:rPr>
          <w:rFonts w:ascii="Arial" w:hAnsi="Arial" w:cs="Arial"/>
          <w:sz w:val="20"/>
          <w:szCs w:val="20"/>
        </w:rPr>
        <w:t xml:space="preserve">des sanitaires, </w:t>
      </w:r>
    </w:p>
    <w:p w14:paraId="563EA23C" w14:textId="77777777" w:rsidR="00F100C0" w:rsidRPr="00F76871" w:rsidRDefault="00F100C0" w:rsidP="00F40D48">
      <w:pPr>
        <w:numPr>
          <w:ilvl w:val="2"/>
          <w:numId w:val="7"/>
        </w:numPr>
        <w:tabs>
          <w:tab w:val="clear" w:pos="3240"/>
          <w:tab w:val="num" w:pos="1134"/>
        </w:tabs>
        <w:spacing w:before="60" w:after="0" w:line="240" w:lineRule="auto"/>
        <w:ind w:left="1092" w:firstLine="0"/>
        <w:jc w:val="both"/>
        <w:rPr>
          <w:rFonts w:ascii="Arial" w:hAnsi="Arial" w:cs="Arial"/>
          <w:sz w:val="20"/>
          <w:szCs w:val="20"/>
        </w:rPr>
      </w:pPr>
      <w:r w:rsidRPr="00F76871">
        <w:rPr>
          <w:rFonts w:ascii="Arial" w:hAnsi="Arial" w:cs="Arial"/>
          <w:sz w:val="20"/>
          <w:szCs w:val="20"/>
        </w:rPr>
        <w:t>des cabinets médicaux et des bureaux,</w:t>
      </w:r>
    </w:p>
    <w:p w14:paraId="3BE2C977" w14:textId="77777777" w:rsidR="00F100C0" w:rsidRPr="00F76871" w:rsidRDefault="00F100C0" w:rsidP="00F40D48">
      <w:pPr>
        <w:numPr>
          <w:ilvl w:val="2"/>
          <w:numId w:val="7"/>
        </w:numPr>
        <w:tabs>
          <w:tab w:val="clear" w:pos="3240"/>
          <w:tab w:val="num" w:pos="1134"/>
        </w:tabs>
        <w:spacing w:before="60" w:after="240" w:line="240" w:lineRule="auto"/>
        <w:ind w:left="1094" w:firstLine="0"/>
        <w:jc w:val="both"/>
        <w:rPr>
          <w:rFonts w:ascii="Arial" w:hAnsi="Arial" w:cs="Arial"/>
          <w:sz w:val="20"/>
          <w:szCs w:val="20"/>
        </w:rPr>
      </w:pPr>
      <w:r w:rsidRPr="00F76871">
        <w:rPr>
          <w:rFonts w:ascii="Arial" w:hAnsi="Arial" w:cs="Arial"/>
          <w:sz w:val="20"/>
          <w:szCs w:val="20"/>
        </w:rPr>
        <w:t>de la cafétéria.</w:t>
      </w:r>
    </w:p>
    <w:p w14:paraId="0657A2C4" w14:textId="77777777" w:rsidR="00F100C0" w:rsidRPr="00F76871" w:rsidRDefault="00F100C0" w:rsidP="00F40D48">
      <w:pPr>
        <w:numPr>
          <w:ilvl w:val="0"/>
          <w:numId w:val="6"/>
        </w:numPr>
        <w:tabs>
          <w:tab w:val="left" w:pos="851"/>
        </w:tabs>
        <w:spacing w:after="0" w:line="240" w:lineRule="auto"/>
        <w:ind w:left="1092" w:firstLine="0"/>
        <w:jc w:val="both"/>
        <w:rPr>
          <w:rFonts w:ascii="Arial" w:hAnsi="Arial" w:cs="Arial"/>
          <w:b/>
          <w:sz w:val="20"/>
          <w:szCs w:val="20"/>
        </w:rPr>
      </w:pPr>
      <w:r w:rsidRPr="00F76871">
        <w:rPr>
          <w:rFonts w:ascii="Arial" w:hAnsi="Arial" w:cs="Arial"/>
          <w:b/>
          <w:sz w:val="20"/>
          <w:szCs w:val="20"/>
        </w:rPr>
        <w:lastRenderedPageBreak/>
        <w:t>Produits nettoyant, désinfectant, bactéricide, fongicide, virucide, dégraissant pour surfaces diverses</w:t>
      </w:r>
    </w:p>
    <w:p w14:paraId="6B0BE615" w14:textId="2EB60BFF" w:rsidR="00F100C0" w:rsidRPr="00F76871" w:rsidRDefault="009D3250" w:rsidP="00CA6D3E">
      <w:pPr>
        <w:ind w:left="1092"/>
        <w:jc w:val="both"/>
        <w:rPr>
          <w:rFonts w:ascii="Arial" w:hAnsi="Arial" w:cs="Arial"/>
          <w:sz w:val="20"/>
          <w:szCs w:val="20"/>
        </w:rPr>
      </w:pPr>
      <w:r w:rsidRPr="00F76871">
        <w:rPr>
          <w:rFonts w:ascii="Arial" w:hAnsi="Arial" w:cs="Arial"/>
          <w:sz w:val="20"/>
          <w:szCs w:val="20"/>
        </w:rPr>
        <w:t>(voir en annexe 2</w:t>
      </w:r>
      <w:r w:rsidR="00CA6D3E" w:rsidRPr="00F76871">
        <w:rPr>
          <w:rFonts w:ascii="Arial" w:hAnsi="Arial" w:cs="Arial"/>
          <w:sz w:val="20"/>
          <w:szCs w:val="20"/>
        </w:rPr>
        <w:t>).</w:t>
      </w:r>
    </w:p>
    <w:p w14:paraId="5784F8E5" w14:textId="77777777" w:rsidR="00F100C0" w:rsidRPr="00F76871" w:rsidRDefault="00F100C0" w:rsidP="00F100C0">
      <w:pPr>
        <w:ind w:left="1092"/>
        <w:jc w:val="both"/>
        <w:rPr>
          <w:rFonts w:ascii="Arial" w:hAnsi="Arial" w:cs="Arial"/>
          <w:sz w:val="20"/>
          <w:szCs w:val="20"/>
        </w:rPr>
      </w:pPr>
      <w:r w:rsidRPr="00F76871">
        <w:rPr>
          <w:rFonts w:ascii="Arial" w:hAnsi="Arial" w:cs="Arial"/>
          <w:sz w:val="20"/>
          <w:szCs w:val="20"/>
        </w:rPr>
        <w:t>Des lavettes à usage unique « cafétéria » doivent être laissés à disposition du personnel des CES de Nantes-Bretagne et de Saint-Nazaire.</w:t>
      </w:r>
    </w:p>
    <w:p w14:paraId="68EB7ABA" w14:textId="77777777" w:rsidR="00561B0C" w:rsidRPr="00F76871" w:rsidRDefault="00561B0C" w:rsidP="00F40D48">
      <w:pPr>
        <w:pStyle w:val="Titre2"/>
        <w:keepLines/>
        <w:numPr>
          <w:ilvl w:val="3"/>
          <w:numId w:val="12"/>
        </w:numPr>
        <w:spacing w:before="40" w:after="240"/>
        <w:jc w:val="left"/>
        <w:rPr>
          <w:rFonts w:eastAsiaTheme="minorHAnsi"/>
          <w:b w:val="0"/>
          <w:color w:val="005CA9"/>
          <w:lang w:eastAsia="en-US"/>
        </w:rPr>
      </w:pPr>
      <w:bookmarkStart w:id="44" w:name="_Toc202797682"/>
      <w:r w:rsidRPr="00F76871">
        <w:rPr>
          <w:rFonts w:eastAsiaTheme="minorHAnsi"/>
          <w:b w:val="0"/>
          <w:color w:val="005CA9"/>
          <w:lang w:eastAsia="en-US"/>
        </w:rPr>
        <w:t>Produits sanitaires</w:t>
      </w:r>
      <w:bookmarkEnd w:id="44"/>
    </w:p>
    <w:p w14:paraId="2CD02663" w14:textId="77777777" w:rsidR="009E453C" w:rsidRPr="00F76871" w:rsidRDefault="009E453C" w:rsidP="004818DC">
      <w:pPr>
        <w:ind w:left="993"/>
        <w:jc w:val="both"/>
        <w:rPr>
          <w:rFonts w:ascii="Arial" w:hAnsi="Arial" w:cs="Arial"/>
          <w:sz w:val="20"/>
          <w:szCs w:val="20"/>
        </w:rPr>
      </w:pPr>
      <w:r w:rsidRPr="00F76871">
        <w:rPr>
          <w:rFonts w:ascii="Arial" w:hAnsi="Arial" w:cs="Arial"/>
          <w:sz w:val="20"/>
          <w:szCs w:val="20"/>
        </w:rPr>
        <w:t xml:space="preserve">La fourniture et la mise en place des produits sanitaires tels que savons liquides, désodorisants, sacs poubelles, papier hygiénique, papier pour essuie-mains, sachets papier adaptés aux distributeurs et lingettes désinfectantes sont assurés par le </w:t>
      </w:r>
      <w:r w:rsidR="00316A7A" w:rsidRPr="00F76871">
        <w:rPr>
          <w:rFonts w:ascii="Arial" w:hAnsi="Arial" w:cs="Arial"/>
          <w:sz w:val="20"/>
          <w:szCs w:val="20"/>
        </w:rPr>
        <w:t>Titulaire</w:t>
      </w:r>
      <w:r w:rsidRPr="00F76871">
        <w:rPr>
          <w:rFonts w:ascii="Arial" w:hAnsi="Arial" w:cs="Arial"/>
          <w:sz w:val="20"/>
          <w:szCs w:val="20"/>
        </w:rPr>
        <w:t>.</w:t>
      </w:r>
    </w:p>
    <w:p w14:paraId="485D5E42" w14:textId="77777777" w:rsidR="009E453C" w:rsidRPr="00F76871" w:rsidRDefault="009E453C" w:rsidP="004818DC">
      <w:pPr>
        <w:ind w:left="993"/>
        <w:jc w:val="both"/>
        <w:rPr>
          <w:rFonts w:ascii="Arial" w:hAnsi="Arial" w:cs="Arial"/>
          <w:sz w:val="20"/>
          <w:szCs w:val="20"/>
        </w:rPr>
      </w:pPr>
      <w:r w:rsidRPr="00F76871">
        <w:rPr>
          <w:rFonts w:ascii="Arial" w:hAnsi="Arial" w:cs="Arial"/>
          <w:sz w:val="20"/>
          <w:szCs w:val="20"/>
        </w:rPr>
        <w:t xml:space="preserve">Le </w:t>
      </w:r>
      <w:r w:rsidR="00316A7A" w:rsidRPr="00F76871">
        <w:rPr>
          <w:rFonts w:ascii="Arial" w:hAnsi="Arial" w:cs="Arial"/>
          <w:sz w:val="20"/>
          <w:szCs w:val="20"/>
        </w:rPr>
        <w:t>Titulaire doit</w:t>
      </w:r>
      <w:r w:rsidRPr="00F76871">
        <w:rPr>
          <w:rFonts w:ascii="Arial" w:hAnsi="Arial" w:cs="Arial"/>
          <w:sz w:val="20"/>
          <w:szCs w:val="20"/>
        </w:rPr>
        <w:t xml:space="preserve"> mettre à disposition gratuitement l’ensemble des distributeurs appropriés aux produits sanitaires.</w:t>
      </w:r>
      <w:r w:rsidR="00316A7A" w:rsidRPr="00F76871">
        <w:rPr>
          <w:rFonts w:ascii="Arial" w:hAnsi="Arial" w:cs="Arial"/>
          <w:sz w:val="20"/>
          <w:szCs w:val="20"/>
        </w:rPr>
        <w:t xml:space="preserve"> Il doit également en assurer la maintenance. </w:t>
      </w:r>
      <w:r w:rsidRPr="00F76871">
        <w:rPr>
          <w:rFonts w:ascii="Arial" w:hAnsi="Arial" w:cs="Arial"/>
          <w:sz w:val="20"/>
          <w:szCs w:val="20"/>
        </w:rPr>
        <w:t xml:space="preserve">Le remplacement des appareils en cas de détérioration ou dépréciation </w:t>
      </w:r>
      <w:r w:rsidR="00316A7A" w:rsidRPr="00F76871">
        <w:rPr>
          <w:rFonts w:ascii="Arial" w:hAnsi="Arial" w:cs="Arial"/>
          <w:sz w:val="20"/>
          <w:szCs w:val="20"/>
        </w:rPr>
        <w:t>est</w:t>
      </w:r>
      <w:r w:rsidRPr="00F76871">
        <w:rPr>
          <w:rFonts w:ascii="Arial" w:hAnsi="Arial" w:cs="Arial"/>
          <w:sz w:val="20"/>
          <w:szCs w:val="20"/>
        </w:rPr>
        <w:t xml:space="preserve"> assuré par le </w:t>
      </w:r>
      <w:r w:rsidR="00316A7A" w:rsidRPr="00F76871">
        <w:rPr>
          <w:rFonts w:ascii="Arial" w:hAnsi="Arial" w:cs="Arial"/>
          <w:sz w:val="20"/>
          <w:szCs w:val="20"/>
        </w:rPr>
        <w:t>Titulaire</w:t>
      </w:r>
      <w:r w:rsidRPr="00F76871">
        <w:rPr>
          <w:rFonts w:ascii="Arial" w:hAnsi="Arial" w:cs="Arial"/>
          <w:sz w:val="20"/>
          <w:szCs w:val="20"/>
        </w:rPr>
        <w:t>.</w:t>
      </w:r>
    </w:p>
    <w:p w14:paraId="40F5EFF4" w14:textId="77777777" w:rsidR="009E453C" w:rsidRPr="00F76871" w:rsidRDefault="009E453C" w:rsidP="004818DC">
      <w:pPr>
        <w:ind w:left="993"/>
        <w:jc w:val="both"/>
        <w:rPr>
          <w:rFonts w:ascii="Arial" w:hAnsi="Arial" w:cs="Arial"/>
          <w:b/>
          <w:sz w:val="20"/>
          <w:szCs w:val="20"/>
        </w:rPr>
      </w:pPr>
      <w:r w:rsidRPr="00F76871">
        <w:rPr>
          <w:rFonts w:ascii="Arial" w:hAnsi="Arial" w:cs="Arial"/>
          <w:b/>
          <w:sz w:val="20"/>
          <w:szCs w:val="20"/>
        </w:rPr>
        <w:t>En respect de la gamme initiale, une révision annuelle avec mise à niveau du parc est souhaitée.</w:t>
      </w:r>
    </w:p>
    <w:p w14:paraId="360345A6" w14:textId="2E4ED8F5" w:rsidR="009E453C" w:rsidRPr="00F76871" w:rsidRDefault="009E453C" w:rsidP="004818DC">
      <w:pPr>
        <w:ind w:left="993"/>
        <w:jc w:val="both"/>
        <w:rPr>
          <w:rFonts w:ascii="Arial" w:hAnsi="Arial" w:cs="Arial"/>
          <w:sz w:val="20"/>
          <w:szCs w:val="20"/>
        </w:rPr>
      </w:pPr>
      <w:r w:rsidRPr="00F76871">
        <w:rPr>
          <w:rFonts w:ascii="Arial" w:hAnsi="Arial" w:cs="Arial"/>
          <w:sz w:val="20"/>
          <w:szCs w:val="20"/>
        </w:rPr>
        <w:t>Ces équipements d</w:t>
      </w:r>
      <w:r w:rsidR="00316A7A" w:rsidRPr="00F76871">
        <w:rPr>
          <w:rFonts w:ascii="Arial" w:hAnsi="Arial" w:cs="Arial"/>
          <w:sz w:val="20"/>
          <w:szCs w:val="20"/>
        </w:rPr>
        <w:t>oivent</w:t>
      </w:r>
      <w:r w:rsidRPr="00F76871">
        <w:rPr>
          <w:rFonts w:ascii="Arial" w:hAnsi="Arial" w:cs="Arial"/>
          <w:sz w:val="20"/>
          <w:szCs w:val="20"/>
        </w:rPr>
        <w:t xml:space="preserve"> posséder des caractéristiques générales et particulières similaires à l’énoncé suivant :</w:t>
      </w:r>
    </w:p>
    <w:p w14:paraId="3693BB43" w14:textId="77777777" w:rsidR="009E453C" w:rsidRPr="00F76871" w:rsidRDefault="009E453C" w:rsidP="00F40D48">
      <w:pPr>
        <w:numPr>
          <w:ilvl w:val="0"/>
          <w:numId w:val="5"/>
        </w:numPr>
        <w:tabs>
          <w:tab w:val="clear" w:pos="1820"/>
          <w:tab w:val="num" w:pos="1134"/>
        </w:tabs>
        <w:spacing w:before="60" w:after="0" w:line="240" w:lineRule="auto"/>
        <w:ind w:left="993" w:hanging="301"/>
        <w:jc w:val="both"/>
        <w:rPr>
          <w:rFonts w:ascii="Arial" w:hAnsi="Arial" w:cs="Arial"/>
          <w:sz w:val="20"/>
          <w:szCs w:val="20"/>
        </w:rPr>
      </w:pPr>
      <w:r w:rsidRPr="00F76871">
        <w:rPr>
          <w:rFonts w:ascii="Arial" w:hAnsi="Arial" w:cs="Arial"/>
          <w:sz w:val="20"/>
          <w:szCs w:val="20"/>
        </w:rPr>
        <w:t>gamme homogène,</w:t>
      </w:r>
    </w:p>
    <w:p w14:paraId="5C83B787" w14:textId="77777777" w:rsidR="009E453C" w:rsidRPr="00F76871" w:rsidRDefault="009E453C" w:rsidP="00F40D48">
      <w:pPr>
        <w:numPr>
          <w:ilvl w:val="0"/>
          <w:numId w:val="5"/>
        </w:numPr>
        <w:tabs>
          <w:tab w:val="clear" w:pos="1820"/>
          <w:tab w:val="num" w:pos="1134"/>
        </w:tabs>
        <w:spacing w:before="60" w:after="0" w:line="240" w:lineRule="auto"/>
        <w:ind w:left="993" w:hanging="301"/>
        <w:jc w:val="both"/>
        <w:rPr>
          <w:rFonts w:ascii="Arial" w:hAnsi="Arial" w:cs="Arial"/>
          <w:sz w:val="20"/>
          <w:szCs w:val="20"/>
        </w:rPr>
      </w:pPr>
      <w:r w:rsidRPr="00F76871">
        <w:rPr>
          <w:rFonts w:ascii="Arial" w:hAnsi="Arial" w:cs="Arial"/>
          <w:sz w:val="20"/>
          <w:szCs w:val="20"/>
        </w:rPr>
        <w:t>matériel à clef unique,</w:t>
      </w:r>
    </w:p>
    <w:p w14:paraId="4424AD1B" w14:textId="77777777" w:rsidR="009E453C" w:rsidRPr="00F76871" w:rsidRDefault="009E453C" w:rsidP="00F40D48">
      <w:pPr>
        <w:numPr>
          <w:ilvl w:val="0"/>
          <w:numId w:val="5"/>
        </w:numPr>
        <w:tabs>
          <w:tab w:val="clear" w:pos="1820"/>
          <w:tab w:val="num" w:pos="1134"/>
        </w:tabs>
        <w:spacing w:before="60" w:after="0" w:line="240" w:lineRule="auto"/>
        <w:ind w:left="993" w:hanging="301"/>
        <w:jc w:val="both"/>
        <w:rPr>
          <w:rFonts w:ascii="Arial" w:hAnsi="Arial" w:cs="Arial"/>
          <w:sz w:val="20"/>
          <w:szCs w:val="20"/>
        </w:rPr>
      </w:pPr>
      <w:r w:rsidRPr="00F76871">
        <w:rPr>
          <w:rFonts w:ascii="Arial" w:hAnsi="Arial" w:cs="Arial"/>
          <w:sz w:val="20"/>
          <w:szCs w:val="20"/>
        </w:rPr>
        <w:t>visualisation de l’état de charge,</w:t>
      </w:r>
    </w:p>
    <w:p w14:paraId="4E11B056" w14:textId="1FA6A1DC" w:rsidR="009E453C" w:rsidRPr="00F76871" w:rsidRDefault="009E453C" w:rsidP="00F40D48">
      <w:pPr>
        <w:numPr>
          <w:ilvl w:val="0"/>
          <w:numId w:val="5"/>
        </w:numPr>
        <w:tabs>
          <w:tab w:val="clear" w:pos="1820"/>
          <w:tab w:val="num" w:pos="1134"/>
        </w:tabs>
        <w:spacing w:before="60" w:after="0" w:line="240" w:lineRule="auto"/>
        <w:ind w:left="993" w:hanging="301"/>
        <w:jc w:val="both"/>
        <w:rPr>
          <w:rFonts w:ascii="Arial" w:hAnsi="Arial" w:cs="Arial"/>
          <w:sz w:val="20"/>
          <w:szCs w:val="20"/>
        </w:rPr>
      </w:pPr>
      <w:r w:rsidRPr="00F76871">
        <w:rPr>
          <w:rFonts w:ascii="Arial" w:hAnsi="Arial" w:cs="Arial"/>
          <w:sz w:val="20"/>
          <w:szCs w:val="20"/>
        </w:rPr>
        <w:t>autonomes en énergie.</w:t>
      </w:r>
    </w:p>
    <w:p w14:paraId="17A6B0AE" w14:textId="77777777" w:rsidR="009E453C" w:rsidRPr="00F76871" w:rsidRDefault="009E453C" w:rsidP="004818DC">
      <w:pPr>
        <w:ind w:left="993"/>
        <w:jc w:val="both"/>
        <w:rPr>
          <w:rFonts w:ascii="Arial" w:hAnsi="Arial" w:cs="Arial"/>
          <w:sz w:val="20"/>
          <w:szCs w:val="20"/>
        </w:rPr>
      </w:pPr>
    </w:p>
    <w:p w14:paraId="70D4CA17" w14:textId="77777777" w:rsidR="009E453C" w:rsidRPr="00F76871" w:rsidRDefault="009E453C" w:rsidP="00F40D48">
      <w:pPr>
        <w:numPr>
          <w:ilvl w:val="0"/>
          <w:numId w:val="6"/>
        </w:numPr>
        <w:tabs>
          <w:tab w:val="left" w:pos="851"/>
        </w:tabs>
        <w:spacing w:after="0" w:line="240" w:lineRule="auto"/>
        <w:ind w:left="993" w:hanging="284"/>
        <w:jc w:val="both"/>
        <w:rPr>
          <w:rFonts w:ascii="Arial" w:hAnsi="Arial" w:cs="Arial"/>
          <w:b/>
          <w:sz w:val="20"/>
          <w:szCs w:val="20"/>
        </w:rPr>
      </w:pPr>
      <w:r w:rsidRPr="00F76871">
        <w:rPr>
          <w:rFonts w:ascii="Arial" w:hAnsi="Arial" w:cs="Arial"/>
          <w:b/>
          <w:sz w:val="20"/>
          <w:szCs w:val="20"/>
        </w:rPr>
        <w:t>Les distributeurs de savon et le savon pour immeubles de bureaux, de bureaux médicaux  et para-médicaux :</w:t>
      </w:r>
    </w:p>
    <w:p w14:paraId="2E59CE1E" w14:textId="77777777" w:rsidR="009E453C" w:rsidRPr="00F76871" w:rsidRDefault="009E453C" w:rsidP="004818DC">
      <w:pPr>
        <w:tabs>
          <w:tab w:val="left" w:pos="851"/>
        </w:tabs>
        <w:spacing w:before="60"/>
        <w:ind w:left="993"/>
        <w:jc w:val="both"/>
        <w:rPr>
          <w:rFonts w:ascii="Arial" w:hAnsi="Arial" w:cs="Arial"/>
          <w:sz w:val="20"/>
          <w:szCs w:val="20"/>
        </w:rPr>
      </w:pPr>
      <w:r w:rsidRPr="00F76871">
        <w:rPr>
          <w:rFonts w:ascii="Arial" w:hAnsi="Arial" w:cs="Arial"/>
          <w:sz w:val="20"/>
          <w:szCs w:val="20"/>
        </w:rPr>
        <w:t>Caractéristiques requises :</w:t>
      </w:r>
    </w:p>
    <w:p w14:paraId="46450ED1" w14:textId="77777777" w:rsidR="009E453C" w:rsidRPr="00F76871" w:rsidRDefault="00316A7A" w:rsidP="00F40D48">
      <w:pPr>
        <w:numPr>
          <w:ilvl w:val="2"/>
          <w:numId w:val="7"/>
        </w:numPr>
        <w:tabs>
          <w:tab w:val="clear" w:pos="3240"/>
          <w:tab w:val="num" w:pos="1134"/>
          <w:tab w:val="num" w:pos="2160"/>
        </w:tabs>
        <w:spacing w:before="60" w:after="0" w:line="240" w:lineRule="auto"/>
        <w:ind w:left="993" w:hanging="284"/>
        <w:jc w:val="both"/>
        <w:rPr>
          <w:rFonts w:ascii="Arial" w:hAnsi="Arial" w:cs="Arial"/>
          <w:sz w:val="20"/>
          <w:szCs w:val="20"/>
        </w:rPr>
      </w:pPr>
      <w:r w:rsidRPr="00F76871">
        <w:rPr>
          <w:rFonts w:ascii="Arial" w:hAnsi="Arial" w:cs="Arial"/>
          <w:sz w:val="20"/>
          <w:szCs w:val="20"/>
        </w:rPr>
        <w:t>L’appareil accepte</w:t>
      </w:r>
      <w:r w:rsidR="009E453C" w:rsidRPr="00F76871">
        <w:rPr>
          <w:rFonts w:ascii="Arial" w:hAnsi="Arial" w:cs="Arial"/>
          <w:sz w:val="20"/>
          <w:szCs w:val="20"/>
        </w:rPr>
        <w:t xml:space="preserve"> les produits en diffusion crème, mousse ou gel.</w:t>
      </w:r>
    </w:p>
    <w:p w14:paraId="6256516C" w14:textId="77777777" w:rsidR="009E453C" w:rsidRPr="00F76871" w:rsidRDefault="009E453C" w:rsidP="00F40D48">
      <w:pPr>
        <w:numPr>
          <w:ilvl w:val="2"/>
          <w:numId w:val="7"/>
        </w:numPr>
        <w:tabs>
          <w:tab w:val="clear" w:pos="3240"/>
          <w:tab w:val="num" w:pos="1134"/>
          <w:tab w:val="num" w:pos="2160"/>
        </w:tabs>
        <w:spacing w:before="60" w:after="0" w:line="240" w:lineRule="auto"/>
        <w:ind w:left="993" w:hanging="284"/>
        <w:jc w:val="both"/>
        <w:rPr>
          <w:rFonts w:ascii="Arial" w:hAnsi="Arial" w:cs="Arial"/>
          <w:sz w:val="20"/>
          <w:szCs w:val="20"/>
        </w:rPr>
      </w:pPr>
      <w:r w:rsidRPr="00F76871">
        <w:rPr>
          <w:rFonts w:ascii="Arial" w:hAnsi="Arial" w:cs="Arial"/>
          <w:sz w:val="20"/>
          <w:szCs w:val="20"/>
        </w:rPr>
        <w:t>Les savons proposés (hors cabinets médicaux et para-médicaux des CES) d</w:t>
      </w:r>
      <w:r w:rsidR="00316A7A" w:rsidRPr="00F76871">
        <w:rPr>
          <w:rFonts w:ascii="Arial" w:hAnsi="Arial" w:cs="Arial"/>
          <w:sz w:val="20"/>
          <w:szCs w:val="20"/>
        </w:rPr>
        <w:t>oivent</w:t>
      </w:r>
      <w:r w:rsidRPr="00F76871">
        <w:rPr>
          <w:rFonts w:ascii="Arial" w:hAnsi="Arial" w:cs="Arial"/>
          <w:sz w:val="20"/>
          <w:szCs w:val="20"/>
        </w:rPr>
        <w:t xml:space="preserve"> être conformes à la norme en vigueur.</w:t>
      </w:r>
    </w:p>
    <w:p w14:paraId="247E92D9" w14:textId="77777777" w:rsidR="009E453C" w:rsidRPr="00F76871" w:rsidRDefault="009E453C" w:rsidP="00F40D48">
      <w:pPr>
        <w:numPr>
          <w:ilvl w:val="2"/>
          <w:numId w:val="7"/>
        </w:numPr>
        <w:tabs>
          <w:tab w:val="clear" w:pos="3240"/>
          <w:tab w:val="num" w:pos="1134"/>
          <w:tab w:val="num" w:pos="2160"/>
        </w:tabs>
        <w:spacing w:before="60" w:after="0" w:line="240" w:lineRule="auto"/>
        <w:ind w:left="993" w:hanging="284"/>
        <w:jc w:val="both"/>
        <w:rPr>
          <w:rFonts w:ascii="Arial" w:hAnsi="Arial" w:cs="Arial"/>
          <w:sz w:val="20"/>
          <w:szCs w:val="20"/>
        </w:rPr>
      </w:pPr>
      <w:r w:rsidRPr="00F76871">
        <w:rPr>
          <w:rFonts w:ascii="Arial" w:hAnsi="Arial" w:cs="Arial"/>
          <w:sz w:val="20"/>
          <w:szCs w:val="20"/>
        </w:rPr>
        <w:t>Les savons proposés dans les cabinets médicaux et para-médicaux des CES d</w:t>
      </w:r>
      <w:r w:rsidR="00316A7A" w:rsidRPr="00F76871">
        <w:rPr>
          <w:rFonts w:ascii="Arial" w:hAnsi="Arial" w:cs="Arial"/>
          <w:sz w:val="20"/>
          <w:szCs w:val="20"/>
        </w:rPr>
        <w:t>oivent</w:t>
      </w:r>
      <w:r w:rsidRPr="00F76871">
        <w:rPr>
          <w:rFonts w:ascii="Arial" w:hAnsi="Arial" w:cs="Arial"/>
          <w:sz w:val="20"/>
          <w:szCs w:val="20"/>
        </w:rPr>
        <w:t xml:space="preserve"> être </w:t>
      </w:r>
      <w:r w:rsidR="00316A7A" w:rsidRPr="00F76871">
        <w:rPr>
          <w:rFonts w:ascii="Arial" w:hAnsi="Arial" w:cs="Arial"/>
          <w:sz w:val="20"/>
          <w:szCs w:val="20"/>
        </w:rPr>
        <w:t xml:space="preserve">conforme à la norme en vigueur : </w:t>
      </w:r>
      <w:r w:rsidRPr="00F76871">
        <w:rPr>
          <w:rFonts w:ascii="Arial" w:hAnsi="Arial" w:cs="Arial"/>
          <w:sz w:val="20"/>
          <w:szCs w:val="20"/>
        </w:rPr>
        <w:t>bactéricide et antiseptiqu</w:t>
      </w:r>
      <w:r w:rsidR="00316A7A" w:rsidRPr="00F76871">
        <w:rPr>
          <w:rFonts w:ascii="Arial" w:hAnsi="Arial" w:cs="Arial"/>
          <w:sz w:val="20"/>
          <w:szCs w:val="20"/>
        </w:rPr>
        <w:t>e</w:t>
      </w:r>
      <w:r w:rsidRPr="00F76871">
        <w:rPr>
          <w:rFonts w:ascii="Arial" w:hAnsi="Arial" w:cs="Arial"/>
          <w:sz w:val="20"/>
          <w:szCs w:val="20"/>
        </w:rPr>
        <w:t>.</w:t>
      </w:r>
    </w:p>
    <w:p w14:paraId="26D456EA" w14:textId="77777777" w:rsidR="009E453C" w:rsidRPr="00F76871" w:rsidRDefault="009E453C" w:rsidP="00F40D48">
      <w:pPr>
        <w:numPr>
          <w:ilvl w:val="2"/>
          <w:numId w:val="7"/>
        </w:numPr>
        <w:tabs>
          <w:tab w:val="clear" w:pos="3240"/>
          <w:tab w:val="num" w:pos="1134"/>
          <w:tab w:val="num" w:pos="2160"/>
        </w:tabs>
        <w:spacing w:before="60" w:after="0" w:line="240" w:lineRule="auto"/>
        <w:ind w:left="993" w:hanging="284"/>
        <w:jc w:val="both"/>
        <w:rPr>
          <w:rFonts w:ascii="Arial" w:hAnsi="Arial" w:cs="Arial"/>
          <w:sz w:val="20"/>
          <w:szCs w:val="20"/>
        </w:rPr>
      </w:pPr>
      <w:r w:rsidRPr="00F76871">
        <w:rPr>
          <w:rFonts w:ascii="Arial" w:hAnsi="Arial" w:cs="Arial"/>
          <w:sz w:val="20"/>
          <w:szCs w:val="20"/>
        </w:rPr>
        <w:t>Rechargeable par cartouche recyclables.</w:t>
      </w:r>
    </w:p>
    <w:p w14:paraId="3B171ECF" w14:textId="77777777" w:rsidR="009E453C" w:rsidRPr="00F76871" w:rsidRDefault="009E453C" w:rsidP="00F40D48">
      <w:pPr>
        <w:numPr>
          <w:ilvl w:val="2"/>
          <w:numId w:val="7"/>
        </w:numPr>
        <w:tabs>
          <w:tab w:val="clear" w:pos="3240"/>
          <w:tab w:val="num" w:pos="1134"/>
          <w:tab w:val="num" w:pos="2160"/>
        </w:tabs>
        <w:spacing w:before="60" w:after="0" w:line="240" w:lineRule="auto"/>
        <w:ind w:left="993" w:hanging="284"/>
        <w:jc w:val="both"/>
        <w:rPr>
          <w:rFonts w:ascii="Arial" w:hAnsi="Arial" w:cs="Arial"/>
          <w:sz w:val="20"/>
          <w:szCs w:val="20"/>
        </w:rPr>
      </w:pPr>
      <w:r w:rsidRPr="00F76871">
        <w:rPr>
          <w:rFonts w:ascii="Arial" w:hAnsi="Arial" w:cs="Arial"/>
          <w:sz w:val="20"/>
          <w:szCs w:val="20"/>
        </w:rPr>
        <w:t xml:space="preserve">Fixation par vis </w:t>
      </w:r>
    </w:p>
    <w:p w14:paraId="0105AFD6" w14:textId="77777777" w:rsidR="009E453C" w:rsidRPr="00F76871" w:rsidRDefault="009E453C" w:rsidP="004818DC">
      <w:pPr>
        <w:tabs>
          <w:tab w:val="num" w:pos="2160"/>
        </w:tabs>
        <w:spacing w:before="60"/>
        <w:ind w:left="993"/>
        <w:jc w:val="both"/>
        <w:rPr>
          <w:rFonts w:ascii="Arial" w:hAnsi="Arial" w:cs="Arial"/>
          <w:sz w:val="20"/>
          <w:szCs w:val="20"/>
        </w:rPr>
      </w:pPr>
    </w:p>
    <w:p w14:paraId="523766E7" w14:textId="77777777" w:rsidR="009E453C" w:rsidRPr="00F76871" w:rsidRDefault="009E453C" w:rsidP="00F40D48">
      <w:pPr>
        <w:pStyle w:val="Paragraphedeliste"/>
        <w:numPr>
          <w:ilvl w:val="0"/>
          <w:numId w:val="6"/>
        </w:numPr>
        <w:ind w:left="993"/>
        <w:rPr>
          <w:rFonts w:ascii="Arial" w:hAnsi="Arial" w:cs="Arial"/>
          <w:b/>
        </w:rPr>
      </w:pPr>
      <w:r w:rsidRPr="00F76871">
        <w:rPr>
          <w:rFonts w:ascii="Arial" w:hAnsi="Arial" w:cs="Arial"/>
          <w:b/>
        </w:rPr>
        <w:t>Les distributeurs de papier hygiénique :</w:t>
      </w:r>
    </w:p>
    <w:p w14:paraId="327394AC" w14:textId="77777777" w:rsidR="009E453C" w:rsidRPr="00F76871" w:rsidRDefault="009E453C" w:rsidP="004818DC">
      <w:pPr>
        <w:tabs>
          <w:tab w:val="left" w:pos="851"/>
        </w:tabs>
        <w:spacing w:before="60"/>
        <w:ind w:left="993"/>
        <w:jc w:val="both"/>
        <w:rPr>
          <w:rFonts w:ascii="Arial" w:hAnsi="Arial" w:cs="Arial"/>
          <w:sz w:val="20"/>
          <w:szCs w:val="20"/>
        </w:rPr>
      </w:pPr>
      <w:r w:rsidRPr="00F76871">
        <w:rPr>
          <w:rFonts w:ascii="Arial" w:hAnsi="Arial" w:cs="Arial"/>
          <w:sz w:val="20"/>
          <w:szCs w:val="20"/>
        </w:rPr>
        <w:t>Caractéristiques requises :</w:t>
      </w:r>
    </w:p>
    <w:p w14:paraId="171B46E1" w14:textId="77777777" w:rsidR="009E453C" w:rsidRPr="00F76871" w:rsidRDefault="009E453C" w:rsidP="00F40D48">
      <w:pPr>
        <w:numPr>
          <w:ilvl w:val="2"/>
          <w:numId w:val="7"/>
        </w:numPr>
        <w:tabs>
          <w:tab w:val="clear" w:pos="3240"/>
          <w:tab w:val="num" w:pos="1134"/>
          <w:tab w:val="num" w:pos="2160"/>
        </w:tabs>
        <w:spacing w:before="60" w:after="0" w:line="240" w:lineRule="auto"/>
        <w:ind w:left="993" w:hanging="284"/>
        <w:jc w:val="both"/>
        <w:rPr>
          <w:rFonts w:ascii="Arial" w:hAnsi="Arial" w:cs="Arial"/>
          <w:sz w:val="20"/>
          <w:szCs w:val="20"/>
        </w:rPr>
      </w:pPr>
      <w:r w:rsidRPr="00F76871">
        <w:rPr>
          <w:rFonts w:ascii="Arial" w:hAnsi="Arial" w:cs="Arial"/>
          <w:sz w:val="20"/>
          <w:szCs w:val="20"/>
        </w:rPr>
        <w:t>Utilise des rouleaux de 400ml.</w:t>
      </w:r>
    </w:p>
    <w:p w14:paraId="0C7AE8A7" w14:textId="77777777" w:rsidR="009E453C" w:rsidRPr="00F76871" w:rsidRDefault="009E453C" w:rsidP="00F40D48">
      <w:pPr>
        <w:numPr>
          <w:ilvl w:val="2"/>
          <w:numId w:val="7"/>
        </w:numPr>
        <w:tabs>
          <w:tab w:val="clear" w:pos="3240"/>
          <w:tab w:val="num" w:pos="1134"/>
          <w:tab w:val="num" w:pos="2160"/>
        </w:tabs>
        <w:spacing w:before="60" w:after="0" w:line="240" w:lineRule="auto"/>
        <w:ind w:left="993" w:hanging="284"/>
        <w:jc w:val="both"/>
        <w:rPr>
          <w:rFonts w:ascii="Arial" w:hAnsi="Arial" w:cs="Arial"/>
          <w:sz w:val="20"/>
          <w:szCs w:val="20"/>
        </w:rPr>
      </w:pPr>
      <w:r w:rsidRPr="00F76871">
        <w:rPr>
          <w:rFonts w:ascii="Arial" w:hAnsi="Arial" w:cs="Arial"/>
          <w:sz w:val="20"/>
          <w:szCs w:val="20"/>
        </w:rPr>
        <w:t>Confort papier double ouaté blanc de grammage égal ou supérieur à 2 x 17 g/m2.</w:t>
      </w:r>
    </w:p>
    <w:p w14:paraId="623C0A02" w14:textId="77777777" w:rsidR="009E453C" w:rsidRPr="00F76871" w:rsidRDefault="009E453C" w:rsidP="00F40D48">
      <w:pPr>
        <w:numPr>
          <w:ilvl w:val="2"/>
          <w:numId w:val="7"/>
        </w:numPr>
        <w:tabs>
          <w:tab w:val="clear" w:pos="3240"/>
          <w:tab w:val="num" w:pos="1134"/>
          <w:tab w:val="num" w:pos="2160"/>
        </w:tabs>
        <w:spacing w:before="60" w:after="0" w:line="240" w:lineRule="auto"/>
        <w:ind w:left="993" w:hanging="284"/>
        <w:jc w:val="both"/>
        <w:rPr>
          <w:rFonts w:ascii="Arial" w:hAnsi="Arial" w:cs="Arial"/>
          <w:sz w:val="20"/>
          <w:szCs w:val="20"/>
        </w:rPr>
      </w:pPr>
      <w:r w:rsidRPr="00F76871">
        <w:rPr>
          <w:rFonts w:ascii="Arial" w:hAnsi="Arial" w:cs="Arial"/>
          <w:sz w:val="20"/>
          <w:szCs w:val="20"/>
        </w:rPr>
        <w:t>Appareil équipé de système évitant la surconsommation.</w:t>
      </w:r>
    </w:p>
    <w:p w14:paraId="3458E989" w14:textId="77777777" w:rsidR="009E453C" w:rsidRPr="00F76871" w:rsidRDefault="009E453C" w:rsidP="00F40D48">
      <w:pPr>
        <w:numPr>
          <w:ilvl w:val="2"/>
          <w:numId w:val="7"/>
        </w:numPr>
        <w:tabs>
          <w:tab w:val="clear" w:pos="3240"/>
          <w:tab w:val="num" w:pos="1134"/>
          <w:tab w:val="num" w:pos="2160"/>
        </w:tabs>
        <w:spacing w:before="60" w:after="0" w:line="240" w:lineRule="auto"/>
        <w:ind w:left="993" w:hanging="284"/>
        <w:jc w:val="both"/>
        <w:rPr>
          <w:rFonts w:ascii="Arial" w:hAnsi="Arial" w:cs="Arial"/>
          <w:sz w:val="20"/>
          <w:szCs w:val="20"/>
        </w:rPr>
      </w:pPr>
      <w:r w:rsidRPr="00F76871">
        <w:rPr>
          <w:rFonts w:ascii="Arial" w:hAnsi="Arial" w:cs="Arial"/>
          <w:sz w:val="20"/>
          <w:szCs w:val="20"/>
        </w:rPr>
        <w:t>Fermeture à clef.</w:t>
      </w:r>
    </w:p>
    <w:p w14:paraId="5203FB72" w14:textId="77777777" w:rsidR="009E453C" w:rsidRPr="00F76871" w:rsidRDefault="009E453C" w:rsidP="00F40D48">
      <w:pPr>
        <w:numPr>
          <w:ilvl w:val="2"/>
          <w:numId w:val="7"/>
        </w:numPr>
        <w:tabs>
          <w:tab w:val="clear" w:pos="3240"/>
          <w:tab w:val="num" w:pos="1134"/>
          <w:tab w:val="num" w:pos="2160"/>
        </w:tabs>
        <w:spacing w:before="60" w:after="0" w:line="240" w:lineRule="auto"/>
        <w:ind w:left="993" w:hanging="284"/>
        <w:jc w:val="both"/>
        <w:rPr>
          <w:rFonts w:ascii="Arial" w:hAnsi="Arial" w:cs="Arial"/>
          <w:sz w:val="20"/>
          <w:szCs w:val="20"/>
        </w:rPr>
      </w:pPr>
      <w:r w:rsidRPr="00F76871">
        <w:rPr>
          <w:rFonts w:ascii="Arial" w:hAnsi="Arial" w:cs="Arial"/>
          <w:sz w:val="20"/>
          <w:szCs w:val="20"/>
        </w:rPr>
        <w:t>Visualisation du niveau de chargement.</w:t>
      </w:r>
    </w:p>
    <w:p w14:paraId="7DD2139C" w14:textId="77777777" w:rsidR="009E453C" w:rsidRPr="00F76871" w:rsidRDefault="009E453C" w:rsidP="00F40D48">
      <w:pPr>
        <w:numPr>
          <w:ilvl w:val="2"/>
          <w:numId w:val="7"/>
        </w:numPr>
        <w:tabs>
          <w:tab w:val="clear" w:pos="3240"/>
          <w:tab w:val="num" w:pos="1134"/>
          <w:tab w:val="num" w:pos="2160"/>
        </w:tabs>
        <w:spacing w:before="60" w:after="0" w:line="240" w:lineRule="auto"/>
        <w:ind w:left="993" w:hanging="284"/>
        <w:jc w:val="both"/>
        <w:rPr>
          <w:rFonts w:ascii="Arial" w:hAnsi="Arial" w:cs="Arial"/>
          <w:sz w:val="20"/>
          <w:szCs w:val="20"/>
        </w:rPr>
      </w:pPr>
      <w:r w:rsidRPr="00F76871">
        <w:rPr>
          <w:rFonts w:ascii="Arial" w:hAnsi="Arial" w:cs="Arial"/>
          <w:sz w:val="20"/>
          <w:szCs w:val="20"/>
        </w:rPr>
        <w:t>Fixation par vis.</w:t>
      </w:r>
    </w:p>
    <w:p w14:paraId="7F4747A5" w14:textId="77777777" w:rsidR="009E453C" w:rsidRPr="00F76871" w:rsidRDefault="009E453C" w:rsidP="004818DC">
      <w:pPr>
        <w:tabs>
          <w:tab w:val="left" w:pos="6804"/>
          <w:tab w:val="left" w:pos="9356"/>
        </w:tabs>
        <w:ind w:left="993"/>
        <w:jc w:val="both"/>
        <w:rPr>
          <w:rFonts w:ascii="Arial" w:hAnsi="Arial" w:cs="Arial"/>
          <w:sz w:val="20"/>
          <w:szCs w:val="20"/>
        </w:rPr>
      </w:pPr>
    </w:p>
    <w:p w14:paraId="6C948E6F" w14:textId="77777777" w:rsidR="009E453C" w:rsidRPr="00F76871" w:rsidRDefault="009E453C" w:rsidP="00F40D48">
      <w:pPr>
        <w:numPr>
          <w:ilvl w:val="0"/>
          <w:numId w:val="6"/>
        </w:numPr>
        <w:tabs>
          <w:tab w:val="left" w:pos="851"/>
        </w:tabs>
        <w:spacing w:after="0" w:line="240" w:lineRule="auto"/>
        <w:ind w:left="993" w:hanging="284"/>
        <w:jc w:val="both"/>
        <w:rPr>
          <w:rFonts w:ascii="Arial" w:hAnsi="Arial" w:cs="Arial"/>
          <w:b/>
          <w:sz w:val="20"/>
          <w:szCs w:val="20"/>
        </w:rPr>
      </w:pPr>
      <w:r w:rsidRPr="00F76871">
        <w:rPr>
          <w:rFonts w:ascii="Arial" w:hAnsi="Arial" w:cs="Arial"/>
          <w:b/>
          <w:sz w:val="20"/>
          <w:szCs w:val="20"/>
        </w:rPr>
        <w:t>Les distributeurs de sachets hygiéniques pour protection féminine :</w:t>
      </w:r>
    </w:p>
    <w:p w14:paraId="1A291E28" w14:textId="77777777" w:rsidR="009E453C" w:rsidRPr="00F76871" w:rsidRDefault="009E453C" w:rsidP="004818DC">
      <w:pPr>
        <w:tabs>
          <w:tab w:val="left" w:pos="851"/>
        </w:tabs>
        <w:spacing w:before="60"/>
        <w:ind w:left="993"/>
        <w:jc w:val="both"/>
        <w:rPr>
          <w:rFonts w:ascii="Arial" w:hAnsi="Arial" w:cs="Arial"/>
          <w:sz w:val="20"/>
          <w:szCs w:val="20"/>
        </w:rPr>
      </w:pPr>
      <w:r w:rsidRPr="00F76871">
        <w:rPr>
          <w:rFonts w:ascii="Arial" w:hAnsi="Arial" w:cs="Arial"/>
          <w:sz w:val="20"/>
          <w:szCs w:val="20"/>
        </w:rPr>
        <w:t>Caractéristiques requises :</w:t>
      </w:r>
    </w:p>
    <w:p w14:paraId="36769250" w14:textId="77777777" w:rsidR="009E453C" w:rsidRPr="00F76871" w:rsidRDefault="009E453C" w:rsidP="00F40D48">
      <w:pPr>
        <w:numPr>
          <w:ilvl w:val="2"/>
          <w:numId w:val="7"/>
        </w:numPr>
        <w:tabs>
          <w:tab w:val="clear" w:pos="3240"/>
          <w:tab w:val="num" w:pos="1134"/>
          <w:tab w:val="num" w:pos="2160"/>
        </w:tabs>
        <w:spacing w:before="60" w:after="0" w:line="240" w:lineRule="auto"/>
        <w:ind w:left="993" w:hanging="284"/>
        <w:jc w:val="both"/>
        <w:rPr>
          <w:rFonts w:ascii="Arial" w:hAnsi="Arial" w:cs="Arial"/>
          <w:sz w:val="20"/>
          <w:szCs w:val="20"/>
        </w:rPr>
      </w:pPr>
      <w:r w:rsidRPr="00F76871">
        <w:rPr>
          <w:rFonts w:ascii="Arial" w:hAnsi="Arial" w:cs="Arial"/>
          <w:sz w:val="20"/>
          <w:szCs w:val="20"/>
        </w:rPr>
        <w:t>Visualisation de l’état de charge.</w:t>
      </w:r>
    </w:p>
    <w:p w14:paraId="7DD7E039" w14:textId="77777777" w:rsidR="009E453C" w:rsidRPr="00F76871" w:rsidRDefault="009E453C" w:rsidP="00F40D48">
      <w:pPr>
        <w:numPr>
          <w:ilvl w:val="2"/>
          <w:numId w:val="7"/>
        </w:numPr>
        <w:tabs>
          <w:tab w:val="clear" w:pos="3240"/>
          <w:tab w:val="num" w:pos="1134"/>
          <w:tab w:val="num" w:pos="2160"/>
        </w:tabs>
        <w:spacing w:before="60" w:after="0" w:line="240" w:lineRule="auto"/>
        <w:ind w:left="993" w:hanging="284"/>
        <w:jc w:val="both"/>
        <w:rPr>
          <w:rFonts w:ascii="Arial" w:hAnsi="Arial" w:cs="Arial"/>
          <w:sz w:val="20"/>
          <w:szCs w:val="20"/>
        </w:rPr>
      </w:pPr>
      <w:r w:rsidRPr="00F76871">
        <w:rPr>
          <w:rFonts w:ascii="Arial" w:hAnsi="Arial" w:cs="Arial"/>
          <w:sz w:val="20"/>
          <w:szCs w:val="20"/>
        </w:rPr>
        <w:t>Les sachets seront en plastique opaque.</w:t>
      </w:r>
    </w:p>
    <w:p w14:paraId="5DC1F0C1" w14:textId="77777777" w:rsidR="009E453C" w:rsidRPr="00F76871" w:rsidRDefault="009E453C" w:rsidP="00F40D48">
      <w:pPr>
        <w:numPr>
          <w:ilvl w:val="2"/>
          <w:numId w:val="7"/>
        </w:numPr>
        <w:tabs>
          <w:tab w:val="clear" w:pos="3240"/>
          <w:tab w:val="num" w:pos="1134"/>
          <w:tab w:val="num" w:pos="2160"/>
        </w:tabs>
        <w:spacing w:before="60" w:after="0" w:line="240" w:lineRule="auto"/>
        <w:ind w:left="993" w:hanging="284"/>
        <w:jc w:val="both"/>
        <w:rPr>
          <w:rFonts w:ascii="Arial" w:hAnsi="Arial" w:cs="Arial"/>
          <w:sz w:val="20"/>
          <w:szCs w:val="20"/>
        </w:rPr>
      </w:pPr>
      <w:r w:rsidRPr="00F76871">
        <w:rPr>
          <w:rFonts w:ascii="Arial" w:hAnsi="Arial" w:cs="Arial"/>
          <w:sz w:val="20"/>
          <w:szCs w:val="20"/>
        </w:rPr>
        <w:lastRenderedPageBreak/>
        <w:t>Autonomie minimale 50 sachets.</w:t>
      </w:r>
    </w:p>
    <w:p w14:paraId="743DF44D" w14:textId="77777777" w:rsidR="009E453C" w:rsidRPr="00F76871" w:rsidRDefault="009E453C" w:rsidP="00F40D48">
      <w:pPr>
        <w:numPr>
          <w:ilvl w:val="2"/>
          <w:numId w:val="7"/>
        </w:numPr>
        <w:tabs>
          <w:tab w:val="clear" w:pos="3240"/>
          <w:tab w:val="num" w:pos="1134"/>
          <w:tab w:val="num" w:pos="2160"/>
        </w:tabs>
        <w:spacing w:before="60" w:after="0" w:line="240" w:lineRule="auto"/>
        <w:ind w:left="993" w:hanging="284"/>
        <w:jc w:val="both"/>
        <w:rPr>
          <w:rFonts w:ascii="Arial" w:hAnsi="Arial" w:cs="Arial"/>
          <w:sz w:val="20"/>
          <w:szCs w:val="20"/>
        </w:rPr>
      </w:pPr>
      <w:r w:rsidRPr="00F76871">
        <w:rPr>
          <w:rFonts w:ascii="Arial" w:hAnsi="Arial" w:cs="Arial"/>
          <w:sz w:val="20"/>
          <w:szCs w:val="20"/>
        </w:rPr>
        <w:t>Fixation par vis.</w:t>
      </w:r>
    </w:p>
    <w:p w14:paraId="07D22629" w14:textId="77777777" w:rsidR="009E453C" w:rsidRPr="00F76871" w:rsidRDefault="009E453C" w:rsidP="004818DC">
      <w:pPr>
        <w:tabs>
          <w:tab w:val="left" w:pos="6804"/>
          <w:tab w:val="left" w:pos="9356"/>
        </w:tabs>
        <w:ind w:left="993"/>
        <w:jc w:val="both"/>
        <w:rPr>
          <w:rFonts w:ascii="Arial" w:hAnsi="Arial" w:cs="Arial"/>
          <w:sz w:val="20"/>
          <w:szCs w:val="20"/>
        </w:rPr>
      </w:pPr>
    </w:p>
    <w:p w14:paraId="240EB3DC" w14:textId="77777777" w:rsidR="009E453C" w:rsidRPr="00F76871" w:rsidRDefault="009E453C" w:rsidP="00F40D48">
      <w:pPr>
        <w:numPr>
          <w:ilvl w:val="0"/>
          <w:numId w:val="6"/>
        </w:numPr>
        <w:tabs>
          <w:tab w:val="left" w:pos="851"/>
        </w:tabs>
        <w:spacing w:after="0" w:line="240" w:lineRule="auto"/>
        <w:ind w:left="993" w:hanging="284"/>
        <w:jc w:val="both"/>
        <w:rPr>
          <w:rFonts w:ascii="Arial" w:hAnsi="Arial" w:cs="Arial"/>
          <w:b/>
          <w:sz w:val="20"/>
          <w:szCs w:val="20"/>
        </w:rPr>
      </w:pPr>
      <w:r w:rsidRPr="00F76871">
        <w:rPr>
          <w:rFonts w:ascii="Arial" w:hAnsi="Arial" w:cs="Arial"/>
          <w:b/>
          <w:sz w:val="20"/>
          <w:szCs w:val="20"/>
        </w:rPr>
        <w:t xml:space="preserve">Les distributeurs d’essuie-mains papier à usage unique (cabinets médicaux, para médicaux des CES et sanitaires des CES, infirmerie et médecine du travail) : </w:t>
      </w:r>
    </w:p>
    <w:p w14:paraId="6316C4E7" w14:textId="77777777" w:rsidR="009E453C" w:rsidRPr="00F76871" w:rsidRDefault="009E453C" w:rsidP="004818DC">
      <w:pPr>
        <w:tabs>
          <w:tab w:val="left" w:pos="851"/>
        </w:tabs>
        <w:spacing w:before="60"/>
        <w:ind w:left="993"/>
        <w:jc w:val="both"/>
        <w:rPr>
          <w:rFonts w:ascii="Arial" w:hAnsi="Arial" w:cs="Arial"/>
          <w:sz w:val="20"/>
          <w:szCs w:val="20"/>
        </w:rPr>
      </w:pPr>
      <w:r w:rsidRPr="00F76871">
        <w:rPr>
          <w:rFonts w:ascii="Arial" w:hAnsi="Arial" w:cs="Arial"/>
          <w:sz w:val="20"/>
          <w:szCs w:val="20"/>
        </w:rPr>
        <w:t>Caractéristiques requises :</w:t>
      </w:r>
    </w:p>
    <w:p w14:paraId="7B8CC4C8" w14:textId="77777777" w:rsidR="009E453C" w:rsidRPr="00F76871" w:rsidRDefault="009E453C" w:rsidP="00F40D48">
      <w:pPr>
        <w:numPr>
          <w:ilvl w:val="2"/>
          <w:numId w:val="7"/>
        </w:numPr>
        <w:tabs>
          <w:tab w:val="clear" w:pos="3240"/>
          <w:tab w:val="num" w:pos="1134"/>
          <w:tab w:val="num" w:pos="2160"/>
        </w:tabs>
        <w:spacing w:before="60" w:after="0" w:line="240" w:lineRule="auto"/>
        <w:ind w:left="993" w:hanging="284"/>
        <w:jc w:val="both"/>
        <w:rPr>
          <w:rFonts w:ascii="Arial" w:hAnsi="Arial" w:cs="Arial"/>
          <w:sz w:val="20"/>
          <w:szCs w:val="20"/>
        </w:rPr>
      </w:pPr>
      <w:r w:rsidRPr="00F76871">
        <w:rPr>
          <w:rFonts w:ascii="Arial" w:hAnsi="Arial" w:cs="Arial"/>
          <w:sz w:val="20"/>
          <w:szCs w:val="20"/>
        </w:rPr>
        <w:t>Distribution feuille à feuille.</w:t>
      </w:r>
    </w:p>
    <w:p w14:paraId="626617F4" w14:textId="77777777" w:rsidR="009E453C" w:rsidRPr="00F76871" w:rsidRDefault="009E453C" w:rsidP="00F40D48">
      <w:pPr>
        <w:numPr>
          <w:ilvl w:val="2"/>
          <w:numId w:val="7"/>
        </w:numPr>
        <w:tabs>
          <w:tab w:val="clear" w:pos="3240"/>
          <w:tab w:val="num" w:pos="1134"/>
          <w:tab w:val="num" w:pos="2160"/>
        </w:tabs>
        <w:spacing w:before="60" w:after="0" w:line="240" w:lineRule="auto"/>
        <w:ind w:left="993" w:hanging="284"/>
        <w:jc w:val="both"/>
        <w:rPr>
          <w:rFonts w:ascii="Arial" w:hAnsi="Arial" w:cs="Arial"/>
          <w:sz w:val="20"/>
          <w:szCs w:val="20"/>
        </w:rPr>
      </w:pPr>
      <w:r w:rsidRPr="00F76871">
        <w:rPr>
          <w:rFonts w:ascii="Arial" w:hAnsi="Arial" w:cs="Arial"/>
          <w:sz w:val="20"/>
          <w:szCs w:val="20"/>
        </w:rPr>
        <w:t>Papier ouaté blanc.</w:t>
      </w:r>
    </w:p>
    <w:p w14:paraId="01B1C9AE" w14:textId="77777777" w:rsidR="009E453C" w:rsidRPr="00F76871" w:rsidRDefault="009E453C" w:rsidP="00F40D48">
      <w:pPr>
        <w:numPr>
          <w:ilvl w:val="2"/>
          <w:numId w:val="7"/>
        </w:numPr>
        <w:tabs>
          <w:tab w:val="clear" w:pos="3240"/>
          <w:tab w:val="num" w:pos="1134"/>
          <w:tab w:val="num" w:pos="2160"/>
        </w:tabs>
        <w:spacing w:before="60" w:after="0" w:line="240" w:lineRule="auto"/>
        <w:ind w:left="993" w:hanging="284"/>
        <w:jc w:val="both"/>
        <w:rPr>
          <w:rFonts w:ascii="Arial" w:hAnsi="Arial" w:cs="Arial"/>
          <w:sz w:val="20"/>
          <w:szCs w:val="20"/>
        </w:rPr>
      </w:pPr>
      <w:r w:rsidRPr="00F76871">
        <w:rPr>
          <w:rFonts w:ascii="Arial" w:hAnsi="Arial" w:cs="Arial"/>
          <w:sz w:val="20"/>
          <w:szCs w:val="20"/>
        </w:rPr>
        <w:t>Fixation par vis.</w:t>
      </w:r>
    </w:p>
    <w:p w14:paraId="1C92CA1E" w14:textId="77777777" w:rsidR="009E453C" w:rsidRPr="00F76871" w:rsidRDefault="009E453C" w:rsidP="004818DC">
      <w:pPr>
        <w:tabs>
          <w:tab w:val="left" w:pos="6804"/>
          <w:tab w:val="left" w:pos="9356"/>
        </w:tabs>
        <w:ind w:left="993"/>
        <w:jc w:val="both"/>
        <w:rPr>
          <w:rFonts w:ascii="Arial" w:hAnsi="Arial" w:cs="Arial"/>
          <w:sz w:val="20"/>
          <w:szCs w:val="20"/>
        </w:rPr>
      </w:pPr>
    </w:p>
    <w:p w14:paraId="46609354" w14:textId="77777777" w:rsidR="009E453C" w:rsidRPr="00F76871" w:rsidRDefault="009E453C" w:rsidP="00F40D48">
      <w:pPr>
        <w:numPr>
          <w:ilvl w:val="0"/>
          <w:numId w:val="6"/>
        </w:numPr>
        <w:tabs>
          <w:tab w:val="left" w:pos="851"/>
        </w:tabs>
        <w:spacing w:after="0" w:line="240" w:lineRule="auto"/>
        <w:ind w:left="993" w:hanging="284"/>
        <w:jc w:val="both"/>
        <w:rPr>
          <w:rFonts w:ascii="Arial" w:hAnsi="Arial" w:cs="Arial"/>
          <w:b/>
          <w:sz w:val="20"/>
          <w:szCs w:val="20"/>
        </w:rPr>
      </w:pPr>
      <w:r w:rsidRPr="00F76871">
        <w:rPr>
          <w:rFonts w:ascii="Arial" w:hAnsi="Arial" w:cs="Arial"/>
          <w:b/>
          <w:sz w:val="20"/>
          <w:szCs w:val="20"/>
        </w:rPr>
        <w:t xml:space="preserve">Désodorisant </w:t>
      </w:r>
      <w:r w:rsidRPr="00F76871">
        <w:rPr>
          <w:rFonts w:ascii="Arial" w:hAnsi="Arial" w:cs="Arial"/>
          <w:sz w:val="20"/>
          <w:szCs w:val="20"/>
        </w:rPr>
        <w:t>à placer dans tous les sanitaires de tous les sites (sauf sanitaires destinés au public).</w:t>
      </w:r>
    </w:p>
    <w:p w14:paraId="0200D15D" w14:textId="77777777" w:rsidR="009E453C" w:rsidRPr="00F76871" w:rsidRDefault="009E453C" w:rsidP="004818DC">
      <w:pPr>
        <w:tabs>
          <w:tab w:val="left" w:pos="851"/>
        </w:tabs>
        <w:spacing w:before="60"/>
        <w:ind w:left="993"/>
        <w:jc w:val="both"/>
        <w:rPr>
          <w:rFonts w:ascii="Arial" w:hAnsi="Arial" w:cs="Arial"/>
          <w:sz w:val="20"/>
          <w:szCs w:val="20"/>
        </w:rPr>
      </w:pPr>
      <w:r w:rsidRPr="00F76871">
        <w:rPr>
          <w:rFonts w:ascii="Arial" w:hAnsi="Arial" w:cs="Arial"/>
          <w:sz w:val="20"/>
          <w:szCs w:val="20"/>
        </w:rPr>
        <w:t>Caractéristiques requises :</w:t>
      </w:r>
    </w:p>
    <w:p w14:paraId="746C9A13" w14:textId="77777777" w:rsidR="009E453C" w:rsidRPr="00F76871" w:rsidRDefault="009E453C" w:rsidP="00F40D48">
      <w:pPr>
        <w:numPr>
          <w:ilvl w:val="2"/>
          <w:numId w:val="7"/>
        </w:numPr>
        <w:tabs>
          <w:tab w:val="clear" w:pos="3240"/>
          <w:tab w:val="num" w:pos="1134"/>
          <w:tab w:val="num" w:pos="2160"/>
        </w:tabs>
        <w:spacing w:before="60" w:after="0" w:line="240" w:lineRule="auto"/>
        <w:ind w:left="993" w:hanging="284"/>
        <w:jc w:val="both"/>
        <w:rPr>
          <w:rFonts w:ascii="Arial" w:hAnsi="Arial" w:cs="Arial"/>
          <w:sz w:val="20"/>
          <w:szCs w:val="20"/>
        </w:rPr>
      </w:pPr>
      <w:r w:rsidRPr="00F76871">
        <w:rPr>
          <w:rFonts w:ascii="Arial" w:hAnsi="Arial" w:cs="Arial"/>
          <w:sz w:val="20"/>
          <w:szCs w:val="20"/>
        </w:rPr>
        <w:t>Longue durée.</w:t>
      </w:r>
    </w:p>
    <w:p w14:paraId="055FBB14" w14:textId="77777777" w:rsidR="009E453C" w:rsidRPr="00F76871" w:rsidRDefault="009E453C" w:rsidP="00F40D48">
      <w:pPr>
        <w:numPr>
          <w:ilvl w:val="2"/>
          <w:numId w:val="7"/>
        </w:numPr>
        <w:tabs>
          <w:tab w:val="clear" w:pos="3240"/>
          <w:tab w:val="num" w:pos="1134"/>
          <w:tab w:val="num" w:pos="2160"/>
        </w:tabs>
        <w:spacing w:before="60" w:after="0" w:line="240" w:lineRule="auto"/>
        <w:ind w:left="993" w:hanging="284"/>
        <w:jc w:val="both"/>
        <w:rPr>
          <w:rFonts w:ascii="Arial" w:hAnsi="Arial" w:cs="Arial"/>
          <w:sz w:val="20"/>
          <w:szCs w:val="20"/>
        </w:rPr>
      </w:pPr>
      <w:r w:rsidRPr="00F76871">
        <w:rPr>
          <w:rFonts w:ascii="Arial" w:hAnsi="Arial" w:cs="Arial"/>
          <w:sz w:val="20"/>
          <w:szCs w:val="20"/>
        </w:rPr>
        <w:t>Type équivalent AIR BOX.</w:t>
      </w:r>
    </w:p>
    <w:p w14:paraId="44988F29" w14:textId="77777777" w:rsidR="009E453C" w:rsidRPr="00F76871" w:rsidRDefault="009E453C" w:rsidP="004818DC">
      <w:pPr>
        <w:tabs>
          <w:tab w:val="left" w:pos="6804"/>
          <w:tab w:val="left" w:pos="9356"/>
        </w:tabs>
        <w:ind w:left="993"/>
        <w:jc w:val="both"/>
        <w:rPr>
          <w:rFonts w:ascii="Arial" w:hAnsi="Arial" w:cs="Arial"/>
          <w:sz w:val="20"/>
          <w:szCs w:val="20"/>
        </w:rPr>
      </w:pPr>
    </w:p>
    <w:p w14:paraId="2BB8E7C5" w14:textId="77777777" w:rsidR="009E453C" w:rsidRPr="00F76871" w:rsidRDefault="009E453C" w:rsidP="00F40D48">
      <w:pPr>
        <w:numPr>
          <w:ilvl w:val="0"/>
          <w:numId w:val="6"/>
        </w:numPr>
        <w:tabs>
          <w:tab w:val="left" w:pos="851"/>
        </w:tabs>
        <w:spacing w:after="0" w:line="240" w:lineRule="auto"/>
        <w:ind w:left="993" w:hanging="284"/>
        <w:jc w:val="both"/>
        <w:rPr>
          <w:rFonts w:ascii="Arial" w:hAnsi="Arial" w:cs="Arial"/>
          <w:b/>
          <w:sz w:val="20"/>
          <w:szCs w:val="20"/>
        </w:rPr>
      </w:pPr>
      <w:r w:rsidRPr="00F76871">
        <w:rPr>
          <w:rFonts w:ascii="Arial" w:hAnsi="Arial" w:cs="Arial"/>
          <w:b/>
          <w:sz w:val="20"/>
          <w:szCs w:val="20"/>
        </w:rPr>
        <w:t xml:space="preserve">Désodorisant </w:t>
      </w:r>
      <w:r w:rsidRPr="00F76871">
        <w:rPr>
          <w:rFonts w:ascii="Arial" w:hAnsi="Arial" w:cs="Arial"/>
          <w:sz w:val="20"/>
          <w:szCs w:val="20"/>
        </w:rPr>
        <w:t>à placer dans les sanitaires destinés au public des CES :</w:t>
      </w:r>
    </w:p>
    <w:p w14:paraId="6FA03C2B" w14:textId="77777777" w:rsidR="009E453C" w:rsidRPr="00F76871" w:rsidRDefault="009E453C" w:rsidP="004818DC">
      <w:pPr>
        <w:tabs>
          <w:tab w:val="left" w:pos="851"/>
        </w:tabs>
        <w:spacing w:before="60"/>
        <w:ind w:left="993"/>
        <w:jc w:val="both"/>
        <w:rPr>
          <w:rFonts w:ascii="Arial" w:hAnsi="Arial" w:cs="Arial"/>
          <w:sz w:val="20"/>
          <w:szCs w:val="20"/>
        </w:rPr>
      </w:pPr>
      <w:r w:rsidRPr="00F76871">
        <w:rPr>
          <w:rFonts w:ascii="Arial" w:hAnsi="Arial" w:cs="Arial"/>
          <w:sz w:val="20"/>
          <w:szCs w:val="20"/>
        </w:rPr>
        <w:t>Caractéristiques requises :</w:t>
      </w:r>
    </w:p>
    <w:p w14:paraId="71312206" w14:textId="77777777" w:rsidR="009E453C" w:rsidRPr="00F76871" w:rsidRDefault="009E453C" w:rsidP="00F40D48">
      <w:pPr>
        <w:numPr>
          <w:ilvl w:val="2"/>
          <w:numId w:val="7"/>
        </w:numPr>
        <w:tabs>
          <w:tab w:val="clear" w:pos="3240"/>
          <w:tab w:val="num" w:pos="1134"/>
          <w:tab w:val="num" w:pos="2160"/>
        </w:tabs>
        <w:spacing w:before="60" w:after="0" w:line="240" w:lineRule="auto"/>
        <w:ind w:left="993" w:hanging="284"/>
        <w:jc w:val="both"/>
        <w:rPr>
          <w:rFonts w:ascii="Arial" w:hAnsi="Arial" w:cs="Arial"/>
          <w:sz w:val="20"/>
          <w:szCs w:val="20"/>
        </w:rPr>
      </w:pPr>
      <w:r w:rsidRPr="00F76871">
        <w:rPr>
          <w:rFonts w:ascii="Arial" w:hAnsi="Arial" w:cs="Arial"/>
          <w:sz w:val="20"/>
          <w:szCs w:val="20"/>
        </w:rPr>
        <w:t>Bombes.</w:t>
      </w:r>
    </w:p>
    <w:p w14:paraId="04F3294F" w14:textId="77777777" w:rsidR="009E453C" w:rsidRPr="00F76871" w:rsidRDefault="009E453C" w:rsidP="00F40D48">
      <w:pPr>
        <w:numPr>
          <w:ilvl w:val="2"/>
          <w:numId w:val="7"/>
        </w:numPr>
        <w:tabs>
          <w:tab w:val="clear" w:pos="3240"/>
          <w:tab w:val="num" w:pos="1134"/>
          <w:tab w:val="num" w:pos="2160"/>
        </w:tabs>
        <w:spacing w:before="60" w:after="0" w:line="240" w:lineRule="auto"/>
        <w:ind w:left="993" w:hanging="284"/>
        <w:jc w:val="both"/>
        <w:rPr>
          <w:rFonts w:ascii="Arial" w:hAnsi="Arial" w:cs="Arial"/>
          <w:sz w:val="20"/>
          <w:szCs w:val="20"/>
        </w:rPr>
      </w:pPr>
      <w:r w:rsidRPr="00F76871">
        <w:rPr>
          <w:rFonts w:ascii="Arial" w:hAnsi="Arial" w:cs="Arial"/>
          <w:sz w:val="20"/>
          <w:szCs w:val="20"/>
        </w:rPr>
        <w:t>Parfum menthe.</w:t>
      </w:r>
    </w:p>
    <w:p w14:paraId="7F84692D" w14:textId="77777777" w:rsidR="009E453C" w:rsidRPr="00F76871" w:rsidRDefault="009E453C" w:rsidP="004818DC">
      <w:pPr>
        <w:tabs>
          <w:tab w:val="left" w:pos="6804"/>
          <w:tab w:val="left" w:pos="9356"/>
        </w:tabs>
        <w:ind w:left="993"/>
        <w:jc w:val="both"/>
        <w:rPr>
          <w:rFonts w:ascii="Arial" w:hAnsi="Arial" w:cs="Arial"/>
          <w:sz w:val="20"/>
          <w:szCs w:val="20"/>
        </w:rPr>
      </w:pPr>
    </w:p>
    <w:p w14:paraId="15C3ED5E" w14:textId="77777777" w:rsidR="009E453C" w:rsidRPr="00F76871" w:rsidRDefault="009E453C" w:rsidP="004818DC">
      <w:pPr>
        <w:pStyle w:val="Corpsdetexte"/>
        <w:spacing w:before="0" w:after="0"/>
        <w:ind w:left="993"/>
        <w:rPr>
          <w:rFonts w:ascii="Arial" w:hAnsi="Arial" w:cs="Arial"/>
          <w:sz w:val="20"/>
          <w:szCs w:val="20"/>
        </w:rPr>
      </w:pPr>
      <w:r w:rsidRPr="00F76871">
        <w:rPr>
          <w:rFonts w:ascii="Arial" w:hAnsi="Arial" w:cs="Arial"/>
          <w:sz w:val="20"/>
          <w:szCs w:val="20"/>
        </w:rPr>
        <w:t xml:space="preserve">En outre, en début de marché le </w:t>
      </w:r>
      <w:r w:rsidR="00316A7A" w:rsidRPr="00F76871">
        <w:rPr>
          <w:rFonts w:ascii="Arial" w:hAnsi="Arial" w:cs="Arial"/>
          <w:sz w:val="20"/>
          <w:szCs w:val="20"/>
        </w:rPr>
        <w:t>Titulaire doit</w:t>
      </w:r>
      <w:r w:rsidRPr="00F76871">
        <w:rPr>
          <w:rFonts w:ascii="Arial" w:hAnsi="Arial" w:cs="Arial"/>
          <w:sz w:val="20"/>
          <w:szCs w:val="20"/>
        </w:rPr>
        <w:t xml:space="preserve"> remplacer les balayettes en place, puis à chaque reconduction, à minima.</w:t>
      </w:r>
    </w:p>
    <w:p w14:paraId="1875F91B" w14:textId="77777777" w:rsidR="009E453C" w:rsidRPr="00F76871" w:rsidRDefault="009E453C" w:rsidP="004818DC">
      <w:pPr>
        <w:ind w:left="993"/>
        <w:jc w:val="both"/>
        <w:rPr>
          <w:rFonts w:ascii="Arial" w:hAnsi="Arial" w:cs="Arial"/>
          <w:sz w:val="20"/>
          <w:szCs w:val="20"/>
        </w:rPr>
      </w:pPr>
      <w:r w:rsidRPr="00F76871">
        <w:rPr>
          <w:rFonts w:ascii="Arial" w:hAnsi="Arial" w:cs="Arial"/>
          <w:sz w:val="20"/>
          <w:szCs w:val="20"/>
        </w:rPr>
        <w:t xml:space="preserve">Le </w:t>
      </w:r>
      <w:r w:rsidR="00316A7A" w:rsidRPr="00F76871">
        <w:rPr>
          <w:rFonts w:ascii="Arial" w:hAnsi="Arial" w:cs="Arial"/>
          <w:sz w:val="20"/>
          <w:szCs w:val="20"/>
        </w:rPr>
        <w:t>Titulaire</w:t>
      </w:r>
      <w:r w:rsidRPr="00F76871">
        <w:rPr>
          <w:rFonts w:ascii="Arial" w:hAnsi="Arial" w:cs="Arial"/>
          <w:sz w:val="20"/>
          <w:szCs w:val="20"/>
        </w:rPr>
        <w:t xml:space="preserve"> vei</w:t>
      </w:r>
      <w:r w:rsidR="00316A7A" w:rsidRPr="00F76871">
        <w:rPr>
          <w:rFonts w:ascii="Arial" w:hAnsi="Arial" w:cs="Arial"/>
          <w:sz w:val="20"/>
          <w:szCs w:val="20"/>
        </w:rPr>
        <w:t>lle</w:t>
      </w:r>
      <w:r w:rsidRPr="00F76871">
        <w:rPr>
          <w:rFonts w:ascii="Arial" w:hAnsi="Arial" w:cs="Arial"/>
          <w:sz w:val="20"/>
          <w:szCs w:val="20"/>
        </w:rPr>
        <w:t xml:space="preserve"> à la régularité des livraisons des fournitures en tenant compte des délais de livraison de chaque article, afin d'assurer ses prestations dans les délais impartis.</w:t>
      </w:r>
    </w:p>
    <w:p w14:paraId="00E23F01" w14:textId="77777777" w:rsidR="009E453C" w:rsidRPr="00F76871" w:rsidRDefault="009E453C" w:rsidP="004818DC">
      <w:pPr>
        <w:ind w:left="993"/>
        <w:jc w:val="both"/>
        <w:rPr>
          <w:rFonts w:ascii="Arial" w:hAnsi="Arial" w:cs="Arial"/>
          <w:sz w:val="20"/>
          <w:szCs w:val="20"/>
        </w:rPr>
      </w:pPr>
      <w:r w:rsidRPr="00F76871">
        <w:rPr>
          <w:rFonts w:ascii="Arial" w:hAnsi="Arial" w:cs="Arial"/>
          <w:sz w:val="20"/>
          <w:szCs w:val="20"/>
        </w:rPr>
        <w:t xml:space="preserve">Tout dommage causé par l’utilisation de(s) produit(s) non agréé(s) </w:t>
      </w:r>
      <w:r w:rsidR="00316A7A" w:rsidRPr="00F76871">
        <w:rPr>
          <w:rFonts w:ascii="Arial" w:hAnsi="Arial" w:cs="Arial"/>
          <w:sz w:val="20"/>
          <w:szCs w:val="20"/>
        </w:rPr>
        <w:t>est</w:t>
      </w:r>
      <w:r w:rsidRPr="00F76871">
        <w:rPr>
          <w:rFonts w:ascii="Arial" w:hAnsi="Arial" w:cs="Arial"/>
          <w:sz w:val="20"/>
          <w:szCs w:val="20"/>
        </w:rPr>
        <w:t xml:space="preserve"> pris en charge par le </w:t>
      </w:r>
      <w:r w:rsidR="00316A7A" w:rsidRPr="00F76871">
        <w:rPr>
          <w:rFonts w:ascii="Arial" w:hAnsi="Arial" w:cs="Arial"/>
          <w:sz w:val="20"/>
          <w:szCs w:val="20"/>
        </w:rPr>
        <w:t>Titulaire</w:t>
      </w:r>
      <w:r w:rsidRPr="00F76871">
        <w:rPr>
          <w:rFonts w:ascii="Arial" w:hAnsi="Arial" w:cs="Arial"/>
          <w:sz w:val="20"/>
          <w:szCs w:val="20"/>
        </w:rPr>
        <w:t>.</w:t>
      </w:r>
    </w:p>
    <w:p w14:paraId="0297B3B4" w14:textId="77777777" w:rsidR="004818DC" w:rsidRPr="00F76871" w:rsidRDefault="004818DC" w:rsidP="00F40D48">
      <w:pPr>
        <w:pStyle w:val="Titre2"/>
        <w:keepLines/>
        <w:numPr>
          <w:ilvl w:val="3"/>
          <w:numId w:val="12"/>
        </w:numPr>
        <w:spacing w:before="40" w:after="240"/>
        <w:jc w:val="left"/>
        <w:rPr>
          <w:rFonts w:eastAsiaTheme="minorHAnsi"/>
          <w:b w:val="0"/>
          <w:color w:val="005CA9"/>
          <w:lang w:eastAsia="en-US"/>
        </w:rPr>
      </w:pPr>
      <w:bookmarkStart w:id="45" w:name="_Toc202797683"/>
      <w:r w:rsidRPr="00F76871">
        <w:rPr>
          <w:rFonts w:eastAsiaTheme="minorHAnsi"/>
          <w:b w:val="0"/>
          <w:color w:val="005CA9"/>
          <w:lang w:eastAsia="en-US"/>
        </w:rPr>
        <w:t>Tenue vestimentaire, équipements de protection individuelle et divers</w:t>
      </w:r>
      <w:bookmarkEnd w:id="45"/>
    </w:p>
    <w:p w14:paraId="10D5A58F" w14:textId="77777777" w:rsidR="004818DC" w:rsidRPr="00F76871" w:rsidRDefault="004818DC" w:rsidP="004818DC">
      <w:pPr>
        <w:ind w:left="993"/>
        <w:jc w:val="both"/>
        <w:rPr>
          <w:rFonts w:ascii="Arial" w:hAnsi="Arial" w:cs="Arial"/>
          <w:sz w:val="20"/>
          <w:szCs w:val="20"/>
        </w:rPr>
      </w:pPr>
      <w:r w:rsidRPr="00F76871">
        <w:rPr>
          <w:rFonts w:ascii="Arial" w:hAnsi="Arial" w:cs="Arial"/>
          <w:sz w:val="20"/>
          <w:szCs w:val="20"/>
        </w:rPr>
        <w:t>Le Titulaire s'engage à fournir à son personnel une tenue vestimentaire et un équipement de protection individuelle en adéquation avec l’activité d’entretien propreté et nécessaire à la bonne réalisation de sa prestation (gants, chaussures, tenue..). Il décrit dans son mémoire technique les équipements mis à disposition.</w:t>
      </w:r>
    </w:p>
    <w:p w14:paraId="6F3D2185" w14:textId="77777777" w:rsidR="004818DC" w:rsidRPr="00F76871" w:rsidRDefault="004818DC" w:rsidP="004818DC">
      <w:pPr>
        <w:ind w:left="993"/>
        <w:jc w:val="both"/>
        <w:rPr>
          <w:rFonts w:ascii="Arial" w:hAnsi="Arial" w:cs="Arial"/>
          <w:sz w:val="20"/>
          <w:szCs w:val="20"/>
        </w:rPr>
      </w:pPr>
      <w:r w:rsidRPr="00F76871">
        <w:rPr>
          <w:rFonts w:ascii="Arial" w:hAnsi="Arial" w:cs="Arial"/>
          <w:sz w:val="20"/>
          <w:szCs w:val="20"/>
        </w:rPr>
        <w:t xml:space="preserve">Cette tenue est identifiée par le logo du Titulaire et le nom de la personne. </w:t>
      </w:r>
    </w:p>
    <w:p w14:paraId="173BD036" w14:textId="7959A9FC" w:rsidR="009E453C" w:rsidRPr="00F76871" w:rsidRDefault="004818DC" w:rsidP="004818DC">
      <w:pPr>
        <w:ind w:left="993"/>
        <w:jc w:val="both"/>
        <w:rPr>
          <w:rFonts w:ascii="Arial" w:hAnsi="Arial" w:cs="Arial"/>
          <w:sz w:val="20"/>
          <w:szCs w:val="20"/>
        </w:rPr>
      </w:pPr>
      <w:r w:rsidRPr="00F76871">
        <w:rPr>
          <w:rFonts w:ascii="Arial" w:hAnsi="Arial" w:cs="Arial"/>
          <w:sz w:val="20"/>
          <w:szCs w:val="20"/>
        </w:rPr>
        <w:t xml:space="preserve">Le Pouvoir Adjudicateur dans le cadre des contrôles </w:t>
      </w:r>
      <w:r w:rsidR="00243DBF">
        <w:rPr>
          <w:rFonts w:ascii="Arial" w:hAnsi="Arial" w:cs="Arial"/>
          <w:sz w:val="20"/>
          <w:szCs w:val="20"/>
        </w:rPr>
        <w:t>a</w:t>
      </w:r>
      <w:r w:rsidRPr="00F76871">
        <w:rPr>
          <w:rFonts w:ascii="Arial" w:hAnsi="Arial" w:cs="Arial"/>
          <w:sz w:val="20"/>
          <w:szCs w:val="20"/>
        </w:rPr>
        <w:t xml:space="preserve"> la possibilité de noter ces aspects et le non-respect est soumis à u</w:t>
      </w:r>
      <w:r w:rsidR="00787DE2" w:rsidRPr="00F76871">
        <w:rPr>
          <w:rFonts w:ascii="Arial" w:hAnsi="Arial" w:cs="Arial"/>
          <w:sz w:val="20"/>
          <w:szCs w:val="20"/>
        </w:rPr>
        <w:t>ne pénalité prévue à l’article 11</w:t>
      </w:r>
      <w:r w:rsidRPr="00F76871">
        <w:rPr>
          <w:rFonts w:ascii="Arial" w:hAnsi="Arial" w:cs="Arial"/>
          <w:sz w:val="20"/>
          <w:szCs w:val="20"/>
        </w:rPr>
        <w:t xml:space="preserve"> du CCAP.</w:t>
      </w:r>
    </w:p>
    <w:p w14:paraId="6CAF5E3D" w14:textId="2E53800F" w:rsidR="0064672E" w:rsidRPr="00F76871" w:rsidRDefault="0064672E" w:rsidP="00F40D48">
      <w:pPr>
        <w:pStyle w:val="Titre2"/>
        <w:keepLines/>
        <w:numPr>
          <w:ilvl w:val="1"/>
          <w:numId w:val="12"/>
        </w:numPr>
        <w:spacing w:before="40" w:after="240"/>
        <w:jc w:val="left"/>
        <w:rPr>
          <w:rFonts w:eastAsiaTheme="minorHAnsi"/>
          <w:b w:val="0"/>
          <w:color w:val="005CA9"/>
          <w:lang w:eastAsia="en-US"/>
        </w:rPr>
      </w:pPr>
      <w:bookmarkStart w:id="46" w:name="_Toc202797684"/>
      <w:r w:rsidRPr="00F76871">
        <w:rPr>
          <w:rFonts w:eastAsiaTheme="minorHAnsi"/>
          <w:b w:val="0"/>
          <w:color w:val="005CA9"/>
          <w:lang w:eastAsia="en-US"/>
        </w:rPr>
        <w:t>Description des prestations</w:t>
      </w:r>
      <w:r w:rsidR="00CA2C2E" w:rsidRPr="00F76871">
        <w:rPr>
          <w:rFonts w:eastAsiaTheme="minorHAnsi"/>
          <w:b w:val="0"/>
          <w:color w:val="005CA9"/>
          <w:lang w:eastAsia="en-US"/>
        </w:rPr>
        <w:t xml:space="preserve"> de nettoyage</w:t>
      </w:r>
      <w:bookmarkEnd w:id="46"/>
    </w:p>
    <w:p w14:paraId="1EBF33F6" w14:textId="1E0B613F" w:rsidR="009E453C" w:rsidRPr="00E223E1" w:rsidRDefault="009E453C" w:rsidP="009E453C">
      <w:pPr>
        <w:numPr>
          <w:ilvl w:val="12"/>
          <w:numId w:val="0"/>
        </w:numPr>
        <w:tabs>
          <w:tab w:val="left" w:pos="6804"/>
          <w:tab w:val="left" w:pos="9356"/>
        </w:tabs>
        <w:jc w:val="both"/>
        <w:rPr>
          <w:rFonts w:ascii="Arial" w:hAnsi="Arial" w:cs="Arial"/>
          <w:sz w:val="20"/>
          <w:szCs w:val="20"/>
        </w:rPr>
      </w:pPr>
      <w:r w:rsidRPr="00E223E1">
        <w:rPr>
          <w:rFonts w:ascii="Arial" w:hAnsi="Arial" w:cs="Arial"/>
          <w:sz w:val="20"/>
          <w:szCs w:val="20"/>
        </w:rPr>
        <w:t xml:space="preserve">La vérification des prestations s’effectue selon la méthode de contrôle qualité décrite à </w:t>
      </w:r>
      <w:r w:rsidRPr="00F76871">
        <w:rPr>
          <w:rFonts w:ascii="Arial" w:hAnsi="Arial" w:cs="Arial"/>
          <w:sz w:val="20"/>
          <w:szCs w:val="20"/>
        </w:rPr>
        <w:t xml:space="preserve">l’article </w:t>
      </w:r>
      <w:r w:rsidR="0064672E" w:rsidRPr="00F76871">
        <w:rPr>
          <w:rFonts w:ascii="Arial" w:hAnsi="Arial" w:cs="Arial"/>
          <w:sz w:val="20"/>
          <w:szCs w:val="20"/>
        </w:rPr>
        <w:t>2.</w:t>
      </w:r>
      <w:r w:rsidR="00F76871" w:rsidRPr="00F76871">
        <w:rPr>
          <w:rFonts w:ascii="Arial" w:hAnsi="Arial" w:cs="Arial"/>
          <w:sz w:val="20"/>
          <w:szCs w:val="20"/>
        </w:rPr>
        <w:t>13</w:t>
      </w:r>
      <w:r w:rsidRPr="00E223E1">
        <w:rPr>
          <w:rFonts w:ascii="Arial" w:hAnsi="Arial" w:cs="Arial"/>
          <w:sz w:val="20"/>
          <w:szCs w:val="20"/>
        </w:rPr>
        <w:t xml:space="preserve"> du présent CCTP.</w:t>
      </w:r>
    </w:p>
    <w:p w14:paraId="28392A21" w14:textId="77777777" w:rsidR="009E453C" w:rsidRPr="00E223E1" w:rsidRDefault="009E453C" w:rsidP="009E453C">
      <w:pPr>
        <w:jc w:val="both"/>
        <w:rPr>
          <w:rFonts w:ascii="Arial" w:hAnsi="Arial" w:cs="Arial"/>
          <w:sz w:val="20"/>
          <w:szCs w:val="20"/>
        </w:rPr>
      </w:pPr>
      <w:r w:rsidRPr="00E223E1">
        <w:rPr>
          <w:rFonts w:ascii="Arial" w:hAnsi="Arial" w:cs="Arial"/>
          <w:sz w:val="20"/>
          <w:szCs w:val="20"/>
        </w:rPr>
        <w:t xml:space="preserve">Pour les locaux médicaux et paramédicaux des CES, il est demandé une prestation adaptée à une qualité d’hygiène médicale. Un document établi par </w:t>
      </w:r>
      <w:r w:rsidR="0064672E">
        <w:rPr>
          <w:rFonts w:ascii="Arial" w:hAnsi="Arial" w:cs="Arial"/>
          <w:sz w:val="20"/>
          <w:szCs w:val="20"/>
        </w:rPr>
        <w:t>le Pouvoir Adjudicateur</w:t>
      </w:r>
      <w:r w:rsidRPr="00E223E1">
        <w:rPr>
          <w:rFonts w:ascii="Arial" w:hAnsi="Arial" w:cs="Arial"/>
          <w:sz w:val="20"/>
          <w:szCs w:val="20"/>
        </w:rPr>
        <w:t>, d</w:t>
      </w:r>
      <w:r w:rsidR="0064672E">
        <w:rPr>
          <w:rFonts w:ascii="Arial" w:hAnsi="Arial" w:cs="Arial"/>
          <w:sz w:val="20"/>
          <w:szCs w:val="20"/>
        </w:rPr>
        <w:t>oit</w:t>
      </w:r>
      <w:r w:rsidRPr="00E223E1">
        <w:rPr>
          <w:rFonts w:ascii="Arial" w:hAnsi="Arial" w:cs="Arial"/>
          <w:sz w:val="20"/>
          <w:szCs w:val="20"/>
        </w:rPr>
        <w:t xml:space="preserve"> être complété chaque jour par les intervenants pour assurer la traçabilité des prestations réalisées pour les Centres d’examens de Santé.</w:t>
      </w:r>
    </w:p>
    <w:p w14:paraId="3411EB96" w14:textId="45024D7F" w:rsidR="009E453C" w:rsidRPr="00E223E1" w:rsidRDefault="009E453C" w:rsidP="009E453C">
      <w:pPr>
        <w:numPr>
          <w:ilvl w:val="12"/>
          <w:numId w:val="0"/>
        </w:numPr>
        <w:tabs>
          <w:tab w:val="left" w:pos="6804"/>
          <w:tab w:val="left" w:pos="9356"/>
        </w:tabs>
        <w:jc w:val="both"/>
        <w:rPr>
          <w:rFonts w:ascii="Arial" w:hAnsi="Arial" w:cs="Arial"/>
          <w:sz w:val="20"/>
          <w:szCs w:val="20"/>
        </w:rPr>
      </w:pPr>
      <w:r w:rsidRPr="00E223E1">
        <w:rPr>
          <w:rFonts w:ascii="Arial" w:hAnsi="Arial" w:cs="Arial"/>
          <w:sz w:val="20"/>
          <w:szCs w:val="20"/>
        </w:rPr>
        <w:t xml:space="preserve">Tous les travaux occasionnant une gêne pour </w:t>
      </w:r>
      <w:r w:rsidR="0064672E">
        <w:rPr>
          <w:rFonts w:ascii="Arial" w:hAnsi="Arial" w:cs="Arial"/>
          <w:sz w:val="20"/>
          <w:szCs w:val="20"/>
        </w:rPr>
        <w:t>le Pouvoir Adjudicateur s</w:t>
      </w:r>
      <w:r w:rsidRPr="00E223E1">
        <w:rPr>
          <w:rFonts w:ascii="Arial" w:hAnsi="Arial" w:cs="Arial"/>
          <w:sz w:val="20"/>
          <w:szCs w:val="20"/>
        </w:rPr>
        <w:t xml:space="preserve">ont effectués en dehors de la présence des </w:t>
      </w:r>
      <w:r w:rsidRPr="00FF77F8">
        <w:rPr>
          <w:rFonts w:ascii="Arial" w:hAnsi="Arial" w:cs="Arial"/>
          <w:sz w:val="20"/>
          <w:szCs w:val="20"/>
        </w:rPr>
        <w:t xml:space="preserve">agents (voir article </w:t>
      </w:r>
      <w:r w:rsidR="0064672E" w:rsidRPr="00FF77F8">
        <w:rPr>
          <w:rFonts w:ascii="Arial" w:hAnsi="Arial" w:cs="Arial"/>
          <w:sz w:val="20"/>
          <w:szCs w:val="20"/>
        </w:rPr>
        <w:t>2.</w:t>
      </w:r>
      <w:r w:rsidR="00FF77F8" w:rsidRPr="00FF77F8">
        <w:rPr>
          <w:rFonts w:ascii="Arial" w:hAnsi="Arial" w:cs="Arial"/>
          <w:sz w:val="20"/>
          <w:szCs w:val="20"/>
        </w:rPr>
        <w:t>3</w:t>
      </w:r>
      <w:r w:rsidR="0064672E" w:rsidRPr="00FF77F8">
        <w:rPr>
          <w:rFonts w:ascii="Arial" w:hAnsi="Arial" w:cs="Arial"/>
          <w:sz w:val="20"/>
          <w:szCs w:val="20"/>
        </w:rPr>
        <w:t xml:space="preserve"> du présent CCTP</w:t>
      </w:r>
      <w:r w:rsidRPr="00FF77F8">
        <w:rPr>
          <w:rFonts w:ascii="Arial" w:hAnsi="Arial" w:cs="Arial"/>
          <w:sz w:val="20"/>
          <w:szCs w:val="20"/>
        </w:rPr>
        <w:t>).</w:t>
      </w:r>
    </w:p>
    <w:p w14:paraId="2E87AACA" w14:textId="77777777" w:rsidR="009E453C" w:rsidRPr="00E223E1" w:rsidRDefault="009E453C" w:rsidP="009E453C">
      <w:pPr>
        <w:numPr>
          <w:ilvl w:val="12"/>
          <w:numId w:val="0"/>
        </w:numPr>
        <w:tabs>
          <w:tab w:val="left" w:pos="6804"/>
          <w:tab w:val="left" w:pos="9356"/>
        </w:tabs>
        <w:jc w:val="both"/>
        <w:rPr>
          <w:rFonts w:ascii="Arial" w:hAnsi="Arial" w:cs="Arial"/>
          <w:sz w:val="20"/>
          <w:szCs w:val="20"/>
        </w:rPr>
      </w:pPr>
      <w:r w:rsidRPr="00E223E1">
        <w:rPr>
          <w:rFonts w:ascii="Arial" w:hAnsi="Arial" w:cs="Arial"/>
          <w:sz w:val="20"/>
          <w:szCs w:val="20"/>
        </w:rPr>
        <w:lastRenderedPageBreak/>
        <w:t xml:space="preserve">Par ailleurs, </w:t>
      </w:r>
      <w:r w:rsidR="0064672E">
        <w:rPr>
          <w:rFonts w:ascii="Arial" w:hAnsi="Arial" w:cs="Arial"/>
          <w:sz w:val="20"/>
          <w:szCs w:val="20"/>
        </w:rPr>
        <w:t>le Pouvoir Adjudicateur</w:t>
      </w:r>
      <w:r w:rsidRPr="00E223E1">
        <w:rPr>
          <w:rFonts w:ascii="Arial" w:hAnsi="Arial" w:cs="Arial"/>
          <w:sz w:val="20"/>
          <w:szCs w:val="20"/>
        </w:rPr>
        <w:t xml:space="preserve"> préconise une organisation du travail par rotation à savoir que les agents ne sauraient se voir attribuer une zone de travail ou une activité de façon définitive</w:t>
      </w:r>
      <w:r w:rsidR="0064672E">
        <w:rPr>
          <w:rFonts w:ascii="Arial" w:hAnsi="Arial" w:cs="Arial"/>
          <w:sz w:val="20"/>
          <w:szCs w:val="20"/>
        </w:rPr>
        <w:t>.</w:t>
      </w:r>
    </w:p>
    <w:p w14:paraId="25AFE44C" w14:textId="77777777" w:rsidR="009E453C" w:rsidRPr="00E223E1" w:rsidRDefault="009E453C" w:rsidP="009E453C">
      <w:pPr>
        <w:numPr>
          <w:ilvl w:val="12"/>
          <w:numId w:val="0"/>
        </w:numPr>
        <w:tabs>
          <w:tab w:val="left" w:pos="6804"/>
          <w:tab w:val="left" w:pos="9356"/>
        </w:tabs>
        <w:jc w:val="both"/>
        <w:rPr>
          <w:rFonts w:ascii="Arial" w:hAnsi="Arial" w:cs="Arial"/>
          <w:sz w:val="20"/>
          <w:szCs w:val="20"/>
        </w:rPr>
      </w:pPr>
      <w:r w:rsidRPr="00E223E1">
        <w:rPr>
          <w:rFonts w:ascii="Arial" w:hAnsi="Arial" w:cs="Arial"/>
          <w:sz w:val="20"/>
          <w:szCs w:val="20"/>
        </w:rPr>
        <w:t>Les travaux annuels de remise e</w:t>
      </w:r>
      <w:r w:rsidR="0064672E">
        <w:rPr>
          <w:rFonts w:ascii="Arial" w:hAnsi="Arial" w:cs="Arial"/>
          <w:sz w:val="20"/>
          <w:szCs w:val="20"/>
        </w:rPr>
        <w:t>n état sont compris dans le coût forfaitaire du marché</w:t>
      </w:r>
      <w:r w:rsidRPr="00E223E1">
        <w:rPr>
          <w:rFonts w:ascii="Arial" w:hAnsi="Arial" w:cs="Arial"/>
          <w:sz w:val="20"/>
          <w:szCs w:val="20"/>
        </w:rPr>
        <w:t xml:space="preserve">. En cas de dégradation des protections (cire), le </w:t>
      </w:r>
      <w:r w:rsidR="0064672E">
        <w:rPr>
          <w:rFonts w:ascii="Arial" w:hAnsi="Arial" w:cs="Arial"/>
          <w:sz w:val="20"/>
          <w:szCs w:val="20"/>
        </w:rPr>
        <w:t xml:space="preserve">Titulaire </w:t>
      </w:r>
      <w:r w:rsidRPr="00E223E1">
        <w:rPr>
          <w:rFonts w:ascii="Arial" w:hAnsi="Arial" w:cs="Arial"/>
          <w:sz w:val="20"/>
          <w:szCs w:val="20"/>
        </w:rPr>
        <w:t>d</w:t>
      </w:r>
      <w:r w:rsidR="0064672E">
        <w:rPr>
          <w:rFonts w:ascii="Arial" w:hAnsi="Arial" w:cs="Arial"/>
          <w:sz w:val="20"/>
          <w:szCs w:val="20"/>
        </w:rPr>
        <w:t>oit</w:t>
      </w:r>
      <w:r w:rsidRPr="00E223E1">
        <w:rPr>
          <w:rFonts w:ascii="Arial" w:hAnsi="Arial" w:cs="Arial"/>
          <w:sz w:val="20"/>
          <w:szCs w:val="20"/>
        </w:rPr>
        <w:t xml:space="preserve"> remettre en état les sols autant de fois que nécessaire. Il est entendu que ces opérations de remise en état d</w:t>
      </w:r>
      <w:r w:rsidR="0064672E">
        <w:rPr>
          <w:rFonts w:ascii="Arial" w:hAnsi="Arial" w:cs="Arial"/>
          <w:sz w:val="20"/>
          <w:szCs w:val="20"/>
        </w:rPr>
        <w:t>oivent</w:t>
      </w:r>
      <w:r w:rsidRPr="00E223E1">
        <w:rPr>
          <w:rFonts w:ascii="Arial" w:hAnsi="Arial" w:cs="Arial"/>
          <w:sz w:val="20"/>
          <w:szCs w:val="20"/>
        </w:rPr>
        <w:t xml:space="preserve"> être justifiées par l'état de propreté et la tenue des protections sur les revêtements.</w:t>
      </w:r>
    </w:p>
    <w:p w14:paraId="67D5F413" w14:textId="51B244A6" w:rsidR="009E453C" w:rsidRPr="00FF77F8" w:rsidRDefault="009E453C" w:rsidP="009E453C">
      <w:pPr>
        <w:numPr>
          <w:ilvl w:val="12"/>
          <w:numId w:val="0"/>
        </w:numPr>
        <w:tabs>
          <w:tab w:val="left" w:pos="6804"/>
          <w:tab w:val="left" w:pos="9356"/>
        </w:tabs>
        <w:jc w:val="both"/>
        <w:rPr>
          <w:rFonts w:ascii="Arial" w:hAnsi="Arial" w:cs="Arial"/>
          <w:sz w:val="20"/>
          <w:szCs w:val="20"/>
        </w:rPr>
      </w:pPr>
      <w:r w:rsidRPr="00FF77F8">
        <w:rPr>
          <w:rFonts w:ascii="Arial" w:hAnsi="Arial" w:cs="Arial"/>
          <w:sz w:val="20"/>
          <w:szCs w:val="20"/>
        </w:rPr>
        <w:t>Le</w:t>
      </w:r>
      <w:r w:rsidR="0064672E" w:rsidRPr="00FF77F8">
        <w:rPr>
          <w:rFonts w:ascii="Arial" w:hAnsi="Arial" w:cs="Arial"/>
          <w:sz w:val="20"/>
          <w:szCs w:val="20"/>
        </w:rPr>
        <w:t xml:space="preserve"> Titulaire propose</w:t>
      </w:r>
      <w:r w:rsidR="00FF77F8" w:rsidRPr="00FF77F8">
        <w:rPr>
          <w:rFonts w:ascii="Arial" w:hAnsi="Arial" w:cs="Arial"/>
          <w:sz w:val="20"/>
          <w:szCs w:val="20"/>
        </w:rPr>
        <w:t xml:space="preserve"> dans l’annexe 1 de l’AE </w:t>
      </w:r>
      <w:r w:rsidRPr="00FF77F8">
        <w:rPr>
          <w:rFonts w:ascii="Arial" w:hAnsi="Arial" w:cs="Arial"/>
          <w:sz w:val="20"/>
          <w:szCs w:val="20"/>
        </w:rPr>
        <w:t>«</w:t>
      </w:r>
      <w:r w:rsidR="009D3250" w:rsidRPr="00FF77F8">
        <w:rPr>
          <w:rFonts w:ascii="Arial" w:hAnsi="Arial" w:cs="Arial"/>
          <w:sz w:val="20"/>
          <w:szCs w:val="20"/>
        </w:rPr>
        <w:t xml:space="preserve"> </w:t>
      </w:r>
      <w:r w:rsidR="00FF77F8" w:rsidRPr="00FF77F8">
        <w:rPr>
          <w:rFonts w:ascii="Arial" w:hAnsi="Arial" w:cs="Arial"/>
          <w:sz w:val="20"/>
          <w:szCs w:val="20"/>
        </w:rPr>
        <w:t>Cadre mémoire technique</w:t>
      </w:r>
      <w:r w:rsidR="009D3250" w:rsidRPr="00FF77F8">
        <w:rPr>
          <w:rFonts w:ascii="Arial" w:hAnsi="Arial" w:cs="Arial"/>
          <w:sz w:val="20"/>
          <w:szCs w:val="20"/>
        </w:rPr>
        <w:t xml:space="preserve"> </w:t>
      </w:r>
      <w:r w:rsidRPr="00FF77F8">
        <w:rPr>
          <w:rFonts w:ascii="Arial" w:hAnsi="Arial" w:cs="Arial"/>
          <w:sz w:val="20"/>
          <w:szCs w:val="20"/>
        </w:rPr>
        <w:t xml:space="preserve">» le planning des interventions, en tenant compte des contraintes horaires telles que définies à l’article </w:t>
      </w:r>
      <w:r w:rsidR="0064672E" w:rsidRPr="00FF77F8">
        <w:rPr>
          <w:rFonts w:ascii="Arial" w:hAnsi="Arial" w:cs="Arial"/>
          <w:sz w:val="20"/>
          <w:szCs w:val="20"/>
        </w:rPr>
        <w:t>2.</w:t>
      </w:r>
      <w:r w:rsidR="00FF77F8" w:rsidRPr="00FF77F8">
        <w:rPr>
          <w:rFonts w:ascii="Arial" w:hAnsi="Arial" w:cs="Arial"/>
          <w:sz w:val="20"/>
          <w:szCs w:val="20"/>
        </w:rPr>
        <w:t>3</w:t>
      </w:r>
      <w:r w:rsidRPr="00FF77F8">
        <w:rPr>
          <w:rFonts w:ascii="Arial" w:hAnsi="Arial" w:cs="Arial"/>
          <w:sz w:val="20"/>
          <w:szCs w:val="20"/>
        </w:rPr>
        <w:t xml:space="preserve"> du présent CCTP.</w:t>
      </w:r>
      <w:r w:rsidR="0064672E" w:rsidRPr="00FF77F8">
        <w:rPr>
          <w:rFonts w:ascii="Arial" w:hAnsi="Arial" w:cs="Arial"/>
          <w:sz w:val="20"/>
          <w:szCs w:val="20"/>
        </w:rPr>
        <w:t xml:space="preserve"> Il est actualisé chaque début d’année.</w:t>
      </w:r>
    </w:p>
    <w:p w14:paraId="16016D26" w14:textId="1F3A71E6" w:rsidR="009E453C" w:rsidRDefault="009E453C" w:rsidP="009E453C">
      <w:pPr>
        <w:rPr>
          <w:rFonts w:ascii="Arial" w:hAnsi="Arial" w:cs="Arial"/>
          <w:sz w:val="20"/>
          <w:szCs w:val="20"/>
        </w:rPr>
      </w:pPr>
      <w:r w:rsidRPr="00FF77F8">
        <w:rPr>
          <w:rFonts w:ascii="Arial" w:hAnsi="Arial" w:cs="Arial"/>
          <w:sz w:val="20"/>
          <w:szCs w:val="20"/>
        </w:rPr>
        <w:t>Le responsable du site d</w:t>
      </w:r>
      <w:r w:rsidR="0064672E" w:rsidRPr="00FF77F8">
        <w:rPr>
          <w:rFonts w:ascii="Arial" w:hAnsi="Arial" w:cs="Arial"/>
          <w:sz w:val="20"/>
          <w:szCs w:val="20"/>
        </w:rPr>
        <w:t>oit</w:t>
      </w:r>
      <w:r w:rsidRPr="00FF77F8">
        <w:rPr>
          <w:rFonts w:ascii="Arial" w:hAnsi="Arial" w:cs="Arial"/>
          <w:sz w:val="20"/>
          <w:szCs w:val="20"/>
        </w:rPr>
        <w:t xml:space="preserve"> posséder </w:t>
      </w:r>
      <w:r w:rsidR="00901D1B" w:rsidRPr="00FF77F8">
        <w:rPr>
          <w:rFonts w:ascii="Arial" w:hAnsi="Arial" w:cs="Arial"/>
          <w:sz w:val="20"/>
          <w:szCs w:val="20"/>
        </w:rPr>
        <w:t>un</w:t>
      </w:r>
      <w:r w:rsidRPr="00FF77F8">
        <w:rPr>
          <w:rFonts w:ascii="Arial" w:hAnsi="Arial" w:cs="Arial"/>
          <w:sz w:val="20"/>
          <w:szCs w:val="20"/>
        </w:rPr>
        <w:t xml:space="preserve"> moyen de communication</w:t>
      </w:r>
      <w:r w:rsidR="00901D1B" w:rsidRPr="00FF77F8">
        <w:rPr>
          <w:rFonts w:ascii="Arial" w:hAnsi="Arial" w:cs="Arial"/>
          <w:sz w:val="20"/>
          <w:szCs w:val="20"/>
        </w:rPr>
        <w:t xml:space="preserve"> électronique</w:t>
      </w:r>
      <w:r w:rsidRPr="00FF77F8">
        <w:rPr>
          <w:rFonts w:ascii="Arial" w:hAnsi="Arial" w:cs="Arial"/>
          <w:sz w:val="20"/>
          <w:szCs w:val="20"/>
        </w:rPr>
        <w:t xml:space="preserve"> via l’organisme.</w:t>
      </w:r>
    </w:p>
    <w:p w14:paraId="4FC50207" w14:textId="4EF8C5E4" w:rsidR="0064672E" w:rsidRDefault="0064672E" w:rsidP="0064672E">
      <w:pPr>
        <w:rPr>
          <w:rFonts w:ascii="Arial" w:hAnsi="Arial" w:cs="Arial"/>
          <w:sz w:val="20"/>
          <w:szCs w:val="20"/>
        </w:rPr>
      </w:pPr>
      <w:r w:rsidRPr="007F6DA0">
        <w:rPr>
          <w:rFonts w:ascii="Arial" w:hAnsi="Arial" w:cs="Arial"/>
          <w:sz w:val="20"/>
          <w:szCs w:val="20"/>
        </w:rPr>
        <w:t xml:space="preserve">La liste des opérations </w:t>
      </w:r>
      <w:r w:rsidR="007F6DA0" w:rsidRPr="007F6DA0">
        <w:rPr>
          <w:rFonts w:ascii="Arial" w:hAnsi="Arial" w:cs="Arial"/>
          <w:sz w:val="20"/>
          <w:szCs w:val="20"/>
        </w:rPr>
        <w:t>est dé</w:t>
      </w:r>
      <w:r w:rsidR="009D3250">
        <w:rPr>
          <w:rFonts w:ascii="Arial" w:hAnsi="Arial" w:cs="Arial"/>
          <w:sz w:val="20"/>
          <w:szCs w:val="20"/>
        </w:rPr>
        <w:t>taillée en annexe 3</w:t>
      </w:r>
      <w:r w:rsidR="007A1428">
        <w:rPr>
          <w:rFonts w:ascii="Arial" w:hAnsi="Arial" w:cs="Arial"/>
          <w:sz w:val="20"/>
          <w:szCs w:val="20"/>
        </w:rPr>
        <w:t xml:space="preserve"> –</w:t>
      </w:r>
      <w:r w:rsidR="007F6DA0" w:rsidRPr="007F6DA0">
        <w:rPr>
          <w:rFonts w:ascii="Arial" w:hAnsi="Arial" w:cs="Arial"/>
          <w:sz w:val="20"/>
          <w:szCs w:val="20"/>
        </w:rPr>
        <w:t xml:space="preserve"> Liste des prestations à effectuer. Cette liste </w:t>
      </w:r>
      <w:r w:rsidRPr="007F6DA0">
        <w:rPr>
          <w:rFonts w:ascii="Arial" w:hAnsi="Arial" w:cs="Arial"/>
          <w:sz w:val="20"/>
          <w:szCs w:val="20"/>
        </w:rPr>
        <w:t>constitue un inventaire non exhaus</w:t>
      </w:r>
      <w:r w:rsidR="007F6DA0" w:rsidRPr="007F6DA0">
        <w:rPr>
          <w:rFonts w:ascii="Arial" w:hAnsi="Arial" w:cs="Arial"/>
          <w:sz w:val="20"/>
          <w:szCs w:val="20"/>
        </w:rPr>
        <w:t>tif des opérations à effectuer.</w:t>
      </w:r>
    </w:p>
    <w:p w14:paraId="54280B02" w14:textId="6253324E" w:rsidR="00CA2C2E" w:rsidRDefault="00CA2C2E" w:rsidP="00CA2C2E">
      <w:pPr>
        <w:pStyle w:val="Titre2"/>
        <w:keepLines/>
        <w:numPr>
          <w:ilvl w:val="1"/>
          <w:numId w:val="12"/>
        </w:numPr>
        <w:spacing w:before="40" w:after="240"/>
        <w:jc w:val="left"/>
        <w:rPr>
          <w:rFonts w:eastAsiaTheme="minorHAnsi"/>
          <w:b w:val="0"/>
          <w:color w:val="005CA9"/>
          <w:lang w:eastAsia="en-US"/>
        </w:rPr>
      </w:pPr>
      <w:bookmarkStart w:id="47" w:name="_Toc202797685"/>
      <w:r>
        <w:rPr>
          <w:rFonts w:eastAsiaTheme="minorHAnsi"/>
          <w:b w:val="0"/>
          <w:color w:val="005CA9"/>
          <w:lang w:eastAsia="en-US"/>
        </w:rPr>
        <w:t>Familles de locaux</w:t>
      </w:r>
      <w:bookmarkEnd w:id="47"/>
    </w:p>
    <w:p w14:paraId="326D9CA7" w14:textId="177701BD" w:rsidR="00CA2C2E" w:rsidRDefault="00CA2C2E" w:rsidP="0064672E">
      <w:pPr>
        <w:rPr>
          <w:rFonts w:ascii="Arial" w:hAnsi="Arial" w:cs="Arial"/>
          <w:sz w:val="20"/>
          <w:szCs w:val="20"/>
        </w:rPr>
      </w:pPr>
      <w:r w:rsidRPr="00CA2C2E">
        <w:rPr>
          <w:rFonts w:ascii="Arial" w:hAnsi="Arial" w:cs="Arial"/>
          <w:sz w:val="20"/>
          <w:szCs w:val="20"/>
        </w:rPr>
        <w:t>Afin de rationaliser la gestion et le suivi du marché, les locaux des bâtiments sont classés en famille. La liste des familles de locaux est la suivante :</w:t>
      </w:r>
    </w:p>
    <w:tbl>
      <w:tblPr>
        <w:tblStyle w:val="TableNormal1"/>
        <w:tblW w:w="0" w:type="auto"/>
        <w:tblInd w:w="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47"/>
        <w:gridCol w:w="7848"/>
      </w:tblGrid>
      <w:tr w:rsidR="00CA2C2E" w:rsidRPr="00CA2C2E" w14:paraId="6FA8C2C3" w14:textId="77777777" w:rsidTr="00494965">
        <w:trPr>
          <w:trHeight w:val="457"/>
        </w:trPr>
        <w:tc>
          <w:tcPr>
            <w:tcW w:w="2347" w:type="dxa"/>
          </w:tcPr>
          <w:p w14:paraId="2F7974B7" w14:textId="77777777" w:rsidR="00CA2C2E" w:rsidRPr="00CA2C2E" w:rsidRDefault="00CA2C2E" w:rsidP="00CA2C2E">
            <w:pPr>
              <w:spacing w:before="81"/>
              <w:ind w:left="549"/>
              <w:rPr>
                <w:rFonts w:ascii="Arial" w:eastAsia="Calibri" w:hAnsi="Arial" w:cs="Arial"/>
                <w:b/>
                <w:sz w:val="20"/>
                <w:szCs w:val="20"/>
              </w:rPr>
            </w:pPr>
            <w:r w:rsidRPr="00CA2C2E">
              <w:rPr>
                <w:rFonts w:ascii="Arial" w:eastAsia="Calibri" w:hAnsi="Arial" w:cs="Arial"/>
                <w:b/>
                <w:sz w:val="20"/>
                <w:szCs w:val="20"/>
              </w:rPr>
              <w:t>Code</w:t>
            </w:r>
            <w:r w:rsidRPr="00CA2C2E">
              <w:rPr>
                <w:rFonts w:ascii="Arial" w:eastAsia="Calibri" w:hAnsi="Arial" w:cs="Arial"/>
                <w:spacing w:val="-12"/>
                <w:sz w:val="20"/>
                <w:szCs w:val="20"/>
              </w:rPr>
              <w:t xml:space="preserve"> </w:t>
            </w:r>
            <w:r w:rsidRPr="00CA2C2E">
              <w:rPr>
                <w:rFonts w:ascii="Arial" w:eastAsia="Calibri" w:hAnsi="Arial" w:cs="Arial"/>
                <w:b/>
                <w:spacing w:val="-2"/>
                <w:sz w:val="20"/>
                <w:szCs w:val="20"/>
              </w:rPr>
              <w:t>famille</w:t>
            </w:r>
          </w:p>
        </w:tc>
        <w:tc>
          <w:tcPr>
            <w:tcW w:w="7848" w:type="dxa"/>
          </w:tcPr>
          <w:p w14:paraId="617F673F" w14:textId="77777777" w:rsidR="00CA2C2E" w:rsidRPr="00CA2C2E" w:rsidRDefault="00CA2C2E" w:rsidP="00CA2C2E">
            <w:pPr>
              <w:spacing w:before="81"/>
              <w:ind w:left="13"/>
              <w:jc w:val="center"/>
              <w:rPr>
                <w:rFonts w:ascii="Arial" w:eastAsia="Calibri" w:hAnsi="Arial" w:cs="Arial"/>
                <w:b/>
                <w:sz w:val="20"/>
                <w:szCs w:val="20"/>
              </w:rPr>
            </w:pPr>
            <w:r w:rsidRPr="00CA2C2E">
              <w:rPr>
                <w:rFonts w:ascii="Arial" w:eastAsia="Calibri" w:hAnsi="Arial" w:cs="Arial"/>
                <w:b/>
                <w:spacing w:val="-2"/>
                <w:sz w:val="20"/>
                <w:szCs w:val="20"/>
              </w:rPr>
              <w:t>Libellé</w:t>
            </w:r>
          </w:p>
        </w:tc>
      </w:tr>
      <w:tr w:rsidR="00CA2C2E" w:rsidRPr="00CA2C2E" w14:paraId="109E9B84" w14:textId="77777777" w:rsidTr="00494965">
        <w:trPr>
          <w:trHeight w:val="436"/>
        </w:trPr>
        <w:tc>
          <w:tcPr>
            <w:tcW w:w="2347" w:type="dxa"/>
          </w:tcPr>
          <w:p w14:paraId="38449BBE" w14:textId="77777777" w:rsidR="00CA2C2E" w:rsidRPr="00CA2C2E" w:rsidRDefault="00CA2C2E" w:rsidP="00CA2C2E">
            <w:pPr>
              <w:spacing w:before="83"/>
              <w:ind w:left="107"/>
              <w:rPr>
                <w:rFonts w:ascii="Arial" w:eastAsia="Calibri" w:hAnsi="Arial" w:cs="Arial"/>
                <w:sz w:val="20"/>
                <w:szCs w:val="20"/>
              </w:rPr>
            </w:pPr>
            <w:r w:rsidRPr="00CA2C2E">
              <w:rPr>
                <w:rFonts w:ascii="Arial" w:eastAsia="Calibri" w:hAnsi="Arial" w:cs="Arial"/>
                <w:sz w:val="20"/>
                <w:szCs w:val="20"/>
              </w:rPr>
              <w:t>Famille</w:t>
            </w:r>
            <w:r w:rsidRPr="00CA2C2E">
              <w:rPr>
                <w:rFonts w:ascii="Arial" w:eastAsia="Calibri" w:hAnsi="Arial" w:cs="Arial"/>
                <w:spacing w:val="-8"/>
                <w:sz w:val="20"/>
                <w:szCs w:val="20"/>
              </w:rPr>
              <w:t xml:space="preserve"> </w:t>
            </w:r>
            <w:r w:rsidRPr="00CA2C2E">
              <w:rPr>
                <w:rFonts w:ascii="Arial" w:eastAsia="Calibri" w:hAnsi="Arial" w:cs="Arial"/>
                <w:spacing w:val="-10"/>
                <w:sz w:val="20"/>
                <w:szCs w:val="20"/>
              </w:rPr>
              <w:t>A</w:t>
            </w:r>
          </w:p>
        </w:tc>
        <w:tc>
          <w:tcPr>
            <w:tcW w:w="7848" w:type="dxa"/>
          </w:tcPr>
          <w:p w14:paraId="3B1786E4" w14:textId="402F26C6" w:rsidR="00CA2C2E" w:rsidRPr="00CA2C2E" w:rsidRDefault="00CA2C2E" w:rsidP="00CA2C2E">
            <w:pPr>
              <w:spacing w:before="83"/>
              <w:ind w:left="107"/>
              <w:rPr>
                <w:rFonts w:ascii="Arial" w:eastAsia="Calibri" w:hAnsi="Arial" w:cs="Arial"/>
                <w:sz w:val="20"/>
                <w:szCs w:val="20"/>
              </w:rPr>
            </w:pPr>
            <w:r w:rsidRPr="00CA2C2E">
              <w:rPr>
                <w:rFonts w:ascii="Arial" w:eastAsia="Calibri" w:hAnsi="Arial" w:cs="Arial"/>
                <w:sz w:val="20"/>
                <w:szCs w:val="20"/>
              </w:rPr>
              <w:t>ACCUEIL,</w:t>
            </w:r>
            <w:r w:rsidRPr="00CA2C2E">
              <w:rPr>
                <w:rFonts w:ascii="Arial" w:eastAsia="Calibri" w:hAnsi="Arial" w:cs="Arial"/>
                <w:spacing w:val="-9"/>
                <w:sz w:val="20"/>
                <w:szCs w:val="20"/>
              </w:rPr>
              <w:t xml:space="preserve"> </w:t>
            </w:r>
            <w:r w:rsidRPr="00CA2C2E">
              <w:rPr>
                <w:rFonts w:ascii="Arial" w:eastAsia="Calibri" w:hAnsi="Arial" w:cs="Arial"/>
                <w:sz w:val="20"/>
                <w:szCs w:val="20"/>
              </w:rPr>
              <w:t>ZONES</w:t>
            </w:r>
            <w:r w:rsidRPr="00CA2C2E">
              <w:rPr>
                <w:rFonts w:ascii="Arial" w:eastAsia="Calibri" w:hAnsi="Arial" w:cs="Arial"/>
                <w:spacing w:val="-10"/>
                <w:sz w:val="20"/>
                <w:szCs w:val="20"/>
              </w:rPr>
              <w:t xml:space="preserve"> </w:t>
            </w:r>
            <w:r w:rsidRPr="00CA2C2E">
              <w:rPr>
                <w:rFonts w:ascii="Arial" w:eastAsia="Calibri" w:hAnsi="Arial" w:cs="Arial"/>
                <w:sz w:val="20"/>
                <w:szCs w:val="20"/>
              </w:rPr>
              <w:t>ATTENANTES</w:t>
            </w:r>
            <w:r w:rsidR="0001145B">
              <w:rPr>
                <w:rFonts w:ascii="Arial" w:eastAsia="Calibri" w:hAnsi="Arial" w:cs="Arial"/>
                <w:spacing w:val="-10"/>
                <w:sz w:val="20"/>
                <w:szCs w:val="20"/>
              </w:rPr>
              <w:t xml:space="preserve">, </w:t>
            </w:r>
            <w:r w:rsidRPr="00CA2C2E">
              <w:rPr>
                <w:rFonts w:ascii="Arial" w:eastAsia="Calibri" w:hAnsi="Arial" w:cs="Arial"/>
                <w:sz w:val="20"/>
                <w:szCs w:val="20"/>
              </w:rPr>
              <w:t>CABINETS</w:t>
            </w:r>
            <w:r w:rsidRPr="00CA2C2E">
              <w:rPr>
                <w:rFonts w:ascii="Arial" w:eastAsia="Calibri" w:hAnsi="Arial" w:cs="Arial"/>
                <w:spacing w:val="-11"/>
                <w:sz w:val="20"/>
                <w:szCs w:val="20"/>
              </w:rPr>
              <w:t xml:space="preserve"> </w:t>
            </w:r>
            <w:r w:rsidRPr="00CA2C2E">
              <w:rPr>
                <w:rFonts w:ascii="Arial" w:eastAsia="Calibri" w:hAnsi="Arial" w:cs="Arial"/>
                <w:spacing w:val="-2"/>
                <w:sz w:val="20"/>
                <w:szCs w:val="20"/>
              </w:rPr>
              <w:t>MEDICAUX</w:t>
            </w:r>
            <w:r w:rsidR="0001145B">
              <w:rPr>
                <w:rFonts w:ascii="Arial" w:eastAsia="Calibri" w:hAnsi="Arial" w:cs="Arial"/>
                <w:spacing w:val="-2"/>
                <w:sz w:val="20"/>
                <w:szCs w:val="20"/>
              </w:rPr>
              <w:t>, PARAMEDICAUX ET SALLE DE PRELEVEMENT</w:t>
            </w:r>
          </w:p>
        </w:tc>
      </w:tr>
      <w:tr w:rsidR="00CA2C2E" w:rsidRPr="00CA2C2E" w14:paraId="3E830449" w14:textId="77777777" w:rsidTr="00494965">
        <w:trPr>
          <w:trHeight w:val="537"/>
        </w:trPr>
        <w:tc>
          <w:tcPr>
            <w:tcW w:w="2347" w:type="dxa"/>
          </w:tcPr>
          <w:p w14:paraId="2FC0E3C2" w14:textId="77777777" w:rsidR="00CA2C2E" w:rsidRPr="00CA2C2E" w:rsidRDefault="00CA2C2E" w:rsidP="00CA2C2E">
            <w:pPr>
              <w:spacing w:before="133"/>
              <w:ind w:left="107"/>
              <w:rPr>
                <w:rFonts w:ascii="Arial" w:eastAsia="Calibri" w:hAnsi="Arial" w:cs="Arial"/>
                <w:sz w:val="20"/>
                <w:szCs w:val="20"/>
              </w:rPr>
            </w:pPr>
            <w:r w:rsidRPr="00CA2C2E">
              <w:rPr>
                <w:rFonts w:ascii="Arial" w:eastAsia="Calibri" w:hAnsi="Arial" w:cs="Arial"/>
                <w:sz w:val="20"/>
                <w:szCs w:val="20"/>
              </w:rPr>
              <w:t>Famille</w:t>
            </w:r>
            <w:r w:rsidRPr="00CA2C2E">
              <w:rPr>
                <w:rFonts w:ascii="Arial" w:eastAsia="Calibri" w:hAnsi="Arial" w:cs="Arial"/>
                <w:spacing w:val="-8"/>
                <w:sz w:val="20"/>
                <w:szCs w:val="20"/>
              </w:rPr>
              <w:t xml:space="preserve"> </w:t>
            </w:r>
            <w:r w:rsidRPr="00CA2C2E">
              <w:rPr>
                <w:rFonts w:ascii="Arial" w:eastAsia="Calibri" w:hAnsi="Arial" w:cs="Arial"/>
                <w:spacing w:val="-10"/>
                <w:sz w:val="20"/>
                <w:szCs w:val="20"/>
              </w:rPr>
              <w:t>B</w:t>
            </w:r>
          </w:p>
        </w:tc>
        <w:tc>
          <w:tcPr>
            <w:tcW w:w="7848" w:type="dxa"/>
          </w:tcPr>
          <w:p w14:paraId="70B08248" w14:textId="3027C87F" w:rsidR="00CA2C2E" w:rsidRPr="00CA2C2E" w:rsidRDefault="00CA2C2E" w:rsidP="00CA2C2E">
            <w:pPr>
              <w:spacing w:line="249" w:lineRule="exact"/>
              <w:ind w:left="107"/>
              <w:rPr>
                <w:rFonts w:ascii="Arial" w:eastAsia="Calibri" w:hAnsi="Arial" w:cs="Arial"/>
                <w:sz w:val="20"/>
                <w:szCs w:val="20"/>
              </w:rPr>
            </w:pPr>
            <w:r w:rsidRPr="00CA2C2E">
              <w:rPr>
                <w:rFonts w:ascii="Arial" w:eastAsia="Calibri" w:hAnsi="Arial" w:cs="Arial"/>
                <w:sz w:val="20"/>
                <w:szCs w:val="20"/>
              </w:rPr>
              <w:t>AGENCES (BUREAUX,SALLE DE REUNIONS</w:t>
            </w:r>
            <w:r w:rsidR="00FF77F8">
              <w:rPr>
                <w:rFonts w:ascii="Arial" w:eastAsia="Calibri" w:hAnsi="Arial" w:cs="Arial"/>
                <w:sz w:val="20"/>
                <w:szCs w:val="20"/>
              </w:rPr>
              <w:t>,REFECTOIRE, SANITAIRES</w:t>
            </w:r>
            <w:r w:rsidRPr="00CA2C2E">
              <w:rPr>
                <w:rFonts w:ascii="Arial" w:eastAsia="Calibri" w:hAnsi="Arial" w:cs="Arial"/>
                <w:sz w:val="20"/>
                <w:szCs w:val="20"/>
              </w:rPr>
              <w:t>)</w:t>
            </w:r>
          </w:p>
        </w:tc>
      </w:tr>
      <w:tr w:rsidR="00CA2C2E" w:rsidRPr="00CA2C2E" w14:paraId="3983AAD8" w14:textId="77777777" w:rsidTr="00494965">
        <w:trPr>
          <w:trHeight w:val="537"/>
        </w:trPr>
        <w:tc>
          <w:tcPr>
            <w:tcW w:w="2347" w:type="dxa"/>
          </w:tcPr>
          <w:p w14:paraId="43482F5F" w14:textId="77777777" w:rsidR="00CA2C2E" w:rsidRPr="00CA2C2E" w:rsidRDefault="00CA2C2E" w:rsidP="00CA2C2E">
            <w:pPr>
              <w:spacing w:before="133"/>
              <w:ind w:left="107"/>
              <w:rPr>
                <w:rFonts w:ascii="Arial" w:eastAsia="Calibri" w:hAnsi="Arial" w:cs="Arial"/>
                <w:sz w:val="20"/>
                <w:szCs w:val="20"/>
              </w:rPr>
            </w:pPr>
            <w:r w:rsidRPr="00CA2C2E">
              <w:rPr>
                <w:rFonts w:ascii="Arial" w:eastAsia="Calibri" w:hAnsi="Arial" w:cs="Arial"/>
                <w:sz w:val="20"/>
                <w:szCs w:val="20"/>
              </w:rPr>
              <w:t>Famille</w:t>
            </w:r>
            <w:r w:rsidRPr="00CA2C2E">
              <w:rPr>
                <w:rFonts w:ascii="Arial" w:eastAsia="Calibri" w:hAnsi="Arial" w:cs="Arial"/>
                <w:spacing w:val="-8"/>
                <w:sz w:val="20"/>
                <w:szCs w:val="20"/>
              </w:rPr>
              <w:t xml:space="preserve"> </w:t>
            </w:r>
            <w:r w:rsidRPr="00CA2C2E">
              <w:rPr>
                <w:rFonts w:ascii="Arial" w:eastAsia="Calibri" w:hAnsi="Arial" w:cs="Arial"/>
                <w:spacing w:val="-10"/>
                <w:sz w:val="20"/>
                <w:szCs w:val="20"/>
              </w:rPr>
              <w:t>C</w:t>
            </w:r>
          </w:p>
        </w:tc>
        <w:tc>
          <w:tcPr>
            <w:tcW w:w="7848" w:type="dxa"/>
          </w:tcPr>
          <w:p w14:paraId="2B38B4FA" w14:textId="63D3AAFC" w:rsidR="00CA2C2E" w:rsidRPr="00CA2C2E" w:rsidRDefault="00CA2C2E" w:rsidP="00CA2C2E">
            <w:pPr>
              <w:spacing w:line="249" w:lineRule="exact"/>
              <w:ind w:left="107"/>
              <w:rPr>
                <w:rFonts w:ascii="Arial" w:eastAsia="Calibri" w:hAnsi="Arial" w:cs="Arial"/>
                <w:sz w:val="20"/>
                <w:szCs w:val="20"/>
              </w:rPr>
            </w:pPr>
            <w:r w:rsidRPr="00CA2C2E">
              <w:rPr>
                <w:rFonts w:ascii="Arial" w:eastAsia="Calibri" w:hAnsi="Arial" w:cs="Arial"/>
                <w:sz w:val="20"/>
                <w:szCs w:val="20"/>
              </w:rPr>
              <w:t>BUREAUX, SALLES DE REUNION ET ASSIMILES</w:t>
            </w:r>
          </w:p>
        </w:tc>
      </w:tr>
      <w:tr w:rsidR="00CA2C2E" w:rsidRPr="00CA2C2E" w14:paraId="7E21C056" w14:textId="77777777" w:rsidTr="00494965">
        <w:trPr>
          <w:trHeight w:val="412"/>
        </w:trPr>
        <w:tc>
          <w:tcPr>
            <w:tcW w:w="2347" w:type="dxa"/>
          </w:tcPr>
          <w:p w14:paraId="0B3DFA03" w14:textId="77777777" w:rsidR="00CA2C2E" w:rsidRPr="00CA2C2E" w:rsidRDefault="00CA2C2E" w:rsidP="00CA2C2E">
            <w:pPr>
              <w:spacing w:before="71"/>
              <w:ind w:left="107"/>
              <w:rPr>
                <w:rFonts w:ascii="Arial" w:eastAsia="Calibri" w:hAnsi="Arial" w:cs="Arial"/>
                <w:sz w:val="20"/>
                <w:szCs w:val="20"/>
              </w:rPr>
            </w:pPr>
            <w:r w:rsidRPr="00CA2C2E">
              <w:rPr>
                <w:rFonts w:ascii="Arial" w:eastAsia="Calibri" w:hAnsi="Arial" w:cs="Arial"/>
                <w:sz w:val="20"/>
                <w:szCs w:val="20"/>
              </w:rPr>
              <w:t>Famille</w:t>
            </w:r>
            <w:r w:rsidRPr="00CA2C2E">
              <w:rPr>
                <w:rFonts w:ascii="Arial" w:eastAsia="Calibri" w:hAnsi="Arial" w:cs="Arial"/>
                <w:spacing w:val="-11"/>
                <w:sz w:val="20"/>
                <w:szCs w:val="20"/>
              </w:rPr>
              <w:t xml:space="preserve"> </w:t>
            </w:r>
            <w:r w:rsidRPr="00CA2C2E">
              <w:rPr>
                <w:rFonts w:ascii="Arial" w:eastAsia="Calibri" w:hAnsi="Arial" w:cs="Arial"/>
                <w:spacing w:val="-10"/>
                <w:sz w:val="20"/>
                <w:szCs w:val="20"/>
              </w:rPr>
              <w:t>D</w:t>
            </w:r>
          </w:p>
        </w:tc>
        <w:tc>
          <w:tcPr>
            <w:tcW w:w="7848" w:type="dxa"/>
          </w:tcPr>
          <w:p w14:paraId="63ACFAE3" w14:textId="77777777" w:rsidR="00CA2C2E" w:rsidRPr="00FF77F8" w:rsidRDefault="00CA2C2E" w:rsidP="00CA2C2E">
            <w:pPr>
              <w:spacing w:before="71"/>
              <w:ind w:left="107"/>
              <w:rPr>
                <w:rFonts w:ascii="Arial" w:eastAsia="Calibri" w:hAnsi="Arial" w:cs="Arial"/>
                <w:caps/>
                <w:sz w:val="20"/>
                <w:szCs w:val="20"/>
              </w:rPr>
            </w:pPr>
            <w:r w:rsidRPr="00FF77F8">
              <w:rPr>
                <w:rFonts w:ascii="Arial" w:eastAsia="Calibri" w:hAnsi="Arial" w:cs="Arial"/>
                <w:caps/>
                <w:sz w:val="20"/>
                <w:szCs w:val="20"/>
              </w:rPr>
              <w:t>LOCAUX</w:t>
            </w:r>
            <w:r w:rsidRPr="00FF77F8">
              <w:rPr>
                <w:rFonts w:ascii="Arial" w:eastAsia="Calibri" w:hAnsi="Arial" w:cs="Arial"/>
                <w:caps/>
                <w:spacing w:val="-13"/>
                <w:sz w:val="20"/>
                <w:szCs w:val="20"/>
              </w:rPr>
              <w:t xml:space="preserve"> </w:t>
            </w:r>
            <w:r w:rsidRPr="00FF77F8">
              <w:rPr>
                <w:rFonts w:ascii="Arial" w:eastAsia="Calibri" w:hAnsi="Arial" w:cs="Arial"/>
                <w:caps/>
                <w:sz w:val="20"/>
                <w:szCs w:val="20"/>
              </w:rPr>
              <w:t>D'HYGIENE</w:t>
            </w:r>
            <w:r w:rsidRPr="00FF77F8">
              <w:rPr>
                <w:rFonts w:ascii="Arial" w:eastAsia="Calibri" w:hAnsi="Arial" w:cs="Arial"/>
                <w:caps/>
                <w:spacing w:val="-10"/>
                <w:sz w:val="20"/>
                <w:szCs w:val="20"/>
              </w:rPr>
              <w:t xml:space="preserve"> </w:t>
            </w:r>
            <w:r w:rsidRPr="00FF77F8">
              <w:rPr>
                <w:rFonts w:ascii="Arial" w:eastAsia="Calibri" w:hAnsi="Arial" w:cs="Arial"/>
                <w:caps/>
                <w:sz w:val="20"/>
                <w:szCs w:val="20"/>
              </w:rPr>
              <w:t>/</w:t>
            </w:r>
            <w:r w:rsidRPr="00FF77F8">
              <w:rPr>
                <w:rFonts w:ascii="Arial" w:eastAsia="Calibri" w:hAnsi="Arial" w:cs="Arial"/>
                <w:caps/>
                <w:spacing w:val="-8"/>
                <w:sz w:val="20"/>
                <w:szCs w:val="20"/>
              </w:rPr>
              <w:t xml:space="preserve"> </w:t>
            </w:r>
            <w:r w:rsidRPr="00FF77F8">
              <w:rPr>
                <w:rFonts w:ascii="Arial" w:eastAsia="Calibri" w:hAnsi="Arial" w:cs="Arial"/>
                <w:caps/>
                <w:sz w:val="20"/>
                <w:szCs w:val="20"/>
              </w:rPr>
              <w:t>SANITAIRES</w:t>
            </w:r>
            <w:r w:rsidRPr="00FF77F8">
              <w:rPr>
                <w:rFonts w:ascii="Arial" w:eastAsia="Calibri" w:hAnsi="Arial" w:cs="Arial"/>
                <w:caps/>
                <w:spacing w:val="-9"/>
                <w:sz w:val="20"/>
                <w:szCs w:val="20"/>
              </w:rPr>
              <w:t xml:space="preserve"> </w:t>
            </w:r>
            <w:r w:rsidRPr="00FF77F8">
              <w:rPr>
                <w:rFonts w:ascii="Arial" w:eastAsia="Calibri" w:hAnsi="Arial" w:cs="Arial"/>
                <w:caps/>
                <w:sz w:val="20"/>
                <w:szCs w:val="20"/>
              </w:rPr>
              <w:t>ET</w:t>
            </w:r>
            <w:r w:rsidRPr="00FF77F8">
              <w:rPr>
                <w:rFonts w:ascii="Arial" w:eastAsia="Calibri" w:hAnsi="Arial" w:cs="Arial"/>
                <w:caps/>
                <w:spacing w:val="-11"/>
                <w:sz w:val="20"/>
                <w:szCs w:val="20"/>
              </w:rPr>
              <w:t xml:space="preserve"> </w:t>
            </w:r>
            <w:r w:rsidRPr="00FF77F8">
              <w:rPr>
                <w:rFonts w:ascii="Arial" w:eastAsia="Calibri" w:hAnsi="Arial" w:cs="Arial"/>
                <w:caps/>
                <w:sz w:val="20"/>
                <w:szCs w:val="20"/>
              </w:rPr>
              <w:t>ASSIMILES</w:t>
            </w:r>
            <w:r w:rsidRPr="00FF77F8">
              <w:rPr>
                <w:rFonts w:ascii="Arial" w:eastAsia="Calibri" w:hAnsi="Arial" w:cs="Arial"/>
                <w:caps/>
                <w:spacing w:val="-11"/>
                <w:sz w:val="20"/>
                <w:szCs w:val="20"/>
              </w:rPr>
              <w:t xml:space="preserve"> </w:t>
            </w:r>
            <w:r w:rsidRPr="00FF77F8">
              <w:rPr>
                <w:rFonts w:ascii="Arial" w:eastAsia="Calibri" w:hAnsi="Arial" w:cs="Arial"/>
                <w:caps/>
                <w:sz w:val="20"/>
                <w:szCs w:val="20"/>
              </w:rPr>
              <w:t>(Toilettes,</w:t>
            </w:r>
            <w:r w:rsidRPr="00FF77F8">
              <w:rPr>
                <w:rFonts w:ascii="Arial" w:eastAsia="Calibri" w:hAnsi="Arial" w:cs="Arial"/>
                <w:caps/>
                <w:spacing w:val="-10"/>
                <w:sz w:val="20"/>
                <w:szCs w:val="20"/>
              </w:rPr>
              <w:t xml:space="preserve"> </w:t>
            </w:r>
            <w:r w:rsidRPr="00FF77F8">
              <w:rPr>
                <w:rFonts w:ascii="Arial" w:eastAsia="Calibri" w:hAnsi="Arial" w:cs="Arial"/>
                <w:caps/>
                <w:spacing w:val="-2"/>
                <w:sz w:val="20"/>
                <w:szCs w:val="20"/>
              </w:rPr>
              <w:t>douches)</w:t>
            </w:r>
          </w:p>
        </w:tc>
      </w:tr>
      <w:tr w:rsidR="00CA2C2E" w:rsidRPr="00CA2C2E" w14:paraId="32FB894A" w14:textId="77777777" w:rsidTr="00494965">
        <w:trPr>
          <w:trHeight w:val="537"/>
        </w:trPr>
        <w:tc>
          <w:tcPr>
            <w:tcW w:w="2347" w:type="dxa"/>
          </w:tcPr>
          <w:p w14:paraId="6FDC9654" w14:textId="77777777" w:rsidR="00CA2C2E" w:rsidRPr="00CA2C2E" w:rsidRDefault="00CA2C2E" w:rsidP="00CA2C2E">
            <w:pPr>
              <w:spacing w:before="133"/>
              <w:ind w:left="107"/>
              <w:rPr>
                <w:rFonts w:ascii="Arial" w:eastAsia="Calibri" w:hAnsi="Arial" w:cs="Arial"/>
                <w:sz w:val="20"/>
                <w:szCs w:val="20"/>
              </w:rPr>
            </w:pPr>
            <w:r w:rsidRPr="00CA2C2E">
              <w:rPr>
                <w:rFonts w:ascii="Arial" w:eastAsia="Calibri" w:hAnsi="Arial" w:cs="Arial"/>
                <w:sz w:val="20"/>
                <w:szCs w:val="20"/>
              </w:rPr>
              <w:t>Famille</w:t>
            </w:r>
            <w:r w:rsidRPr="00CA2C2E">
              <w:rPr>
                <w:rFonts w:ascii="Arial" w:eastAsia="Calibri" w:hAnsi="Arial" w:cs="Arial"/>
                <w:spacing w:val="-11"/>
                <w:sz w:val="20"/>
                <w:szCs w:val="20"/>
              </w:rPr>
              <w:t xml:space="preserve"> </w:t>
            </w:r>
            <w:r w:rsidRPr="00CA2C2E">
              <w:rPr>
                <w:rFonts w:ascii="Arial" w:eastAsia="Calibri" w:hAnsi="Arial" w:cs="Arial"/>
                <w:spacing w:val="-10"/>
                <w:sz w:val="20"/>
                <w:szCs w:val="20"/>
              </w:rPr>
              <w:t>E</w:t>
            </w:r>
          </w:p>
        </w:tc>
        <w:tc>
          <w:tcPr>
            <w:tcW w:w="7848" w:type="dxa"/>
          </w:tcPr>
          <w:p w14:paraId="7C8014B7" w14:textId="77777777" w:rsidR="00CA2C2E" w:rsidRPr="00FF77F8" w:rsidRDefault="00CA2C2E" w:rsidP="00CA2C2E">
            <w:pPr>
              <w:spacing w:line="268" w:lineRule="exact"/>
              <w:ind w:left="107"/>
              <w:rPr>
                <w:rFonts w:ascii="Arial" w:eastAsia="Calibri" w:hAnsi="Arial" w:cs="Arial"/>
                <w:caps/>
                <w:sz w:val="20"/>
                <w:szCs w:val="20"/>
              </w:rPr>
            </w:pPr>
            <w:r w:rsidRPr="00FF77F8">
              <w:rPr>
                <w:rFonts w:ascii="Arial" w:eastAsia="Calibri" w:hAnsi="Arial" w:cs="Arial"/>
                <w:caps/>
                <w:sz w:val="20"/>
                <w:szCs w:val="20"/>
              </w:rPr>
              <w:t>CIRCULATION,</w:t>
            </w:r>
            <w:r w:rsidRPr="00FF77F8">
              <w:rPr>
                <w:rFonts w:ascii="Arial" w:eastAsia="Calibri" w:hAnsi="Arial" w:cs="Arial"/>
                <w:caps/>
                <w:spacing w:val="-15"/>
                <w:sz w:val="20"/>
                <w:szCs w:val="20"/>
              </w:rPr>
              <w:t xml:space="preserve"> </w:t>
            </w:r>
            <w:r w:rsidRPr="00FF77F8">
              <w:rPr>
                <w:rFonts w:ascii="Arial" w:eastAsia="Calibri" w:hAnsi="Arial" w:cs="Arial"/>
                <w:caps/>
                <w:sz w:val="20"/>
                <w:szCs w:val="20"/>
              </w:rPr>
              <w:t>ESCALIERS</w:t>
            </w:r>
            <w:r w:rsidRPr="00FF77F8">
              <w:rPr>
                <w:rFonts w:ascii="Arial" w:eastAsia="Calibri" w:hAnsi="Arial" w:cs="Arial"/>
                <w:caps/>
                <w:spacing w:val="-11"/>
                <w:sz w:val="20"/>
                <w:szCs w:val="20"/>
              </w:rPr>
              <w:t xml:space="preserve"> </w:t>
            </w:r>
            <w:r w:rsidRPr="00FF77F8">
              <w:rPr>
                <w:rFonts w:ascii="Arial" w:eastAsia="Calibri" w:hAnsi="Arial" w:cs="Arial"/>
                <w:caps/>
                <w:sz w:val="20"/>
                <w:szCs w:val="20"/>
              </w:rPr>
              <w:t>ET</w:t>
            </w:r>
            <w:r w:rsidRPr="00FF77F8">
              <w:rPr>
                <w:rFonts w:ascii="Arial" w:eastAsia="Calibri" w:hAnsi="Arial" w:cs="Arial"/>
                <w:caps/>
                <w:spacing w:val="-10"/>
                <w:sz w:val="20"/>
                <w:szCs w:val="20"/>
              </w:rPr>
              <w:t xml:space="preserve"> </w:t>
            </w:r>
            <w:r w:rsidRPr="00FF77F8">
              <w:rPr>
                <w:rFonts w:ascii="Arial" w:eastAsia="Calibri" w:hAnsi="Arial" w:cs="Arial"/>
                <w:caps/>
                <w:sz w:val="20"/>
                <w:szCs w:val="20"/>
              </w:rPr>
              <w:t>ASSIMILES</w:t>
            </w:r>
            <w:r w:rsidRPr="00FF77F8">
              <w:rPr>
                <w:rFonts w:ascii="Arial" w:eastAsia="Calibri" w:hAnsi="Arial" w:cs="Arial"/>
                <w:caps/>
                <w:spacing w:val="-13"/>
                <w:sz w:val="20"/>
                <w:szCs w:val="20"/>
              </w:rPr>
              <w:t xml:space="preserve"> </w:t>
            </w:r>
            <w:r w:rsidRPr="00FF77F8">
              <w:rPr>
                <w:rFonts w:ascii="Arial" w:eastAsia="Calibri" w:hAnsi="Arial" w:cs="Arial"/>
                <w:caps/>
                <w:sz w:val="20"/>
                <w:szCs w:val="20"/>
              </w:rPr>
              <w:t>(Couloirs,</w:t>
            </w:r>
            <w:r w:rsidRPr="00FF77F8">
              <w:rPr>
                <w:rFonts w:ascii="Arial" w:eastAsia="Calibri" w:hAnsi="Arial" w:cs="Arial"/>
                <w:caps/>
                <w:spacing w:val="-12"/>
                <w:sz w:val="20"/>
                <w:szCs w:val="20"/>
              </w:rPr>
              <w:t xml:space="preserve"> </w:t>
            </w:r>
            <w:r w:rsidRPr="00FF77F8">
              <w:rPr>
                <w:rFonts w:ascii="Arial" w:eastAsia="Calibri" w:hAnsi="Arial" w:cs="Arial"/>
                <w:caps/>
                <w:sz w:val="20"/>
                <w:szCs w:val="20"/>
              </w:rPr>
              <w:t>paliers,</w:t>
            </w:r>
            <w:r w:rsidRPr="00FF77F8">
              <w:rPr>
                <w:rFonts w:ascii="Arial" w:eastAsia="Calibri" w:hAnsi="Arial" w:cs="Arial"/>
                <w:caps/>
                <w:spacing w:val="-10"/>
                <w:sz w:val="20"/>
                <w:szCs w:val="20"/>
              </w:rPr>
              <w:t xml:space="preserve"> </w:t>
            </w:r>
            <w:r w:rsidRPr="00FF77F8">
              <w:rPr>
                <w:rFonts w:ascii="Arial" w:eastAsia="Calibri" w:hAnsi="Arial" w:cs="Arial"/>
                <w:caps/>
                <w:sz w:val="20"/>
                <w:szCs w:val="20"/>
              </w:rPr>
              <w:t>escaliers,</w:t>
            </w:r>
            <w:r w:rsidRPr="00FF77F8">
              <w:rPr>
                <w:rFonts w:ascii="Arial" w:eastAsia="Calibri" w:hAnsi="Arial" w:cs="Arial"/>
                <w:caps/>
                <w:spacing w:val="-12"/>
                <w:sz w:val="20"/>
                <w:szCs w:val="20"/>
              </w:rPr>
              <w:t xml:space="preserve"> </w:t>
            </w:r>
            <w:r w:rsidRPr="00FF77F8">
              <w:rPr>
                <w:rFonts w:ascii="Arial" w:eastAsia="Calibri" w:hAnsi="Arial" w:cs="Arial"/>
                <w:caps/>
                <w:spacing w:val="-2"/>
                <w:sz w:val="20"/>
                <w:szCs w:val="20"/>
              </w:rPr>
              <w:t>ascenseurs,</w:t>
            </w:r>
          </w:p>
          <w:p w14:paraId="58A7A897" w14:textId="77777777" w:rsidR="00CA2C2E" w:rsidRPr="00FF77F8" w:rsidRDefault="00CA2C2E" w:rsidP="00CA2C2E">
            <w:pPr>
              <w:spacing w:line="249" w:lineRule="exact"/>
              <w:ind w:left="107"/>
              <w:rPr>
                <w:rFonts w:ascii="Arial" w:eastAsia="Calibri" w:hAnsi="Arial" w:cs="Arial"/>
                <w:caps/>
                <w:sz w:val="20"/>
                <w:szCs w:val="20"/>
              </w:rPr>
            </w:pPr>
            <w:r w:rsidRPr="00FF77F8">
              <w:rPr>
                <w:rFonts w:ascii="Arial" w:eastAsia="Calibri" w:hAnsi="Arial" w:cs="Arial"/>
                <w:caps/>
                <w:sz w:val="20"/>
                <w:szCs w:val="20"/>
              </w:rPr>
              <w:t>espaces</w:t>
            </w:r>
            <w:r w:rsidRPr="00FF77F8">
              <w:rPr>
                <w:rFonts w:ascii="Arial" w:eastAsia="Calibri" w:hAnsi="Arial" w:cs="Arial"/>
                <w:caps/>
                <w:spacing w:val="-9"/>
                <w:sz w:val="20"/>
                <w:szCs w:val="20"/>
              </w:rPr>
              <w:t xml:space="preserve"> </w:t>
            </w:r>
            <w:r w:rsidRPr="00FF77F8">
              <w:rPr>
                <w:rFonts w:ascii="Arial" w:eastAsia="Calibri" w:hAnsi="Arial" w:cs="Arial"/>
                <w:caps/>
                <w:spacing w:val="-2"/>
                <w:sz w:val="20"/>
                <w:szCs w:val="20"/>
              </w:rPr>
              <w:t>copieur)</w:t>
            </w:r>
          </w:p>
        </w:tc>
      </w:tr>
      <w:tr w:rsidR="00CA2C2E" w:rsidRPr="00CA2C2E" w14:paraId="17CC8870" w14:textId="77777777" w:rsidTr="00494965">
        <w:trPr>
          <w:trHeight w:val="537"/>
        </w:trPr>
        <w:tc>
          <w:tcPr>
            <w:tcW w:w="2347" w:type="dxa"/>
          </w:tcPr>
          <w:p w14:paraId="76CEACF4" w14:textId="77777777" w:rsidR="00CA2C2E" w:rsidRPr="00CA2C2E" w:rsidRDefault="00CA2C2E" w:rsidP="00CA2C2E">
            <w:pPr>
              <w:spacing w:before="133"/>
              <w:ind w:left="107"/>
              <w:rPr>
                <w:rFonts w:ascii="Arial" w:eastAsia="Calibri" w:hAnsi="Arial" w:cs="Arial"/>
                <w:sz w:val="20"/>
                <w:szCs w:val="20"/>
              </w:rPr>
            </w:pPr>
            <w:r w:rsidRPr="00CA2C2E">
              <w:rPr>
                <w:rFonts w:ascii="Arial" w:eastAsia="Calibri" w:hAnsi="Arial" w:cs="Arial"/>
                <w:sz w:val="20"/>
                <w:szCs w:val="20"/>
              </w:rPr>
              <w:t>Famille</w:t>
            </w:r>
            <w:r w:rsidRPr="00CA2C2E">
              <w:rPr>
                <w:rFonts w:ascii="Arial" w:eastAsia="Calibri" w:hAnsi="Arial" w:cs="Arial"/>
                <w:spacing w:val="-8"/>
                <w:sz w:val="20"/>
                <w:szCs w:val="20"/>
              </w:rPr>
              <w:t xml:space="preserve"> </w:t>
            </w:r>
            <w:r w:rsidRPr="00CA2C2E">
              <w:rPr>
                <w:rFonts w:ascii="Arial" w:eastAsia="Calibri" w:hAnsi="Arial" w:cs="Arial"/>
                <w:spacing w:val="-10"/>
                <w:sz w:val="20"/>
                <w:szCs w:val="20"/>
              </w:rPr>
              <w:t>F</w:t>
            </w:r>
          </w:p>
        </w:tc>
        <w:tc>
          <w:tcPr>
            <w:tcW w:w="7848" w:type="dxa"/>
          </w:tcPr>
          <w:p w14:paraId="06236B00" w14:textId="785A42CC" w:rsidR="00CA2C2E" w:rsidRPr="00CA2C2E" w:rsidRDefault="00CA2C2E" w:rsidP="00CA2C2E">
            <w:pPr>
              <w:spacing w:line="249" w:lineRule="exact"/>
              <w:ind w:left="107"/>
              <w:rPr>
                <w:rFonts w:ascii="Arial" w:eastAsia="Calibri" w:hAnsi="Arial" w:cs="Arial"/>
                <w:sz w:val="20"/>
                <w:szCs w:val="20"/>
              </w:rPr>
            </w:pPr>
            <w:r w:rsidRPr="00CA2C2E">
              <w:rPr>
                <w:rFonts w:ascii="Arial" w:eastAsia="Calibri" w:hAnsi="Arial" w:cs="Arial"/>
                <w:sz w:val="20"/>
                <w:szCs w:val="20"/>
              </w:rPr>
              <w:t>HALL ENTRÉE DU PERSONNEL, ESPACE</w:t>
            </w:r>
            <w:r w:rsidRPr="00FF77F8">
              <w:rPr>
                <w:rFonts w:ascii="Arial" w:eastAsia="Calibri" w:hAnsi="Arial" w:cs="Arial"/>
                <w:caps/>
                <w:sz w:val="20"/>
                <w:szCs w:val="20"/>
              </w:rPr>
              <w:t>S REPAS (hors réfectoire de Nantes), DÉTENTE ET ASSIMILÉS</w:t>
            </w:r>
            <w:r w:rsidRPr="00FF77F8">
              <w:rPr>
                <w:rFonts w:ascii="Arial" w:eastAsia="Calibri" w:hAnsi="Arial" w:cs="Arial"/>
                <w:caps/>
                <w:sz w:val="20"/>
                <w:szCs w:val="20"/>
              </w:rPr>
              <w:tab/>
            </w:r>
            <w:r w:rsidRPr="00FF77F8">
              <w:rPr>
                <w:rFonts w:ascii="Arial" w:eastAsia="Calibri" w:hAnsi="Arial" w:cs="Arial"/>
                <w:caps/>
                <w:sz w:val="20"/>
                <w:szCs w:val="20"/>
              </w:rPr>
              <w:tab/>
            </w:r>
            <w:r w:rsidRPr="00CA2C2E">
              <w:rPr>
                <w:rFonts w:ascii="Arial" w:eastAsia="Calibri" w:hAnsi="Arial" w:cs="Arial"/>
                <w:sz w:val="20"/>
                <w:szCs w:val="20"/>
              </w:rPr>
              <w:tab/>
            </w:r>
            <w:r w:rsidRPr="00CA2C2E">
              <w:rPr>
                <w:rFonts w:ascii="Arial" w:eastAsia="Calibri" w:hAnsi="Arial" w:cs="Arial"/>
                <w:sz w:val="20"/>
                <w:szCs w:val="20"/>
              </w:rPr>
              <w:tab/>
            </w:r>
            <w:r w:rsidRPr="00CA2C2E">
              <w:rPr>
                <w:rFonts w:ascii="Arial" w:eastAsia="Calibri" w:hAnsi="Arial" w:cs="Arial"/>
                <w:sz w:val="20"/>
                <w:szCs w:val="20"/>
              </w:rPr>
              <w:tab/>
            </w:r>
            <w:r w:rsidRPr="00CA2C2E">
              <w:rPr>
                <w:rFonts w:ascii="Arial" w:eastAsia="Calibri" w:hAnsi="Arial" w:cs="Arial"/>
                <w:sz w:val="20"/>
                <w:szCs w:val="20"/>
              </w:rPr>
              <w:tab/>
            </w:r>
            <w:r w:rsidRPr="00CA2C2E">
              <w:rPr>
                <w:rFonts w:ascii="Arial" w:eastAsia="Calibri" w:hAnsi="Arial" w:cs="Arial"/>
                <w:sz w:val="20"/>
                <w:szCs w:val="20"/>
              </w:rPr>
              <w:tab/>
            </w:r>
            <w:r w:rsidRPr="00CA2C2E">
              <w:rPr>
                <w:rFonts w:ascii="Arial" w:eastAsia="Calibri" w:hAnsi="Arial" w:cs="Arial"/>
                <w:sz w:val="20"/>
                <w:szCs w:val="20"/>
              </w:rPr>
              <w:tab/>
            </w:r>
            <w:r w:rsidRPr="00CA2C2E">
              <w:rPr>
                <w:rFonts w:ascii="Arial" w:eastAsia="Calibri" w:hAnsi="Arial" w:cs="Arial"/>
                <w:sz w:val="20"/>
                <w:szCs w:val="20"/>
              </w:rPr>
              <w:tab/>
            </w:r>
          </w:p>
        </w:tc>
      </w:tr>
      <w:tr w:rsidR="00CA2C2E" w:rsidRPr="00CA2C2E" w14:paraId="58376CD0" w14:textId="77777777" w:rsidTr="00494965">
        <w:trPr>
          <w:trHeight w:val="421"/>
        </w:trPr>
        <w:tc>
          <w:tcPr>
            <w:tcW w:w="2347" w:type="dxa"/>
          </w:tcPr>
          <w:p w14:paraId="1C9AF553" w14:textId="77777777" w:rsidR="00CA2C2E" w:rsidRPr="00CA2C2E" w:rsidRDefault="00CA2C2E" w:rsidP="00CA2C2E">
            <w:pPr>
              <w:spacing w:before="76"/>
              <w:ind w:left="107"/>
              <w:rPr>
                <w:rFonts w:ascii="Arial" w:eastAsia="Calibri" w:hAnsi="Arial" w:cs="Arial"/>
                <w:sz w:val="20"/>
                <w:szCs w:val="20"/>
              </w:rPr>
            </w:pPr>
            <w:r w:rsidRPr="00CA2C2E">
              <w:rPr>
                <w:rFonts w:ascii="Arial" w:eastAsia="Calibri" w:hAnsi="Arial" w:cs="Arial"/>
                <w:sz w:val="20"/>
                <w:szCs w:val="20"/>
              </w:rPr>
              <w:t>Famille</w:t>
            </w:r>
            <w:r w:rsidRPr="00CA2C2E">
              <w:rPr>
                <w:rFonts w:ascii="Arial" w:eastAsia="Calibri" w:hAnsi="Arial" w:cs="Arial"/>
                <w:spacing w:val="-8"/>
                <w:sz w:val="20"/>
                <w:szCs w:val="20"/>
              </w:rPr>
              <w:t xml:space="preserve"> </w:t>
            </w:r>
            <w:r w:rsidRPr="00CA2C2E">
              <w:rPr>
                <w:rFonts w:ascii="Arial" w:eastAsia="Calibri" w:hAnsi="Arial" w:cs="Arial"/>
                <w:spacing w:val="-10"/>
                <w:sz w:val="20"/>
                <w:szCs w:val="20"/>
              </w:rPr>
              <w:t>G</w:t>
            </w:r>
          </w:p>
        </w:tc>
        <w:tc>
          <w:tcPr>
            <w:tcW w:w="7848" w:type="dxa"/>
          </w:tcPr>
          <w:p w14:paraId="7FC2334F" w14:textId="25CFB2A9" w:rsidR="00CA2C2E" w:rsidRPr="00CA2C2E" w:rsidRDefault="00CA2C2E" w:rsidP="00CA2C2E">
            <w:pPr>
              <w:spacing w:before="76"/>
              <w:ind w:left="108"/>
              <w:rPr>
                <w:rFonts w:ascii="Arial" w:eastAsia="Calibri" w:hAnsi="Arial" w:cs="Arial"/>
                <w:sz w:val="20"/>
                <w:szCs w:val="20"/>
              </w:rPr>
            </w:pPr>
            <w:r w:rsidRPr="00CA2C2E">
              <w:rPr>
                <w:rFonts w:ascii="Arial" w:eastAsia="Calibri" w:hAnsi="Arial" w:cs="Arial"/>
                <w:sz w:val="20"/>
                <w:szCs w:val="20"/>
              </w:rPr>
              <w:t>ARCHIVES, STOCKAGES, RESERVES, LOCAUX TECHNIQUES ET PARKING</w:t>
            </w:r>
            <w:r w:rsidRPr="00CA2C2E">
              <w:rPr>
                <w:rFonts w:ascii="Arial" w:eastAsia="Calibri" w:hAnsi="Arial" w:cs="Arial"/>
                <w:sz w:val="20"/>
                <w:szCs w:val="20"/>
              </w:rPr>
              <w:tab/>
            </w:r>
            <w:r w:rsidRPr="00CA2C2E">
              <w:rPr>
                <w:rFonts w:ascii="Arial" w:eastAsia="Calibri" w:hAnsi="Arial" w:cs="Arial"/>
                <w:sz w:val="20"/>
                <w:szCs w:val="20"/>
              </w:rPr>
              <w:tab/>
            </w:r>
            <w:r w:rsidRPr="00CA2C2E">
              <w:rPr>
                <w:rFonts w:ascii="Arial" w:eastAsia="Calibri" w:hAnsi="Arial" w:cs="Arial"/>
                <w:sz w:val="20"/>
                <w:szCs w:val="20"/>
              </w:rPr>
              <w:tab/>
            </w:r>
            <w:r w:rsidRPr="00CA2C2E">
              <w:rPr>
                <w:rFonts w:ascii="Arial" w:eastAsia="Calibri" w:hAnsi="Arial" w:cs="Arial"/>
                <w:sz w:val="20"/>
                <w:szCs w:val="20"/>
              </w:rPr>
              <w:tab/>
            </w:r>
            <w:r w:rsidRPr="00CA2C2E">
              <w:rPr>
                <w:rFonts w:ascii="Arial" w:eastAsia="Calibri" w:hAnsi="Arial" w:cs="Arial"/>
                <w:sz w:val="20"/>
                <w:szCs w:val="20"/>
              </w:rPr>
              <w:tab/>
            </w:r>
            <w:r w:rsidRPr="00CA2C2E">
              <w:rPr>
                <w:rFonts w:ascii="Arial" w:eastAsia="Calibri" w:hAnsi="Arial" w:cs="Arial"/>
                <w:sz w:val="20"/>
                <w:szCs w:val="20"/>
              </w:rPr>
              <w:tab/>
            </w:r>
            <w:r w:rsidRPr="00CA2C2E">
              <w:rPr>
                <w:rFonts w:ascii="Arial" w:eastAsia="Calibri" w:hAnsi="Arial" w:cs="Arial"/>
                <w:sz w:val="20"/>
                <w:szCs w:val="20"/>
              </w:rPr>
              <w:tab/>
            </w:r>
            <w:r w:rsidRPr="00CA2C2E">
              <w:rPr>
                <w:rFonts w:ascii="Arial" w:eastAsia="Calibri" w:hAnsi="Arial" w:cs="Arial"/>
                <w:sz w:val="20"/>
                <w:szCs w:val="20"/>
              </w:rPr>
              <w:tab/>
            </w:r>
            <w:r w:rsidRPr="00CA2C2E">
              <w:rPr>
                <w:rFonts w:ascii="Arial" w:eastAsia="Calibri" w:hAnsi="Arial" w:cs="Arial"/>
                <w:sz w:val="20"/>
                <w:szCs w:val="20"/>
              </w:rPr>
              <w:tab/>
            </w:r>
          </w:p>
        </w:tc>
      </w:tr>
      <w:tr w:rsidR="00CA2C2E" w:rsidRPr="00CA2C2E" w14:paraId="76E2B53E" w14:textId="77777777" w:rsidTr="00494965">
        <w:trPr>
          <w:trHeight w:val="421"/>
        </w:trPr>
        <w:tc>
          <w:tcPr>
            <w:tcW w:w="2347" w:type="dxa"/>
          </w:tcPr>
          <w:p w14:paraId="61563F01" w14:textId="77777777" w:rsidR="00CA2C2E" w:rsidRPr="00CA2C2E" w:rsidRDefault="00CA2C2E" w:rsidP="00CA2C2E">
            <w:pPr>
              <w:spacing w:before="76"/>
              <w:ind w:left="107"/>
              <w:rPr>
                <w:rFonts w:ascii="Arial" w:eastAsia="Calibri" w:hAnsi="Arial" w:cs="Arial"/>
                <w:sz w:val="20"/>
                <w:szCs w:val="20"/>
              </w:rPr>
            </w:pPr>
            <w:r w:rsidRPr="00CA2C2E">
              <w:rPr>
                <w:rFonts w:ascii="Arial" w:eastAsia="Calibri" w:hAnsi="Arial" w:cs="Arial"/>
                <w:sz w:val="20"/>
                <w:szCs w:val="20"/>
              </w:rPr>
              <w:t>Famille</w:t>
            </w:r>
            <w:r w:rsidRPr="00CA2C2E">
              <w:rPr>
                <w:rFonts w:ascii="Arial" w:eastAsia="Calibri" w:hAnsi="Arial" w:cs="Arial"/>
                <w:spacing w:val="-8"/>
                <w:sz w:val="20"/>
                <w:szCs w:val="20"/>
              </w:rPr>
              <w:t xml:space="preserve"> </w:t>
            </w:r>
            <w:r w:rsidRPr="00CA2C2E">
              <w:rPr>
                <w:rFonts w:ascii="Arial" w:eastAsia="Calibri" w:hAnsi="Arial" w:cs="Arial"/>
                <w:spacing w:val="-10"/>
                <w:sz w:val="20"/>
                <w:szCs w:val="20"/>
              </w:rPr>
              <w:t>H</w:t>
            </w:r>
          </w:p>
        </w:tc>
        <w:tc>
          <w:tcPr>
            <w:tcW w:w="7848" w:type="dxa"/>
          </w:tcPr>
          <w:p w14:paraId="44BBE23A" w14:textId="732B010D" w:rsidR="00CA2C2E" w:rsidRPr="00CA2C2E" w:rsidRDefault="00CA2C2E" w:rsidP="00CA2C2E">
            <w:pPr>
              <w:spacing w:before="76"/>
              <w:ind w:left="107"/>
              <w:rPr>
                <w:rFonts w:ascii="Arial" w:eastAsia="Calibri" w:hAnsi="Arial" w:cs="Arial"/>
                <w:sz w:val="20"/>
                <w:szCs w:val="20"/>
              </w:rPr>
            </w:pPr>
            <w:r w:rsidRPr="00CA2C2E">
              <w:rPr>
                <w:rFonts w:ascii="Arial" w:eastAsia="Calibri" w:hAnsi="Arial" w:cs="Arial"/>
                <w:spacing w:val="-2"/>
                <w:sz w:val="20"/>
                <w:szCs w:val="20"/>
              </w:rPr>
              <w:t>ESPACE EXTERIEURS, ABORDS, ESPACES FUMEURS,LOCAL DECHETS, ABORDS (AGENCES NON CONCERNES)</w:t>
            </w:r>
          </w:p>
        </w:tc>
      </w:tr>
    </w:tbl>
    <w:p w14:paraId="4B8A7DBC" w14:textId="77777777" w:rsidR="00CA2C2E" w:rsidRDefault="00CA2C2E" w:rsidP="0064672E">
      <w:pPr>
        <w:rPr>
          <w:rFonts w:ascii="Arial" w:hAnsi="Arial" w:cs="Arial"/>
          <w:sz w:val="20"/>
          <w:szCs w:val="20"/>
        </w:rPr>
      </w:pPr>
    </w:p>
    <w:p w14:paraId="476B5524" w14:textId="2AD30546" w:rsidR="007F6DA0" w:rsidRDefault="007F6DA0" w:rsidP="00F40D48">
      <w:pPr>
        <w:pStyle w:val="Titre2"/>
        <w:keepLines/>
        <w:numPr>
          <w:ilvl w:val="1"/>
          <w:numId w:val="12"/>
        </w:numPr>
        <w:spacing w:before="40" w:after="240"/>
        <w:jc w:val="left"/>
        <w:rPr>
          <w:rFonts w:eastAsiaTheme="minorHAnsi"/>
          <w:b w:val="0"/>
          <w:color w:val="005CA9"/>
          <w:lang w:eastAsia="en-US"/>
        </w:rPr>
      </w:pPr>
      <w:bookmarkStart w:id="48" w:name="_Toc202797686"/>
      <w:r>
        <w:rPr>
          <w:rFonts w:eastAsiaTheme="minorHAnsi"/>
          <w:b w:val="0"/>
          <w:color w:val="005CA9"/>
          <w:lang w:eastAsia="en-US"/>
        </w:rPr>
        <w:t>Description des abords</w:t>
      </w:r>
      <w:bookmarkEnd w:id="48"/>
    </w:p>
    <w:p w14:paraId="3AA1A292" w14:textId="77777777" w:rsidR="009E453C" w:rsidRPr="007F6DA0" w:rsidRDefault="009E453C" w:rsidP="007F6DA0">
      <w:pPr>
        <w:spacing w:after="240" w:line="240" w:lineRule="auto"/>
        <w:rPr>
          <w:rFonts w:ascii="Arial" w:hAnsi="Arial" w:cs="Arial"/>
          <w:b/>
          <w:sz w:val="20"/>
          <w:szCs w:val="20"/>
          <w:u w:val="single"/>
        </w:rPr>
      </w:pPr>
      <w:r w:rsidRPr="007F6DA0">
        <w:rPr>
          <w:rFonts w:ascii="Arial" w:hAnsi="Arial" w:cs="Arial"/>
          <w:b/>
          <w:sz w:val="20"/>
          <w:szCs w:val="20"/>
          <w:u w:val="single"/>
        </w:rPr>
        <w:t>Siège Social de Nantes-Beaulieu</w:t>
      </w:r>
    </w:p>
    <w:p w14:paraId="65E6A057" w14:textId="77777777" w:rsidR="009E453C" w:rsidRPr="00E223E1" w:rsidRDefault="009E453C" w:rsidP="007F6DA0">
      <w:pPr>
        <w:shd w:val="clear" w:color="auto" w:fill="FFFFFF"/>
        <w:spacing w:after="240" w:line="240" w:lineRule="auto"/>
        <w:ind w:left="284"/>
        <w:rPr>
          <w:rFonts w:ascii="Arial" w:hAnsi="Arial" w:cs="Arial"/>
          <w:b/>
          <w:bCs/>
          <w:spacing w:val="-6"/>
          <w:sz w:val="20"/>
          <w:szCs w:val="20"/>
        </w:rPr>
      </w:pPr>
      <w:r w:rsidRPr="00E223E1">
        <w:rPr>
          <w:rFonts w:ascii="Arial" w:hAnsi="Arial" w:cs="Arial"/>
          <w:b/>
          <w:bCs/>
          <w:spacing w:val="-6"/>
          <w:sz w:val="20"/>
          <w:szCs w:val="20"/>
        </w:rPr>
        <w:t>Accès principal rue Gaëtan Rondeau</w:t>
      </w:r>
    </w:p>
    <w:p w14:paraId="5BA2199F" w14:textId="77777777" w:rsidR="009E453C" w:rsidRPr="00E223E1" w:rsidRDefault="009E453C" w:rsidP="00F40D48">
      <w:pPr>
        <w:widowControl w:val="0"/>
        <w:numPr>
          <w:ilvl w:val="0"/>
          <w:numId w:val="8"/>
        </w:numPr>
        <w:shd w:val="clear" w:color="auto" w:fill="FFFFFF"/>
        <w:tabs>
          <w:tab w:val="left" w:pos="851"/>
        </w:tabs>
        <w:autoSpaceDE w:val="0"/>
        <w:autoSpaceDN w:val="0"/>
        <w:adjustRightInd w:val="0"/>
        <w:spacing w:before="80" w:after="0" w:line="240" w:lineRule="auto"/>
        <w:ind w:left="850" w:hanging="357"/>
        <w:jc w:val="both"/>
        <w:rPr>
          <w:rFonts w:ascii="Arial" w:hAnsi="Arial" w:cs="Arial"/>
          <w:spacing w:val="-1"/>
          <w:sz w:val="20"/>
          <w:szCs w:val="20"/>
        </w:rPr>
      </w:pPr>
      <w:r w:rsidRPr="00E223E1">
        <w:rPr>
          <w:rFonts w:ascii="Arial" w:hAnsi="Arial" w:cs="Arial"/>
          <w:spacing w:val="-1"/>
          <w:sz w:val="20"/>
          <w:szCs w:val="20"/>
        </w:rPr>
        <w:t>Entrée du personnel (dalle gravillonnée)</w:t>
      </w:r>
    </w:p>
    <w:p w14:paraId="74BDD7CD" w14:textId="77777777" w:rsidR="009E453C" w:rsidRPr="00E223E1" w:rsidRDefault="009E453C" w:rsidP="00F40D48">
      <w:pPr>
        <w:widowControl w:val="0"/>
        <w:numPr>
          <w:ilvl w:val="0"/>
          <w:numId w:val="8"/>
        </w:numPr>
        <w:shd w:val="clear" w:color="auto" w:fill="FFFFFF"/>
        <w:tabs>
          <w:tab w:val="left" w:pos="851"/>
        </w:tabs>
        <w:autoSpaceDE w:val="0"/>
        <w:autoSpaceDN w:val="0"/>
        <w:adjustRightInd w:val="0"/>
        <w:spacing w:before="80" w:after="0" w:line="240" w:lineRule="auto"/>
        <w:ind w:left="850" w:hanging="357"/>
        <w:jc w:val="both"/>
        <w:rPr>
          <w:rFonts w:ascii="Arial" w:hAnsi="Arial" w:cs="Arial"/>
          <w:spacing w:val="-1"/>
          <w:sz w:val="20"/>
          <w:szCs w:val="20"/>
        </w:rPr>
      </w:pPr>
      <w:r w:rsidRPr="00E223E1">
        <w:rPr>
          <w:rFonts w:ascii="Arial" w:hAnsi="Arial" w:cs="Arial"/>
          <w:spacing w:val="-1"/>
          <w:sz w:val="20"/>
          <w:szCs w:val="20"/>
        </w:rPr>
        <w:t>Entrée des assurés (bitume)</w:t>
      </w:r>
    </w:p>
    <w:p w14:paraId="320CDB05" w14:textId="77777777" w:rsidR="009E453C" w:rsidRPr="00E223E1" w:rsidRDefault="009E453C" w:rsidP="00F40D48">
      <w:pPr>
        <w:widowControl w:val="0"/>
        <w:numPr>
          <w:ilvl w:val="0"/>
          <w:numId w:val="8"/>
        </w:numPr>
        <w:shd w:val="clear" w:color="auto" w:fill="FFFFFF"/>
        <w:tabs>
          <w:tab w:val="left" w:pos="851"/>
        </w:tabs>
        <w:autoSpaceDE w:val="0"/>
        <w:autoSpaceDN w:val="0"/>
        <w:adjustRightInd w:val="0"/>
        <w:spacing w:before="80" w:after="0" w:line="240" w:lineRule="auto"/>
        <w:ind w:left="850" w:hanging="357"/>
        <w:jc w:val="both"/>
        <w:rPr>
          <w:rFonts w:ascii="Arial" w:hAnsi="Arial" w:cs="Arial"/>
          <w:spacing w:val="-1"/>
          <w:sz w:val="20"/>
          <w:szCs w:val="20"/>
        </w:rPr>
      </w:pPr>
      <w:r w:rsidRPr="00E223E1">
        <w:rPr>
          <w:rFonts w:ascii="Arial" w:hAnsi="Arial" w:cs="Arial"/>
          <w:spacing w:val="-1"/>
          <w:sz w:val="20"/>
          <w:szCs w:val="20"/>
        </w:rPr>
        <w:t>Chemin piéton entre les deux accès (dalle gravillonnée)</w:t>
      </w:r>
    </w:p>
    <w:p w14:paraId="323B18EC" w14:textId="77777777" w:rsidR="009E453C" w:rsidRPr="00E223E1" w:rsidRDefault="009E453C" w:rsidP="00F40D48">
      <w:pPr>
        <w:widowControl w:val="0"/>
        <w:numPr>
          <w:ilvl w:val="0"/>
          <w:numId w:val="8"/>
        </w:numPr>
        <w:shd w:val="clear" w:color="auto" w:fill="FFFFFF"/>
        <w:tabs>
          <w:tab w:val="left" w:pos="851"/>
        </w:tabs>
        <w:autoSpaceDE w:val="0"/>
        <w:autoSpaceDN w:val="0"/>
        <w:adjustRightInd w:val="0"/>
        <w:spacing w:before="80" w:after="0" w:line="240" w:lineRule="auto"/>
        <w:ind w:left="850" w:hanging="357"/>
        <w:jc w:val="both"/>
        <w:rPr>
          <w:rFonts w:ascii="Arial" w:hAnsi="Arial" w:cs="Arial"/>
          <w:spacing w:val="-1"/>
          <w:sz w:val="20"/>
          <w:szCs w:val="20"/>
        </w:rPr>
      </w:pPr>
      <w:r w:rsidRPr="00E223E1">
        <w:rPr>
          <w:rFonts w:ascii="Arial" w:hAnsi="Arial" w:cs="Arial"/>
          <w:spacing w:val="-1"/>
          <w:sz w:val="20"/>
          <w:szCs w:val="20"/>
        </w:rPr>
        <w:t>Entrée accueil visiteurs</w:t>
      </w:r>
    </w:p>
    <w:p w14:paraId="2037E1DD" w14:textId="77777777" w:rsidR="009E453C" w:rsidRPr="00E223E1" w:rsidRDefault="009E453C" w:rsidP="009E453C">
      <w:pPr>
        <w:rPr>
          <w:rFonts w:ascii="Arial" w:hAnsi="Arial" w:cs="Arial"/>
          <w:b/>
          <w:sz w:val="20"/>
          <w:szCs w:val="20"/>
        </w:rPr>
      </w:pPr>
    </w:p>
    <w:p w14:paraId="1AE0A3BE" w14:textId="77777777" w:rsidR="009E453C" w:rsidRPr="007F6DA0" w:rsidRDefault="009E453C" w:rsidP="007F6DA0">
      <w:pPr>
        <w:spacing w:after="240" w:line="240" w:lineRule="auto"/>
        <w:rPr>
          <w:rFonts w:ascii="Arial" w:hAnsi="Arial" w:cs="Arial"/>
          <w:b/>
          <w:sz w:val="20"/>
          <w:szCs w:val="20"/>
          <w:u w:val="single"/>
        </w:rPr>
      </w:pPr>
      <w:r w:rsidRPr="007F6DA0">
        <w:rPr>
          <w:rFonts w:ascii="Arial" w:hAnsi="Arial" w:cs="Arial"/>
          <w:b/>
          <w:sz w:val="20"/>
          <w:szCs w:val="20"/>
          <w:u w:val="single"/>
        </w:rPr>
        <w:t>Centre administratif de Saint-Nazaire</w:t>
      </w:r>
    </w:p>
    <w:p w14:paraId="36F67C4D" w14:textId="77777777" w:rsidR="009E453C" w:rsidRPr="00E223E1" w:rsidRDefault="009E453C" w:rsidP="007F6DA0">
      <w:pPr>
        <w:shd w:val="clear" w:color="auto" w:fill="FFFFFF"/>
        <w:spacing w:after="240" w:line="240" w:lineRule="auto"/>
        <w:ind w:left="284"/>
        <w:rPr>
          <w:rFonts w:ascii="Arial" w:hAnsi="Arial" w:cs="Arial"/>
          <w:b/>
          <w:bCs/>
          <w:spacing w:val="-6"/>
          <w:sz w:val="20"/>
          <w:szCs w:val="20"/>
        </w:rPr>
      </w:pPr>
      <w:r w:rsidRPr="00E223E1">
        <w:rPr>
          <w:rFonts w:ascii="Arial" w:hAnsi="Arial" w:cs="Arial"/>
          <w:b/>
          <w:bCs/>
          <w:spacing w:val="-6"/>
          <w:sz w:val="20"/>
          <w:szCs w:val="20"/>
        </w:rPr>
        <w:lastRenderedPageBreak/>
        <w:t>Accès principal avenue Suzanne Lenglen</w:t>
      </w:r>
    </w:p>
    <w:p w14:paraId="290B6C5E" w14:textId="77777777" w:rsidR="009E453C" w:rsidRPr="00E223E1" w:rsidRDefault="009E453C" w:rsidP="00F40D48">
      <w:pPr>
        <w:widowControl w:val="0"/>
        <w:numPr>
          <w:ilvl w:val="0"/>
          <w:numId w:val="8"/>
        </w:numPr>
        <w:shd w:val="clear" w:color="auto" w:fill="FFFFFF"/>
        <w:tabs>
          <w:tab w:val="left" w:pos="851"/>
        </w:tabs>
        <w:autoSpaceDE w:val="0"/>
        <w:autoSpaceDN w:val="0"/>
        <w:adjustRightInd w:val="0"/>
        <w:spacing w:before="80" w:after="0" w:line="240" w:lineRule="auto"/>
        <w:ind w:left="850" w:hanging="357"/>
        <w:jc w:val="both"/>
        <w:rPr>
          <w:rFonts w:ascii="Arial" w:hAnsi="Arial" w:cs="Arial"/>
          <w:spacing w:val="-1"/>
          <w:sz w:val="20"/>
          <w:szCs w:val="20"/>
        </w:rPr>
      </w:pPr>
      <w:r w:rsidRPr="00E223E1">
        <w:rPr>
          <w:rFonts w:ascii="Arial" w:hAnsi="Arial" w:cs="Arial"/>
          <w:spacing w:val="-1"/>
          <w:sz w:val="20"/>
          <w:szCs w:val="20"/>
        </w:rPr>
        <w:t>Une rampe d’accès « handicapés » (enrobé) côté ouest</w:t>
      </w:r>
    </w:p>
    <w:p w14:paraId="3649162F" w14:textId="77777777" w:rsidR="009E453C" w:rsidRPr="00E223E1" w:rsidRDefault="009E453C" w:rsidP="00F40D48">
      <w:pPr>
        <w:widowControl w:val="0"/>
        <w:numPr>
          <w:ilvl w:val="0"/>
          <w:numId w:val="8"/>
        </w:numPr>
        <w:shd w:val="clear" w:color="auto" w:fill="FFFFFF"/>
        <w:tabs>
          <w:tab w:val="left" w:pos="851"/>
        </w:tabs>
        <w:autoSpaceDE w:val="0"/>
        <w:autoSpaceDN w:val="0"/>
        <w:adjustRightInd w:val="0"/>
        <w:spacing w:before="80" w:after="0" w:line="240" w:lineRule="auto"/>
        <w:ind w:left="850" w:hanging="357"/>
        <w:jc w:val="both"/>
        <w:rPr>
          <w:rFonts w:ascii="Arial" w:hAnsi="Arial" w:cs="Arial"/>
          <w:spacing w:val="-1"/>
          <w:sz w:val="20"/>
          <w:szCs w:val="20"/>
        </w:rPr>
      </w:pPr>
      <w:r w:rsidRPr="00E223E1">
        <w:rPr>
          <w:rFonts w:ascii="Arial" w:hAnsi="Arial" w:cs="Arial"/>
          <w:spacing w:val="-1"/>
          <w:sz w:val="20"/>
          <w:szCs w:val="20"/>
        </w:rPr>
        <w:t>Un escalier avec auvent (carrelage)</w:t>
      </w:r>
    </w:p>
    <w:p w14:paraId="2CE4E038" w14:textId="77777777" w:rsidR="009E453C" w:rsidRPr="00E223E1" w:rsidRDefault="009E453C" w:rsidP="00F40D48">
      <w:pPr>
        <w:widowControl w:val="0"/>
        <w:numPr>
          <w:ilvl w:val="0"/>
          <w:numId w:val="8"/>
        </w:numPr>
        <w:shd w:val="clear" w:color="auto" w:fill="FFFFFF"/>
        <w:tabs>
          <w:tab w:val="left" w:pos="851"/>
        </w:tabs>
        <w:autoSpaceDE w:val="0"/>
        <w:autoSpaceDN w:val="0"/>
        <w:adjustRightInd w:val="0"/>
        <w:spacing w:before="80" w:after="0" w:line="240" w:lineRule="auto"/>
        <w:ind w:left="850" w:hanging="357"/>
        <w:jc w:val="both"/>
        <w:rPr>
          <w:rFonts w:ascii="Arial" w:hAnsi="Arial" w:cs="Arial"/>
          <w:spacing w:val="-1"/>
          <w:sz w:val="20"/>
          <w:szCs w:val="20"/>
        </w:rPr>
      </w:pPr>
      <w:r w:rsidRPr="00E223E1">
        <w:rPr>
          <w:rFonts w:ascii="Arial" w:hAnsi="Arial" w:cs="Arial"/>
          <w:spacing w:val="-1"/>
          <w:sz w:val="20"/>
          <w:szCs w:val="20"/>
        </w:rPr>
        <w:t>Une allée (enrobé) côté est</w:t>
      </w:r>
    </w:p>
    <w:p w14:paraId="637A8155" w14:textId="77777777" w:rsidR="009E453C" w:rsidRPr="00E223E1" w:rsidRDefault="009E453C" w:rsidP="00F40D48">
      <w:pPr>
        <w:widowControl w:val="0"/>
        <w:numPr>
          <w:ilvl w:val="0"/>
          <w:numId w:val="8"/>
        </w:numPr>
        <w:shd w:val="clear" w:color="auto" w:fill="FFFFFF"/>
        <w:tabs>
          <w:tab w:val="left" w:pos="851"/>
        </w:tabs>
        <w:autoSpaceDE w:val="0"/>
        <w:autoSpaceDN w:val="0"/>
        <w:adjustRightInd w:val="0"/>
        <w:spacing w:before="80" w:after="0" w:line="240" w:lineRule="auto"/>
        <w:ind w:left="850" w:hanging="357"/>
        <w:jc w:val="both"/>
        <w:rPr>
          <w:rFonts w:ascii="Arial" w:hAnsi="Arial" w:cs="Arial"/>
          <w:spacing w:val="-1"/>
          <w:sz w:val="20"/>
          <w:szCs w:val="20"/>
        </w:rPr>
      </w:pPr>
      <w:r w:rsidRPr="00E223E1">
        <w:rPr>
          <w:rFonts w:ascii="Arial" w:hAnsi="Arial" w:cs="Arial"/>
          <w:spacing w:val="-1"/>
          <w:sz w:val="20"/>
          <w:szCs w:val="20"/>
        </w:rPr>
        <w:t>Une rampe accès au sous-sol (ciment) côté est (entrée du personnel)</w:t>
      </w:r>
    </w:p>
    <w:p w14:paraId="6DC09489" w14:textId="77777777" w:rsidR="009E453C" w:rsidRPr="00E223E1" w:rsidRDefault="009E453C" w:rsidP="009E453C">
      <w:pPr>
        <w:shd w:val="clear" w:color="auto" w:fill="FFFFFF"/>
        <w:spacing w:line="502" w:lineRule="exact"/>
        <w:ind w:left="284"/>
        <w:rPr>
          <w:rFonts w:ascii="Arial" w:hAnsi="Arial" w:cs="Arial"/>
          <w:b/>
          <w:bCs/>
          <w:spacing w:val="-6"/>
          <w:sz w:val="20"/>
          <w:szCs w:val="20"/>
        </w:rPr>
      </w:pPr>
      <w:r w:rsidRPr="00E223E1">
        <w:rPr>
          <w:rFonts w:ascii="Arial" w:hAnsi="Arial" w:cs="Arial"/>
          <w:b/>
          <w:bCs/>
          <w:spacing w:val="-6"/>
          <w:sz w:val="20"/>
          <w:szCs w:val="20"/>
        </w:rPr>
        <w:t>Arrière du bâtiment</w:t>
      </w:r>
    </w:p>
    <w:p w14:paraId="100F32E0" w14:textId="77777777" w:rsidR="009E453C" w:rsidRPr="00E223E1" w:rsidRDefault="009E453C" w:rsidP="00F40D48">
      <w:pPr>
        <w:widowControl w:val="0"/>
        <w:numPr>
          <w:ilvl w:val="0"/>
          <w:numId w:val="8"/>
        </w:numPr>
        <w:shd w:val="clear" w:color="auto" w:fill="FFFFFF"/>
        <w:tabs>
          <w:tab w:val="left" w:pos="851"/>
        </w:tabs>
        <w:autoSpaceDE w:val="0"/>
        <w:autoSpaceDN w:val="0"/>
        <w:adjustRightInd w:val="0"/>
        <w:spacing w:before="80" w:after="0" w:line="240" w:lineRule="auto"/>
        <w:ind w:left="850" w:hanging="357"/>
        <w:jc w:val="both"/>
        <w:rPr>
          <w:rFonts w:ascii="Arial" w:hAnsi="Arial" w:cs="Arial"/>
          <w:spacing w:val="-1"/>
          <w:sz w:val="20"/>
          <w:szCs w:val="20"/>
        </w:rPr>
      </w:pPr>
      <w:r w:rsidRPr="00E223E1">
        <w:rPr>
          <w:rFonts w:ascii="Arial" w:hAnsi="Arial" w:cs="Arial"/>
          <w:spacing w:val="-1"/>
          <w:sz w:val="20"/>
          <w:szCs w:val="20"/>
        </w:rPr>
        <w:t>Rampe accès fournisseur (ciment)</w:t>
      </w:r>
    </w:p>
    <w:p w14:paraId="321F6C74" w14:textId="77777777" w:rsidR="009E453C" w:rsidRPr="00E223E1" w:rsidRDefault="009E453C" w:rsidP="00F40D48">
      <w:pPr>
        <w:widowControl w:val="0"/>
        <w:numPr>
          <w:ilvl w:val="0"/>
          <w:numId w:val="8"/>
        </w:numPr>
        <w:shd w:val="clear" w:color="auto" w:fill="FFFFFF"/>
        <w:tabs>
          <w:tab w:val="left" w:pos="851"/>
        </w:tabs>
        <w:autoSpaceDE w:val="0"/>
        <w:autoSpaceDN w:val="0"/>
        <w:adjustRightInd w:val="0"/>
        <w:spacing w:before="80" w:after="0" w:line="240" w:lineRule="auto"/>
        <w:ind w:left="850" w:hanging="357"/>
        <w:jc w:val="both"/>
        <w:rPr>
          <w:rFonts w:ascii="Arial" w:hAnsi="Arial" w:cs="Arial"/>
          <w:spacing w:val="-1"/>
          <w:sz w:val="20"/>
          <w:szCs w:val="20"/>
        </w:rPr>
      </w:pPr>
      <w:r w:rsidRPr="00E223E1">
        <w:rPr>
          <w:rFonts w:ascii="Arial" w:hAnsi="Arial" w:cs="Arial"/>
          <w:spacing w:val="-1"/>
          <w:sz w:val="20"/>
          <w:szCs w:val="20"/>
        </w:rPr>
        <w:t>Rampe menant au hall des prestations (enrobé)</w:t>
      </w:r>
    </w:p>
    <w:p w14:paraId="7A907701" w14:textId="77777777" w:rsidR="009E453C" w:rsidRPr="00E223E1" w:rsidRDefault="009E453C" w:rsidP="009E453C">
      <w:pPr>
        <w:shd w:val="clear" w:color="auto" w:fill="FFFFFF"/>
        <w:spacing w:line="502" w:lineRule="exact"/>
        <w:ind w:left="284"/>
        <w:rPr>
          <w:rFonts w:ascii="Arial" w:hAnsi="Arial" w:cs="Arial"/>
          <w:b/>
          <w:bCs/>
          <w:spacing w:val="-6"/>
          <w:sz w:val="20"/>
          <w:szCs w:val="20"/>
        </w:rPr>
      </w:pPr>
      <w:r w:rsidRPr="00E223E1">
        <w:rPr>
          <w:rFonts w:ascii="Arial" w:hAnsi="Arial" w:cs="Arial"/>
          <w:b/>
          <w:bCs/>
          <w:spacing w:val="-6"/>
          <w:sz w:val="20"/>
          <w:szCs w:val="20"/>
        </w:rPr>
        <w:t>Sortie avenue Charles Coulomb</w:t>
      </w:r>
    </w:p>
    <w:p w14:paraId="13324B8A" w14:textId="77777777" w:rsidR="009E453C" w:rsidRPr="00E223E1" w:rsidRDefault="009E453C" w:rsidP="00F40D48">
      <w:pPr>
        <w:widowControl w:val="0"/>
        <w:numPr>
          <w:ilvl w:val="0"/>
          <w:numId w:val="8"/>
        </w:numPr>
        <w:shd w:val="clear" w:color="auto" w:fill="FFFFFF"/>
        <w:tabs>
          <w:tab w:val="left" w:pos="851"/>
        </w:tabs>
        <w:autoSpaceDE w:val="0"/>
        <w:autoSpaceDN w:val="0"/>
        <w:adjustRightInd w:val="0"/>
        <w:spacing w:before="80" w:after="0" w:line="240" w:lineRule="auto"/>
        <w:ind w:left="850" w:hanging="357"/>
        <w:jc w:val="both"/>
        <w:rPr>
          <w:rFonts w:ascii="Arial" w:hAnsi="Arial" w:cs="Arial"/>
          <w:spacing w:val="-1"/>
          <w:sz w:val="20"/>
          <w:szCs w:val="20"/>
        </w:rPr>
      </w:pPr>
      <w:r w:rsidRPr="00E223E1">
        <w:rPr>
          <w:rFonts w:ascii="Arial" w:hAnsi="Arial" w:cs="Arial"/>
          <w:spacing w:val="-1"/>
          <w:sz w:val="20"/>
          <w:szCs w:val="20"/>
        </w:rPr>
        <w:t>Une rampe d’accès « handicapés » (enrobé)</w:t>
      </w:r>
    </w:p>
    <w:p w14:paraId="0B88AF73" w14:textId="77777777" w:rsidR="009E453C" w:rsidRPr="00E223E1" w:rsidRDefault="009E453C" w:rsidP="009E453C">
      <w:pPr>
        <w:rPr>
          <w:rFonts w:ascii="Arial" w:hAnsi="Arial" w:cs="Arial"/>
          <w:sz w:val="20"/>
          <w:szCs w:val="20"/>
        </w:rPr>
      </w:pPr>
    </w:p>
    <w:p w14:paraId="15BF78BD" w14:textId="77777777" w:rsidR="009E453C" w:rsidRPr="007F6DA0" w:rsidRDefault="009E453C" w:rsidP="007F6DA0">
      <w:pPr>
        <w:spacing w:after="240" w:line="240" w:lineRule="auto"/>
        <w:rPr>
          <w:rFonts w:ascii="Arial" w:hAnsi="Arial" w:cs="Arial"/>
          <w:b/>
          <w:sz w:val="20"/>
          <w:szCs w:val="20"/>
          <w:u w:val="single"/>
        </w:rPr>
      </w:pPr>
      <w:r w:rsidRPr="007F6DA0">
        <w:rPr>
          <w:rFonts w:ascii="Arial" w:hAnsi="Arial" w:cs="Arial"/>
          <w:b/>
          <w:sz w:val="20"/>
          <w:szCs w:val="20"/>
          <w:u w:val="single"/>
        </w:rPr>
        <w:t>Centre d’Examens de Santé de St-Nazaire</w:t>
      </w:r>
    </w:p>
    <w:p w14:paraId="6D87B9B5" w14:textId="77777777" w:rsidR="009E453C" w:rsidRPr="00E223E1" w:rsidRDefault="009E453C" w:rsidP="00B560A7">
      <w:pPr>
        <w:shd w:val="clear" w:color="auto" w:fill="FFFFFF"/>
        <w:spacing w:after="240" w:line="240" w:lineRule="auto"/>
        <w:ind w:left="284"/>
        <w:rPr>
          <w:rFonts w:ascii="Arial" w:hAnsi="Arial" w:cs="Arial"/>
          <w:b/>
          <w:bCs/>
          <w:spacing w:val="-6"/>
          <w:sz w:val="20"/>
          <w:szCs w:val="20"/>
        </w:rPr>
      </w:pPr>
      <w:r w:rsidRPr="00E223E1">
        <w:rPr>
          <w:rFonts w:ascii="Arial" w:hAnsi="Arial" w:cs="Arial"/>
          <w:b/>
          <w:bCs/>
          <w:spacing w:val="-6"/>
          <w:sz w:val="20"/>
          <w:szCs w:val="20"/>
        </w:rPr>
        <w:t>Accès principal rue Charles Coulomb :</w:t>
      </w:r>
    </w:p>
    <w:p w14:paraId="0AEC46CC" w14:textId="77777777" w:rsidR="009E453C" w:rsidRPr="00E223E1" w:rsidRDefault="009E453C" w:rsidP="00F40D48">
      <w:pPr>
        <w:widowControl w:val="0"/>
        <w:numPr>
          <w:ilvl w:val="0"/>
          <w:numId w:val="8"/>
        </w:numPr>
        <w:shd w:val="clear" w:color="auto" w:fill="FFFFFF"/>
        <w:tabs>
          <w:tab w:val="left" w:pos="851"/>
        </w:tabs>
        <w:autoSpaceDE w:val="0"/>
        <w:autoSpaceDN w:val="0"/>
        <w:adjustRightInd w:val="0"/>
        <w:spacing w:before="80" w:after="0" w:line="240" w:lineRule="auto"/>
        <w:ind w:left="850" w:hanging="357"/>
        <w:jc w:val="both"/>
        <w:rPr>
          <w:rFonts w:ascii="Arial" w:hAnsi="Arial" w:cs="Arial"/>
          <w:spacing w:val="-1"/>
          <w:sz w:val="20"/>
          <w:szCs w:val="20"/>
        </w:rPr>
      </w:pPr>
      <w:r w:rsidRPr="00E223E1">
        <w:rPr>
          <w:rFonts w:ascii="Arial" w:hAnsi="Arial" w:cs="Arial"/>
          <w:spacing w:val="-1"/>
          <w:sz w:val="20"/>
          <w:szCs w:val="20"/>
        </w:rPr>
        <w:t>Un escalier et un porche d’entrée (ardoise et pierre)</w:t>
      </w:r>
    </w:p>
    <w:p w14:paraId="2564C545" w14:textId="72904ECD" w:rsidR="009E453C" w:rsidRPr="00E223E1" w:rsidRDefault="009E453C" w:rsidP="00F40D48">
      <w:pPr>
        <w:widowControl w:val="0"/>
        <w:numPr>
          <w:ilvl w:val="0"/>
          <w:numId w:val="8"/>
        </w:numPr>
        <w:shd w:val="clear" w:color="auto" w:fill="FFFFFF"/>
        <w:tabs>
          <w:tab w:val="left" w:pos="851"/>
        </w:tabs>
        <w:autoSpaceDE w:val="0"/>
        <w:autoSpaceDN w:val="0"/>
        <w:adjustRightInd w:val="0"/>
        <w:spacing w:before="80" w:after="0" w:line="240" w:lineRule="auto"/>
        <w:ind w:left="850" w:hanging="357"/>
        <w:jc w:val="both"/>
        <w:rPr>
          <w:rFonts w:ascii="Arial" w:hAnsi="Arial" w:cs="Arial"/>
          <w:spacing w:val="-1"/>
          <w:sz w:val="20"/>
          <w:szCs w:val="20"/>
        </w:rPr>
      </w:pPr>
      <w:r w:rsidRPr="00E223E1">
        <w:rPr>
          <w:rFonts w:ascii="Arial" w:hAnsi="Arial" w:cs="Arial"/>
          <w:spacing w:val="-1"/>
          <w:sz w:val="20"/>
          <w:szCs w:val="20"/>
        </w:rPr>
        <w:t>Un ascenseur extérieur</w:t>
      </w:r>
      <w:r w:rsidR="00F24C12">
        <w:rPr>
          <w:rFonts w:ascii="Arial" w:hAnsi="Arial" w:cs="Arial"/>
          <w:spacing w:val="-1"/>
          <w:sz w:val="20"/>
          <w:szCs w:val="20"/>
        </w:rPr>
        <w:t xml:space="preserve"> </w:t>
      </w:r>
      <w:r w:rsidR="00F24C12" w:rsidRPr="00F24C12">
        <w:rPr>
          <w:rFonts w:ascii="Arial" w:hAnsi="Arial" w:cs="Arial"/>
          <w:spacing w:val="-1"/>
          <w:sz w:val="20"/>
          <w:szCs w:val="20"/>
        </w:rPr>
        <w:t>et intérieur pour l’accès PMR au 1</w:t>
      </w:r>
      <w:r w:rsidR="00F24C12" w:rsidRPr="00F24C12">
        <w:rPr>
          <w:rFonts w:ascii="Arial" w:hAnsi="Arial" w:cs="Arial"/>
          <w:spacing w:val="-1"/>
          <w:sz w:val="20"/>
          <w:szCs w:val="20"/>
          <w:vertAlign w:val="superscript"/>
        </w:rPr>
        <w:t>er</w:t>
      </w:r>
      <w:r w:rsidR="00F24C12" w:rsidRPr="00F24C12">
        <w:rPr>
          <w:rFonts w:ascii="Arial" w:hAnsi="Arial" w:cs="Arial"/>
          <w:spacing w:val="-1"/>
          <w:sz w:val="20"/>
          <w:szCs w:val="20"/>
        </w:rPr>
        <w:t xml:space="preserve"> étage</w:t>
      </w:r>
    </w:p>
    <w:p w14:paraId="25F0B4A5" w14:textId="5674CCD0" w:rsidR="009E453C" w:rsidRDefault="009E453C" w:rsidP="00F40D48">
      <w:pPr>
        <w:widowControl w:val="0"/>
        <w:numPr>
          <w:ilvl w:val="0"/>
          <w:numId w:val="8"/>
        </w:numPr>
        <w:shd w:val="clear" w:color="auto" w:fill="FFFFFF"/>
        <w:tabs>
          <w:tab w:val="left" w:pos="851"/>
        </w:tabs>
        <w:autoSpaceDE w:val="0"/>
        <w:autoSpaceDN w:val="0"/>
        <w:adjustRightInd w:val="0"/>
        <w:spacing w:before="80" w:after="0" w:line="240" w:lineRule="auto"/>
        <w:ind w:left="850" w:hanging="357"/>
        <w:jc w:val="both"/>
        <w:rPr>
          <w:rFonts w:ascii="Arial" w:hAnsi="Arial" w:cs="Arial"/>
          <w:spacing w:val="-1"/>
          <w:sz w:val="20"/>
          <w:szCs w:val="20"/>
        </w:rPr>
      </w:pPr>
      <w:r w:rsidRPr="00E223E1">
        <w:rPr>
          <w:rFonts w:ascii="Arial" w:hAnsi="Arial" w:cs="Arial"/>
          <w:spacing w:val="-1"/>
          <w:sz w:val="20"/>
          <w:szCs w:val="20"/>
        </w:rPr>
        <w:t>Une rampe d’accès (enrobé)</w:t>
      </w:r>
    </w:p>
    <w:p w14:paraId="59E22F90" w14:textId="5BA7303E" w:rsidR="00B560A7" w:rsidRDefault="00B560A7" w:rsidP="00AB59F4">
      <w:pPr>
        <w:widowControl w:val="0"/>
        <w:shd w:val="clear" w:color="auto" w:fill="FFFFFF"/>
        <w:tabs>
          <w:tab w:val="left" w:pos="851"/>
        </w:tabs>
        <w:autoSpaceDE w:val="0"/>
        <w:autoSpaceDN w:val="0"/>
        <w:adjustRightInd w:val="0"/>
        <w:spacing w:before="80" w:after="0" w:line="240" w:lineRule="auto"/>
        <w:jc w:val="both"/>
        <w:rPr>
          <w:rFonts w:ascii="Arial" w:hAnsi="Arial" w:cs="Arial"/>
          <w:spacing w:val="-1"/>
          <w:sz w:val="20"/>
          <w:szCs w:val="20"/>
        </w:rPr>
      </w:pPr>
    </w:p>
    <w:p w14:paraId="37F29F27" w14:textId="69028522" w:rsidR="00AB59F4" w:rsidRDefault="00AB59F4" w:rsidP="00AB59F4">
      <w:pPr>
        <w:widowControl w:val="0"/>
        <w:shd w:val="clear" w:color="auto" w:fill="FFFFFF"/>
        <w:tabs>
          <w:tab w:val="left" w:pos="851"/>
        </w:tabs>
        <w:autoSpaceDE w:val="0"/>
        <w:autoSpaceDN w:val="0"/>
        <w:adjustRightInd w:val="0"/>
        <w:spacing w:before="80" w:after="0" w:line="240" w:lineRule="auto"/>
        <w:jc w:val="both"/>
        <w:rPr>
          <w:rFonts w:ascii="Arial" w:hAnsi="Arial" w:cs="Arial"/>
          <w:spacing w:val="-1"/>
          <w:sz w:val="20"/>
          <w:szCs w:val="20"/>
        </w:rPr>
      </w:pPr>
      <w:r>
        <w:rPr>
          <w:rFonts w:ascii="Arial" w:hAnsi="Arial" w:cs="Arial"/>
          <w:spacing w:val="-1"/>
          <w:sz w:val="20"/>
          <w:szCs w:val="20"/>
        </w:rPr>
        <w:t>Les agences de Rezé, Machecoul et la Boissière ne sont pas concernées.</w:t>
      </w:r>
    </w:p>
    <w:p w14:paraId="20BA5EC4" w14:textId="7CA9E375" w:rsidR="009D0325" w:rsidRDefault="009D0325" w:rsidP="00AB59F4">
      <w:pPr>
        <w:widowControl w:val="0"/>
        <w:shd w:val="clear" w:color="auto" w:fill="FFFFFF"/>
        <w:tabs>
          <w:tab w:val="left" w:pos="851"/>
        </w:tabs>
        <w:autoSpaceDE w:val="0"/>
        <w:autoSpaceDN w:val="0"/>
        <w:adjustRightInd w:val="0"/>
        <w:spacing w:before="80" w:after="0" w:line="240" w:lineRule="auto"/>
        <w:jc w:val="both"/>
        <w:rPr>
          <w:rFonts w:ascii="Arial" w:hAnsi="Arial" w:cs="Arial"/>
          <w:spacing w:val="-1"/>
          <w:sz w:val="20"/>
          <w:szCs w:val="20"/>
        </w:rPr>
      </w:pPr>
    </w:p>
    <w:p w14:paraId="5574ED4E" w14:textId="77777777" w:rsidR="00624B4A" w:rsidRPr="00624B4A" w:rsidRDefault="00624B4A" w:rsidP="00624B4A">
      <w:pPr>
        <w:pStyle w:val="Titre2"/>
        <w:keepLines/>
        <w:numPr>
          <w:ilvl w:val="1"/>
          <w:numId w:val="12"/>
        </w:numPr>
        <w:spacing w:before="40" w:after="240"/>
        <w:jc w:val="left"/>
        <w:rPr>
          <w:rFonts w:eastAsiaTheme="minorHAnsi"/>
          <w:b w:val="0"/>
          <w:color w:val="005CA9"/>
          <w:lang w:eastAsia="en-US"/>
        </w:rPr>
      </w:pPr>
      <w:r w:rsidRPr="00624B4A">
        <w:rPr>
          <w:rFonts w:eastAsiaTheme="minorHAnsi"/>
          <w:b w:val="0"/>
          <w:color w:val="005CA9"/>
          <w:lang w:eastAsia="en-US"/>
        </w:rPr>
        <w:t>– Continuité de l’activité</w:t>
      </w:r>
    </w:p>
    <w:p w14:paraId="01C09EAF" w14:textId="77777777" w:rsidR="00624B4A" w:rsidRPr="00624B4A" w:rsidRDefault="00624B4A" w:rsidP="00624B4A">
      <w:pPr>
        <w:widowControl w:val="0"/>
        <w:shd w:val="clear" w:color="auto" w:fill="FFFFFF"/>
        <w:tabs>
          <w:tab w:val="left" w:pos="851"/>
        </w:tabs>
        <w:autoSpaceDE w:val="0"/>
        <w:autoSpaceDN w:val="0"/>
        <w:adjustRightInd w:val="0"/>
        <w:spacing w:before="80" w:after="0" w:line="240" w:lineRule="auto"/>
        <w:jc w:val="both"/>
        <w:rPr>
          <w:rFonts w:ascii="Arial" w:hAnsi="Arial" w:cs="Arial"/>
          <w:spacing w:val="-1"/>
          <w:sz w:val="20"/>
          <w:szCs w:val="20"/>
        </w:rPr>
      </w:pPr>
      <w:r w:rsidRPr="00624B4A">
        <w:rPr>
          <w:rFonts w:ascii="Arial" w:hAnsi="Arial" w:cs="Arial"/>
          <w:spacing w:val="-1"/>
          <w:sz w:val="20"/>
          <w:szCs w:val="20"/>
        </w:rPr>
        <w:t>Le titulaire doit assurer la continuité de son activité quelles qu’en soit les causes.</w:t>
      </w:r>
    </w:p>
    <w:p w14:paraId="55944EC7" w14:textId="77777777" w:rsidR="00624B4A" w:rsidRPr="00624B4A" w:rsidRDefault="00624B4A" w:rsidP="00624B4A">
      <w:pPr>
        <w:widowControl w:val="0"/>
        <w:numPr>
          <w:ilvl w:val="1"/>
          <w:numId w:val="7"/>
        </w:numPr>
        <w:shd w:val="clear" w:color="auto" w:fill="FFFFFF"/>
        <w:tabs>
          <w:tab w:val="clear" w:pos="2520"/>
          <w:tab w:val="left" w:pos="851"/>
        </w:tabs>
        <w:autoSpaceDE w:val="0"/>
        <w:autoSpaceDN w:val="0"/>
        <w:adjustRightInd w:val="0"/>
        <w:spacing w:before="80" w:after="0" w:line="240" w:lineRule="auto"/>
        <w:ind w:left="709"/>
        <w:jc w:val="both"/>
        <w:rPr>
          <w:rFonts w:ascii="Arial" w:hAnsi="Arial" w:cs="Arial"/>
          <w:spacing w:val="-1"/>
          <w:sz w:val="20"/>
          <w:szCs w:val="20"/>
        </w:rPr>
      </w:pPr>
      <w:r w:rsidRPr="00624B4A">
        <w:rPr>
          <w:rFonts w:ascii="Arial" w:hAnsi="Arial" w:cs="Arial"/>
          <w:spacing w:val="-1"/>
          <w:sz w:val="20"/>
          <w:szCs w:val="20"/>
        </w:rPr>
        <w:t>Absences programmées</w:t>
      </w:r>
    </w:p>
    <w:p w14:paraId="359F12C5" w14:textId="77777777" w:rsidR="00624B4A" w:rsidRPr="00624B4A" w:rsidRDefault="00624B4A" w:rsidP="00624B4A">
      <w:pPr>
        <w:widowControl w:val="0"/>
        <w:shd w:val="clear" w:color="auto" w:fill="FFFFFF"/>
        <w:tabs>
          <w:tab w:val="left" w:pos="851"/>
        </w:tabs>
        <w:autoSpaceDE w:val="0"/>
        <w:autoSpaceDN w:val="0"/>
        <w:adjustRightInd w:val="0"/>
        <w:spacing w:before="80" w:after="0" w:line="240" w:lineRule="auto"/>
        <w:jc w:val="both"/>
        <w:rPr>
          <w:rFonts w:ascii="Arial" w:hAnsi="Arial" w:cs="Arial"/>
          <w:spacing w:val="-1"/>
          <w:sz w:val="20"/>
          <w:szCs w:val="20"/>
        </w:rPr>
      </w:pPr>
      <w:r w:rsidRPr="00624B4A">
        <w:rPr>
          <w:rFonts w:ascii="Arial" w:hAnsi="Arial" w:cs="Arial"/>
          <w:spacing w:val="-1"/>
          <w:sz w:val="20"/>
          <w:szCs w:val="20"/>
        </w:rPr>
        <w:t>Le titulaire doit préciser sa gestion de remplacement du personnel afin d’assurer la continuité des prestations sur les différents bâtiments</w:t>
      </w:r>
    </w:p>
    <w:p w14:paraId="329FDE51" w14:textId="77777777" w:rsidR="00624B4A" w:rsidRPr="00624B4A" w:rsidRDefault="00624B4A" w:rsidP="00624B4A">
      <w:pPr>
        <w:widowControl w:val="0"/>
        <w:numPr>
          <w:ilvl w:val="0"/>
          <w:numId w:val="16"/>
        </w:numPr>
        <w:shd w:val="clear" w:color="auto" w:fill="FFFFFF"/>
        <w:tabs>
          <w:tab w:val="left" w:pos="851"/>
        </w:tabs>
        <w:autoSpaceDE w:val="0"/>
        <w:autoSpaceDN w:val="0"/>
        <w:adjustRightInd w:val="0"/>
        <w:spacing w:before="80" w:after="0" w:line="240" w:lineRule="auto"/>
        <w:jc w:val="both"/>
        <w:rPr>
          <w:rFonts w:ascii="Arial" w:hAnsi="Arial" w:cs="Arial"/>
          <w:spacing w:val="-1"/>
          <w:sz w:val="20"/>
          <w:szCs w:val="20"/>
        </w:rPr>
      </w:pPr>
      <w:r w:rsidRPr="00624B4A">
        <w:rPr>
          <w:rFonts w:ascii="Arial" w:hAnsi="Arial" w:cs="Arial"/>
          <w:spacing w:val="-1"/>
          <w:sz w:val="20"/>
          <w:szCs w:val="20"/>
        </w:rPr>
        <w:t>Grève, absence, arrêt de travail et service minimum</w:t>
      </w:r>
    </w:p>
    <w:p w14:paraId="3A209F98" w14:textId="77777777" w:rsidR="00624B4A" w:rsidRPr="00624B4A" w:rsidRDefault="00624B4A" w:rsidP="00624B4A">
      <w:pPr>
        <w:widowControl w:val="0"/>
        <w:shd w:val="clear" w:color="auto" w:fill="FFFFFF"/>
        <w:tabs>
          <w:tab w:val="left" w:pos="851"/>
        </w:tabs>
        <w:autoSpaceDE w:val="0"/>
        <w:autoSpaceDN w:val="0"/>
        <w:adjustRightInd w:val="0"/>
        <w:spacing w:before="80" w:after="0" w:line="240" w:lineRule="auto"/>
        <w:jc w:val="both"/>
        <w:rPr>
          <w:rFonts w:ascii="Arial" w:hAnsi="Arial" w:cs="Arial"/>
          <w:spacing w:val="-1"/>
          <w:sz w:val="20"/>
          <w:szCs w:val="20"/>
        </w:rPr>
      </w:pPr>
      <w:r w:rsidRPr="00624B4A">
        <w:rPr>
          <w:rFonts w:ascii="Arial" w:hAnsi="Arial" w:cs="Arial"/>
          <w:spacing w:val="-1"/>
          <w:sz w:val="20"/>
          <w:szCs w:val="20"/>
        </w:rPr>
        <w:t>Le Titulaire met en place un système de contrôle des présences de son personnel.</w:t>
      </w:r>
    </w:p>
    <w:p w14:paraId="10975FB7" w14:textId="77777777" w:rsidR="00624B4A" w:rsidRPr="00624B4A" w:rsidRDefault="00624B4A" w:rsidP="00624B4A">
      <w:pPr>
        <w:widowControl w:val="0"/>
        <w:shd w:val="clear" w:color="auto" w:fill="FFFFFF"/>
        <w:tabs>
          <w:tab w:val="left" w:pos="851"/>
        </w:tabs>
        <w:autoSpaceDE w:val="0"/>
        <w:autoSpaceDN w:val="0"/>
        <w:adjustRightInd w:val="0"/>
        <w:spacing w:before="80" w:after="0" w:line="240" w:lineRule="auto"/>
        <w:jc w:val="both"/>
        <w:rPr>
          <w:rFonts w:ascii="Arial" w:hAnsi="Arial" w:cs="Arial"/>
          <w:spacing w:val="-1"/>
          <w:sz w:val="20"/>
          <w:szCs w:val="20"/>
        </w:rPr>
      </w:pPr>
      <w:r w:rsidRPr="00624B4A">
        <w:rPr>
          <w:rFonts w:ascii="Arial" w:hAnsi="Arial" w:cs="Arial"/>
          <w:spacing w:val="-1"/>
          <w:sz w:val="20"/>
          <w:szCs w:val="20"/>
        </w:rPr>
        <w:t>En cas d’absence ou d’arrêt de travail ou de grève du personnel du Titulaire du marché ou de ses sous-traitants, le Titulaire doit en avertir immédiatement l’organisme par tout moyen garantissant une traçabilité dès qu’il en a connaissance (mail, fax).</w:t>
      </w:r>
    </w:p>
    <w:p w14:paraId="1A3FACA0" w14:textId="77777777" w:rsidR="00624B4A" w:rsidRPr="00624B4A" w:rsidRDefault="00624B4A" w:rsidP="00624B4A">
      <w:pPr>
        <w:widowControl w:val="0"/>
        <w:shd w:val="clear" w:color="auto" w:fill="FFFFFF"/>
        <w:tabs>
          <w:tab w:val="left" w:pos="851"/>
        </w:tabs>
        <w:autoSpaceDE w:val="0"/>
        <w:autoSpaceDN w:val="0"/>
        <w:adjustRightInd w:val="0"/>
        <w:spacing w:before="80" w:after="0" w:line="240" w:lineRule="auto"/>
        <w:jc w:val="both"/>
        <w:rPr>
          <w:rFonts w:ascii="Arial" w:hAnsi="Arial" w:cs="Arial"/>
          <w:spacing w:val="-1"/>
          <w:sz w:val="20"/>
          <w:szCs w:val="20"/>
        </w:rPr>
      </w:pPr>
      <w:r w:rsidRPr="00624B4A">
        <w:rPr>
          <w:rFonts w:ascii="Arial" w:hAnsi="Arial" w:cs="Arial"/>
          <w:spacing w:val="-1"/>
          <w:sz w:val="20"/>
          <w:szCs w:val="20"/>
        </w:rPr>
        <w:t>Il s’engage à prendre les mesures indispensables afin de garantir des prestations consistant à assurer à minima :</w:t>
      </w:r>
    </w:p>
    <w:p w14:paraId="17CE31FF" w14:textId="77777777" w:rsidR="00624B4A" w:rsidRPr="00624B4A" w:rsidRDefault="00624B4A" w:rsidP="00624B4A">
      <w:pPr>
        <w:widowControl w:val="0"/>
        <w:numPr>
          <w:ilvl w:val="0"/>
          <w:numId w:val="17"/>
        </w:numPr>
        <w:shd w:val="clear" w:color="auto" w:fill="FFFFFF"/>
        <w:tabs>
          <w:tab w:val="left" w:pos="851"/>
        </w:tabs>
        <w:autoSpaceDE w:val="0"/>
        <w:autoSpaceDN w:val="0"/>
        <w:adjustRightInd w:val="0"/>
        <w:spacing w:before="80" w:after="0" w:line="240" w:lineRule="auto"/>
        <w:ind w:left="1276"/>
        <w:jc w:val="both"/>
        <w:rPr>
          <w:rFonts w:ascii="Arial" w:hAnsi="Arial" w:cs="Arial"/>
          <w:spacing w:val="-1"/>
          <w:sz w:val="20"/>
          <w:szCs w:val="20"/>
        </w:rPr>
      </w:pPr>
      <w:r w:rsidRPr="00624B4A">
        <w:rPr>
          <w:rFonts w:ascii="Arial" w:hAnsi="Arial" w:cs="Arial"/>
          <w:spacing w:val="-1"/>
          <w:sz w:val="20"/>
          <w:szCs w:val="20"/>
        </w:rPr>
        <w:t>la prise en charge des blocs sanitaires, nettoyage et approvisionnement des consommables le cas échéant,</w:t>
      </w:r>
    </w:p>
    <w:p w14:paraId="5C60BC22" w14:textId="77777777" w:rsidR="00624B4A" w:rsidRPr="00624B4A" w:rsidRDefault="00624B4A" w:rsidP="00624B4A">
      <w:pPr>
        <w:widowControl w:val="0"/>
        <w:numPr>
          <w:ilvl w:val="0"/>
          <w:numId w:val="17"/>
        </w:numPr>
        <w:shd w:val="clear" w:color="auto" w:fill="FFFFFF"/>
        <w:tabs>
          <w:tab w:val="left" w:pos="851"/>
        </w:tabs>
        <w:autoSpaceDE w:val="0"/>
        <w:autoSpaceDN w:val="0"/>
        <w:adjustRightInd w:val="0"/>
        <w:spacing w:before="80" w:after="0" w:line="240" w:lineRule="auto"/>
        <w:ind w:left="1276"/>
        <w:jc w:val="both"/>
        <w:rPr>
          <w:rFonts w:ascii="Arial" w:hAnsi="Arial" w:cs="Arial"/>
          <w:spacing w:val="-1"/>
          <w:sz w:val="20"/>
          <w:szCs w:val="20"/>
        </w:rPr>
      </w:pPr>
      <w:r w:rsidRPr="00624B4A">
        <w:rPr>
          <w:rFonts w:ascii="Arial" w:hAnsi="Arial" w:cs="Arial"/>
          <w:spacing w:val="-1"/>
          <w:sz w:val="20"/>
          <w:szCs w:val="20"/>
        </w:rPr>
        <w:t>La prise en charge de tous les locaux médicaux (cabinets dentaires, bureaux médecins etc…),</w:t>
      </w:r>
    </w:p>
    <w:p w14:paraId="061E3C8C" w14:textId="77777777" w:rsidR="00624B4A" w:rsidRPr="00624B4A" w:rsidRDefault="00624B4A" w:rsidP="00624B4A">
      <w:pPr>
        <w:widowControl w:val="0"/>
        <w:numPr>
          <w:ilvl w:val="0"/>
          <w:numId w:val="17"/>
        </w:numPr>
        <w:shd w:val="clear" w:color="auto" w:fill="FFFFFF"/>
        <w:tabs>
          <w:tab w:val="left" w:pos="851"/>
        </w:tabs>
        <w:autoSpaceDE w:val="0"/>
        <w:autoSpaceDN w:val="0"/>
        <w:adjustRightInd w:val="0"/>
        <w:spacing w:before="80" w:after="0" w:line="240" w:lineRule="auto"/>
        <w:ind w:left="1276"/>
        <w:jc w:val="both"/>
        <w:rPr>
          <w:rFonts w:ascii="Arial" w:hAnsi="Arial" w:cs="Arial"/>
          <w:spacing w:val="-1"/>
          <w:sz w:val="20"/>
          <w:szCs w:val="20"/>
        </w:rPr>
      </w:pPr>
      <w:r w:rsidRPr="00624B4A">
        <w:rPr>
          <w:rFonts w:ascii="Arial" w:hAnsi="Arial" w:cs="Arial"/>
          <w:spacing w:val="-1"/>
          <w:sz w:val="20"/>
          <w:szCs w:val="20"/>
        </w:rPr>
        <w:t>La prise en charge des locaux recevant du public,</w:t>
      </w:r>
    </w:p>
    <w:p w14:paraId="51057251" w14:textId="77777777" w:rsidR="00624B4A" w:rsidRPr="00624B4A" w:rsidRDefault="00624B4A" w:rsidP="00624B4A">
      <w:pPr>
        <w:widowControl w:val="0"/>
        <w:numPr>
          <w:ilvl w:val="0"/>
          <w:numId w:val="17"/>
        </w:numPr>
        <w:shd w:val="clear" w:color="auto" w:fill="FFFFFF"/>
        <w:tabs>
          <w:tab w:val="left" w:pos="851"/>
        </w:tabs>
        <w:autoSpaceDE w:val="0"/>
        <w:autoSpaceDN w:val="0"/>
        <w:adjustRightInd w:val="0"/>
        <w:spacing w:before="80" w:after="0" w:line="240" w:lineRule="auto"/>
        <w:ind w:left="1276"/>
        <w:jc w:val="both"/>
        <w:rPr>
          <w:rFonts w:ascii="Arial" w:hAnsi="Arial" w:cs="Arial"/>
          <w:spacing w:val="-1"/>
          <w:sz w:val="20"/>
          <w:szCs w:val="20"/>
        </w:rPr>
      </w:pPr>
      <w:r w:rsidRPr="00624B4A">
        <w:rPr>
          <w:rFonts w:ascii="Arial" w:hAnsi="Arial" w:cs="Arial"/>
          <w:spacing w:val="-1"/>
          <w:sz w:val="20"/>
          <w:szCs w:val="20"/>
        </w:rPr>
        <w:t>La prise en charge des espaces kitchenettes,</w:t>
      </w:r>
    </w:p>
    <w:p w14:paraId="58FF74C0" w14:textId="77777777" w:rsidR="00624B4A" w:rsidRPr="00624B4A" w:rsidRDefault="00624B4A" w:rsidP="00624B4A">
      <w:pPr>
        <w:widowControl w:val="0"/>
        <w:numPr>
          <w:ilvl w:val="0"/>
          <w:numId w:val="17"/>
        </w:numPr>
        <w:shd w:val="clear" w:color="auto" w:fill="FFFFFF"/>
        <w:tabs>
          <w:tab w:val="left" w:pos="851"/>
        </w:tabs>
        <w:autoSpaceDE w:val="0"/>
        <w:autoSpaceDN w:val="0"/>
        <w:adjustRightInd w:val="0"/>
        <w:spacing w:before="80" w:after="0" w:line="240" w:lineRule="auto"/>
        <w:ind w:left="1276"/>
        <w:jc w:val="both"/>
        <w:rPr>
          <w:rFonts w:ascii="Arial" w:hAnsi="Arial" w:cs="Arial"/>
          <w:spacing w:val="-1"/>
          <w:sz w:val="20"/>
          <w:szCs w:val="20"/>
        </w:rPr>
      </w:pPr>
      <w:r w:rsidRPr="00624B4A">
        <w:rPr>
          <w:rFonts w:ascii="Arial" w:hAnsi="Arial" w:cs="Arial"/>
          <w:spacing w:val="-1"/>
          <w:sz w:val="20"/>
          <w:szCs w:val="20"/>
        </w:rPr>
        <w:t>la collecte et le vidage des poubelles et corbeilles.</w:t>
      </w:r>
    </w:p>
    <w:p w14:paraId="5B2ED618" w14:textId="77777777" w:rsidR="00624B4A" w:rsidRPr="00624B4A" w:rsidRDefault="00624B4A" w:rsidP="00624B4A">
      <w:pPr>
        <w:widowControl w:val="0"/>
        <w:shd w:val="clear" w:color="auto" w:fill="FFFFFF"/>
        <w:tabs>
          <w:tab w:val="left" w:pos="851"/>
        </w:tabs>
        <w:autoSpaceDE w:val="0"/>
        <w:autoSpaceDN w:val="0"/>
        <w:adjustRightInd w:val="0"/>
        <w:spacing w:before="80" w:after="0" w:line="240" w:lineRule="auto"/>
        <w:jc w:val="both"/>
        <w:rPr>
          <w:rFonts w:ascii="Arial" w:hAnsi="Arial" w:cs="Arial"/>
          <w:spacing w:val="-1"/>
          <w:sz w:val="20"/>
          <w:szCs w:val="20"/>
        </w:rPr>
      </w:pPr>
      <w:r w:rsidRPr="00624B4A">
        <w:rPr>
          <w:rFonts w:ascii="Arial" w:hAnsi="Arial" w:cs="Arial"/>
          <w:spacing w:val="-1"/>
          <w:sz w:val="20"/>
          <w:szCs w:val="20"/>
        </w:rPr>
        <w:t>En outre, le remplacement du ou des personnels absents doit s’effectuer dans les plus brefs délais, permettant la continuité de service.</w:t>
      </w:r>
    </w:p>
    <w:p w14:paraId="2ED84996" w14:textId="77777777" w:rsidR="00624B4A" w:rsidRPr="00624B4A" w:rsidRDefault="00624B4A" w:rsidP="00624B4A">
      <w:pPr>
        <w:widowControl w:val="0"/>
        <w:shd w:val="clear" w:color="auto" w:fill="FFFFFF"/>
        <w:tabs>
          <w:tab w:val="left" w:pos="851"/>
        </w:tabs>
        <w:autoSpaceDE w:val="0"/>
        <w:autoSpaceDN w:val="0"/>
        <w:adjustRightInd w:val="0"/>
        <w:spacing w:before="80" w:after="0" w:line="240" w:lineRule="auto"/>
        <w:jc w:val="both"/>
        <w:rPr>
          <w:rFonts w:ascii="Arial" w:hAnsi="Arial" w:cs="Arial"/>
          <w:spacing w:val="-1"/>
          <w:sz w:val="20"/>
          <w:szCs w:val="20"/>
        </w:rPr>
      </w:pPr>
      <w:r w:rsidRPr="00624B4A">
        <w:rPr>
          <w:rFonts w:ascii="Arial" w:hAnsi="Arial" w:cs="Arial"/>
          <w:spacing w:val="-1"/>
          <w:sz w:val="20"/>
          <w:szCs w:val="20"/>
        </w:rPr>
        <w:t>En cas d’impossibilité pour le Titulaire d’exécuter un service minimum, l’organisme y pourvoit par tous les moyens qu’il jugera utiles, aux frais, risques et périls du Titulaire et notamment en faisant appel à toute autre entreprise de nettoyage pour exécuter les prestations.</w:t>
      </w:r>
    </w:p>
    <w:p w14:paraId="3A8BC46D" w14:textId="77777777" w:rsidR="00624B4A" w:rsidRPr="00624B4A" w:rsidRDefault="00624B4A" w:rsidP="00624B4A">
      <w:pPr>
        <w:widowControl w:val="0"/>
        <w:shd w:val="clear" w:color="auto" w:fill="FFFFFF"/>
        <w:tabs>
          <w:tab w:val="left" w:pos="851"/>
        </w:tabs>
        <w:autoSpaceDE w:val="0"/>
        <w:autoSpaceDN w:val="0"/>
        <w:adjustRightInd w:val="0"/>
        <w:spacing w:before="80" w:after="0" w:line="240" w:lineRule="auto"/>
        <w:jc w:val="both"/>
        <w:rPr>
          <w:rFonts w:ascii="Arial" w:hAnsi="Arial" w:cs="Arial"/>
          <w:spacing w:val="-1"/>
          <w:sz w:val="20"/>
          <w:szCs w:val="20"/>
        </w:rPr>
      </w:pPr>
      <w:r w:rsidRPr="00624B4A">
        <w:rPr>
          <w:rFonts w:ascii="Arial" w:hAnsi="Arial" w:cs="Arial"/>
          <w:spacing w:val="-1"/>
          <w:sz w:val="20"/>
          <w:szCs w:val="20"/>
        </w:rPr>
        <w:lastRenderedPageBreak/>
        <w:t>Le Titulaire et ses sous-traitants sont seuls investis du pouvoir de négociation que reconnaît aux dirigeants d'entreprises le code du travail dans les articles qui régissent l'exercice du droit de grève. La grève du personnel du Titulaire et de ses sous-traitants ne saurait constituer, en aucune façon, un cas de force majeure ou un cas d'imprévision permettant l'indemnisation du Titulaire par l’organisme.</w:t>
      </w:r>
    </w:p>
    <w:p w14:paraId="1C87F764" w14:textId="74B2DBA0" w:rsidR="00624B4A" w:rsidRDefault="00624B4A" w:rsidP="00AB59F4">
      <w:pPr>
        <w:widowControl w:val="0"/>
        <w:shd w:val="clear" w:color="auto" w:fill="FFFFFF"/>
        <w:tabs>
          <w:tab w:val="left" w:pos="851"/>
        </w:tabs>
        <w:autoSpaceDE w:val="0"/>
        <w:autoSpaceDN w:val="0"/>
        <w:adjustRightInd w:val="0"/>
        <w:spacing w:before="80" w:after="0" w:line="240" w:lineRule="auto"/>
        <w:jc w:val="both"/>
        <w:rPr>
          <w:rFonts w:ascii="Arial" w:hAnsi="Arial" w:cs="Arial"/>
          <w:spacing w:val="-1"/>
          <w:sz w:val="20"/>
          <w:szCs w:val="20"/>
        </w:rPr>
      </w:pPr>
    </w:p>
    <w:p w14:paraId="55E1360E" w14:textId="52C1810C" w:rsidR="005D5894" w:rsidRDefault="005D5894" w:rsidP="00F40D48">
      <w:pPr>
        <w:pStyle w:val="Titre2"/>
        <w:keepLines/>
        <w:numPr>
          <w:ilvl w:val="1"/>
          <w:numId w:val="12"/>
        </w:numPr>
        <w:spacing w:before="40" w:after="240"/>
        <w:jc w:val="left"/>
        <w:rPr>
          <w:rFonts w:eastAsiaTheme="minorHAnsi"/>
          <w:b w:val="0"/>
          <w:color w:val="005CA9"/>
          <w:lang w:eastAsia="en-US"/>
        </w:rPr>
      </w:pPr>
      <w:bookmarkStart w:id="49" w:name="_Toc202797687"/>
      <w:r>
        <w:rPr>
          <w:rFonts w:eastAsiaTheme="minorHAnsi"/>
          <w:b w:val="0"/>
          <w:color w:val="005CA9"/>
          <w:lang w:eastAsia="en-US"/>
        </w:rPr>
        <w:t>Procédures d’évaluation, de notation et de conformité</w:t>
      </w:r>
      <w:bookmarkEnd w:id="49"/>
    </w:p>
    <w:p w14:paraId="2C33AF70" w14:textId="23A850BD" w:rsidR="005D5894" w:rsidRDefault="005D5894" w:rsidP="00F40D48">
      <w:pPr>
        <w:pStyle w:val="Titre2"/>
        <w:keepLines/>
        <w:numPr>
          <w:ilvl w:val="2"/>
          <w:numId w:val="12"/>
        </w:numPr>
        <w:spacing w:before="40" w:after="240"/>
        <w:jc w:val="left"/>
        <w:rPr>
          <w:rFonts w:eastAsiaTheme="minorHAnsi"/>
          <w:b w:val="0"/>
          <w:color w:val="005CA9"/>
          <w:lang w:eastAsia="en-US"/>
        </w:rPr>
      </w:pPr>
      <w:bookmarkStart w:id="50" w:name="_Toc202797688"/>
      <w:r>
        <w:rPr>
          <w:rFonts w:eastAsiaTheme="minorHAnsi"/>
          <w:b w:val="0"/>
          <w:color w:val="005CA9"/>
          <w:lang w:eastAsia="en-US"/>
        </w:rPr>
        <w:t>Périodicité des cycles d’évaluation</w:t>
      </w:r>
      <w:bookmarkEnd w:id="50"/>
    </w:p>
    <w:p w14:paraId="3BCE96EA" w14:textId="2C29FD75" w:rsidR="009E453C" w:rsidRPr="00E223E1" w:rsidRDefault="009E453C" w:rsidP="009E453C">
      <w:pPr>
        <w:ind w:left="567"/>
        <w:jc w:val="both"/>
        <w:rPr>
          <w:rFonts w:ascii="Arial" w:hAnsi="Arial" w:cs="Arial"/>
          <w:sz w:val="20"/>
          <w:szCs w:val="20"/>
        </w:rPr>
      </w:pPr>
      <w:r w:rsidRPr="00E223E1">
        <w:rPr>
          <w:rFonts w:ascii="Arial" w:hAnsi="Arial" w:cs="Arial"/>
          <w:sz w:val="20"/>
          <w:szCs w:val="20"/>
        </w:rPr>
        <w:t>Pour les</w:t>
      </w:r>
      <w:r w:rsidRPr="00E223E1">
        <w:rPr>
          <w:rFonts w:ascii="Arial" w:hAnsi="Arial" w:cs="Arial"/>
          <w:b/>
          <w:sz w:val="20"/>
          <w:szCs w:val="20"/>
        </w:rPr>
        <w:t xml:space="preserve"> prestations récurrentes</w:t>
      </w:r>
      <w:r w:rsidRPr="00E223E1">
        <w:rPr>
          <w:rFonts w:ascii="Arial" w:hAnsi="Arial" w:cs="Arial"/>
          <w:sz w:val="20"/>
          <w:szCs w:val="20"/>
        </w:rPr>
        <w:t xml:space="preserve"> (quotidiennes, hebdomadaires, bimensuelles, mensuelles, trimestrielles), la fréquence des contrôles </w:t>
      </w:r>
      <w:r w:rsidR="005D5894">
        <w:rPr>
          <w:rFonts w:ascii="Arial" w:hAnsi="Arial" w:cs="Arial"/>
          <w:sz w:val="20"/>
          <w:szCs w:val="20"/>
        </w:rPr>
        <w:t>est</w:t>
      </w:r>
      <w:r w:rsidRPr="00E223E1">
        <w:rPr>
          <w:rFonts w:ascii="Arial" w:hAnsi="Arial" w:cs="Arial"/>
          <w:sz w:val="20"/>
          <w:szCs w:val="20"/>
        </w:rPr>
        <w:t xml:space="preserve"> trimestrielle pour chacun des sites.</w:t>
      </w:r>
    </w:p>
    <w:p w14:paraId="7B71FD33" w14:textId="3D2D4509" w:rsidR="009E453C" w:rsidRPr="00E223E1" w:rsidRDefault="009E453C" w:rsidP="00455F05">
      <w:pPr>
        <w:ind w:left="567"/>
        <w:jc w:val="both"/>
        <w:rPr>
          <w:rFonts w:ascii="Arial" w:hAnsi="Arial" w:cs="Arial"/>
          <w:sz w:val="20"/>
          <w:szCs w:val="20"/>
        </w:rPr>
      </w:pPr>
      <w:r w:rsidRPr="00E223E1">
        <w:rPr>
          <w:rFonts w:ascii="Arial" w:hAnsi="Arial" w:cs="Arial"/>
          <w:sz w:val="20"/>
          <w:szCs w:val="20"/>
        </w:rPr>
        <w:t xml:space="preserve">S’agissant des </w:t>
      </w:r>
      <w:r w:rsidRPr="00E223E1">
        <w:rPr>
          <w:rFonts w:ascii="Arial" w:hAnsi="Arial" w:cs="Arial"/>
          <w:b/>
          <w:sz w:val="20"/>
          <w:szCs w:val="20"/>
        </w:rPr>
        <w:t>prestations ponctuelles</w:t>
      </w:r>
      <w:r w:rsidRPr="00E223E1">
        <w:rPr>
          <w:rFonts w:ascii="Arial" w:hAnsi="Arial" w:cs="Arial"/>
          <w:sz w:val="20"/>
          <w:szCs w:val="20"/>
        </w:rPr>
        <w:t xml:space="preserve"> (semestrielles</w:t>
      </w:r>
      <w:r w:rsidR="005D5894">
        <w:rPr>
          <w:rFonts w:ascii="Arial" w:hAnsi="Arial" w:cs="Arial"/>
          <w:sz w:val="20"/>
          <w:szCs w:val="20"/>
        </w:rPr>
        <w:t xml:space="preserve"> ou annuelles), le contrôle est</w:t>
      </w:r>
      <w:r w:rsidRPr="00E223E1">
        <w:rPr>
          <w:rFonts w:ascii="Arial" w:hAnsi="Arial" w:cs="Arial"/>
          <w:sz w:val="20"/>
          <w:szCs w:val="20"/>
        </w:rPr>
        <w:t xml:space="preserve"> effectué à la fin des prestations, le résultat de l’évaluation pourra éventuellement servir de bon de réception des travaux.</w:t>
      </w:r>
    </w:p>
    <w:p w14:paraId="5F0B92D3" w14:textId="4A30EA8C" w:rsidR="009E453C" w:rsidRPr="00E223E1" w:rsidRDefault="009E453C" w:rsidP="009E453C">
      <w:pPr>
        <w:ind w:left="567"/>
        <w:jc w:val="both"/>
        <w:rPr>
          <w:rFonts w:ascii="Arial" w:hAnsi="Arial" w:cs="Arial"/>
          <w:sz w:val="20"/>
          <w:szCs w:val="20"/>
        </w:rPr>
      </w:pPr>
      <w:r w:rsidRPr="00E223E1">
        <w:rPr>
          <w:rFonts w:ascii="Arial" w:hAnsi="Arial" w:cs="Arial"/>
          <w:sz w:val="20"/>
          <w:szCs w:val="20"/>
        </w:rPr>
        <w:t xml:space="preserve">La prestation de vitrerie sera évaluée à la fin </w:t>
      </w:r>
      <w:r w:rsidR="00CD5B2B">
        <w:rPr>
          <w:rFonts w:ascii="Arial" w:hAnsi="Arial" w:cs="Arial"/>
          <w:sz w:val="20"/>
          <w:szCs w:val="20"/>
        </w:rPr>
        <w:t>de la prestation totale par site</w:t>
      </w:r>
      <w:bookmarkStart w:id="51" w:name="_GoBack"/>
      <w:bookmarkEnd w:id="51"/>
      <w:r w:rsidRPr="00E223E1">
        <w:rPr>
          <w:rFonts w:ascii="Arial" w:hAnsi="Arial" w:cs="Arial"/>
          <w:sz w:val="20"/>
          <w:szCs w:val="20"/>
        </w:rPr>
        <w:t>.</w:t>
      </w:r>
    </w:p>
    <w:p w14:paraId="06E75B6B" w14:textId="63AE0820" w:rsidR="00455F05" w:rsidRDefault="00E10115" w:rsidP="00F40D48">
      <w:pPr>
        <w:pStyle w:val="Titre2"/>
        <w:keepLines/>
        <w:numPr>
          <w:ilvl w:val="2"/>
          <w:numId w:val="12"/>
        </w:numPr>
        <w:spacing w:before="40" w:after="240"/>
        <w:jc w:val="left"/>
        <w:rPr>
          <w:rFonts w:eastAsiaTheme="minorHAnsi"/>
          <w:b w:val="0"/>
          <w:color w:val="005CA9"/>
          <w:lang w:eastAsia="en-US"/>
        </w:rPr>
      </w:pPr>
      <w:bookmarkStart w:id="52" w:name="_Toc202797689"/>
      <w:r>
        <w:rPr>
          <w:rFonts w:eastAsiaTheme="minorHAnsi"/>
          <w:b w:val="0"/>
          <w:color w:val="005CA9"/>
          <w:lang w:eastAsia="en-US"/>
        </w:rPr>
        <w:t>Plage horaires d’évaluation</w:t>
      </w:r>
      <w:bookmarkEnd w:id="52"/>
    </w:p>
    <w:p w14:paraId="41AEC6A9" w14:textId="77777777" w:rsidR="009E453C" w:rsidRPr="00E223E1" w:rsidRDefault="009E453C" w:rsidP="009E453C">
      <w:pPr>
        <w:ind w:left="567"/>
        <w:jc w:val="both"/>
        <w:rPr>
          <w:rFonts w:ascii="Arial" w:hAnsi="Arial" w:cs="Arial"/>
          <w:sz w:val="20"/>
          <w:szCs w:val="20"/>
        </w:rPr>
      </w:pPr>
      <w:r w:rsidRPr="00E223E1">
        <w:rPr>
          <w:rFonts w:ascii="Arial" w:hAnsi="Arial" w:cs="Arial"/>
          <w:sz w:val="20"/>
          <w:szCs w:val="20"/>
        </w:rPr>
        <w:t>Les contrôles auront lieu le matin avant l’arrivée du personnel.</w:t>
      </w:r>
    </w:p>
    <w:p w14:paraId="40D5EAC7" w14:textId="67553BEA" w:rsidR="00E10115" w:rsidRDefault="00E10115" w:rsidP="00F40D48">
      <w:pPr>
        <w:pStyle w:val="Titre2"/>
        <w:keepLines/>
        <w:numPr>
          <w:ilvl w:val="2"/>
          <w:numId w:val="12"/>
        </w:numPr>
        <w:spacing w:before="40" w:after="240"/>
        <w:jc w:val="left"/>
        <w:rPr>
          <w:rFonts w:eastAsiaTheme="minorHAnsi"/>
          <w:b w:val="0"/>
          <w:color w:val="005CA9"/>
          <w:lang w:eastAsia="en-US"/>
        </w:rPr>
      </w:pPr>
      <w:bookmarkStart w:id="53" w:name="_Toc202797690"/>
      <w:r>
        <w:rPr>
          <w:rFonts w:eastAsiaTheme="minorHAnsi"/>
          <w:b w:val="0"/>
          <w:color w:val="005CA9"/>
          <w:lang w:eastAsia="en-US"/>
        </w:rPr>
        <w:t>Modalités d’évaluation</w:t>
      </w:r>
      <w:bookmarkEnd w:id="53"/>
    </w:p>
    <w:p w14:paraId="22A46648" w14:textId="4B0A8D04" w:rsidR="009E453C" w:rsidRPr="00E223E1" w:rsidRDefault="009E453C" w:rsidP="009E453C">
      <w:pPr>
        <w:pStyle w:val="Retraitcorpsdetexte"/>
        <w:tabs>
          <w:tab w:val="left" w:pos="708"/>
        </w:tabs>
        <w:ind w:left="567"/>
        <w:jc w:val="both"/>
        <w:rPr>
          <w:rFonts w:ascii="Arial" w:hAnsi="Arial" w:cs="Arial"/>
          <w:u w:val="none"/>
        </w:rPr>
      </w:pPr>
      <w:r w:rsidRPr="00E223E1">
        <w:rPr>
          <w:rFonts w:ascii="Arial" w:hAnsi="Arial" w:cs="Arial"/>
          <w:u w:val="none"/>
        </w:rPr>
        <w:t>Les éval</w:t>
      </w:r>
      <w:r w:rsidR="00E10115">
        <w:rPr>
          <w:rFonts w:ascii="Arial" w:hAnsi="Arial" w:cs="Arial"/>
          <w:u w:val="none"/>
        </w:rPr>
        <w:t>uations s</w:t>
      </w:r>
      <w:r w:rsidRPr="00E223E1">
        <w:rPr>
          <w:rFonts w:ascii="Arial" w:hAnsi="Arial" w:cs="Arial"/>
          <w:u w:val="none"/>
        </w:rPr>
        <w:t xml:space="preserve">ont réalisées contradictoirement c’est-à-dire en présence concomitante des représentants </w:t>
      </w:r>
      <w:r w:rsidR="00E10115">
        <w:rPr>
          <w:rFonts w:ascii="Arial" w:hAnsi="Arial" w:cs="Arial"/>
          <w:u w:val="none"/>
        </w:rPr>
        <w:t>du Pouvoir Adjudicateur</w:t>
      </w:r>
      <w:r w:rsidRPr="00E223E1">
        <w:rPr>
          <w:rFonts w:ascii="Arial" w:hAnsi="Arial" w:cs="Arial"/>
          <w:u w:val="none"/>
        </w:rPr>
        <w:t xml:space="preserve"> et du </w:t>
      </w:r>
      <w:r w:rsidR="00E10115">
        <w:rPr>
          <w:rFonts w:ascii="Arial" w:hAnsi="Arial" w:cs="Arial"/>
          <w:u w:val="none"/>
        </w:rPr>
        <w:t>Titulaire</w:t>
      </w:r>
      <w:r w:rsidRPr="00E223E1">
        <w:rPr>
          <w:rFonts w:ascii="Arial" w:hAnsi="Arial" w:cs="Arial"/>
          <w:u w:val="none"/>
        </w:rPr>
        <w:t>.</w:t>
      </w:r>
    </w:p>
    <w:p w14:paraId="17F4A70F" w14:textId="77777777" w:rsidR="009E453C" w:rsidRPr="00E223E1" w:rsidRDefault="009E453C" w:rsidP="009E453C">
      <w:pPr>
        <w:pStyle w:val="Retraitcorpsdetexte"/>
        <w:tabs>
          <w:tab w:val="left" w:pos="708"/>
        </w:tabs>
        <w:ind w:left="567"/>
        <w:jc w:val="both"/>
        <w:rPr>
          <w:rFonts w:ascii="Arial" w:hAnsi="Arial" w:cs="Arial"/>
          <w:u w:val="none"/>
        </w:rPr>
      </w:pPr>
    </w:p>
    <w:p w14:paraId="1FB9A831" w14:textId="334FD96C" w:rsidR="009E453C" w:rsidRPr="00E223E1" w:rsidRDefault="009E453C" w:rsidP="009E453C">
      <w:pPr>
        <w:pStyle w:val="Retraitcorpsdetexte"/>
        <w:ind w:left="567"/>
        <w:jc w:val="both"/>
        <w:rPr>
          <w:rFonts w:ascii="Arial" w:hAnsi="Arial" w:cs="Arial"/>
          <w:u w:val="none"/>
        </w:rPr>
      </w:pPr>
      <w:r w:rsidRPr="00E223E1">
        <w:rPr>
          <w:rFonts w:ascii="Arial" w:hAnsi="Arial" w:cs="Arial"/>
          <w:u w:val="none"/>
        </w:rPr>
        <w:t>Toutefois un contrôle p</w:t>
      </w:r>
      <w:r w:rsidR="00E10115">
        <w:rPr>
          <w:rFonts w:ascii="Arial" w:hAnsi="Arial" w:cs="Arial"/>
          <w:u w:val="none"/>
        </w:rPr>
        <w:t xml:space="preserve">eut </w:t>
      </w:r>
      <w:r w:rsidRPr="00E223E1">
        <w:rPr>
          <w:rFonts w:ascii="Arial" w:hAnsi="Arial" w:cs="Arial"/>
          <w:u w:val="none"/>
        </w:rPr>
        <w:t xml:space="preserve">se dérouler et </w:t>
      </w:r>
      <w:r w:rsidR="00E10115">
        <w:rPr>
          <w:rFonts w:ascii="Arial" w:hAnsi="Arial" w:cs="Arial"/>
          <w:u w:val="none"/>
        </w:rPr>
        <w:t>est peut être</w:t>
      </w:r>
      <w:r w:rsidRPr="00E223E1">
        <w:rPr>
          <w:rFonts w:ascii="Arial" w:hAnsi="Arial" w:cs="Arial"/>
          <w:u w:val="none"/>
        </w:rPr>
        <w:t xml:space="preserve"> validé sans la présence du représentant du </w:t>
      </w:r>
      <w:r w:rsidR="00E10115">
        <w:rPr>
          <w:rFonts w:ascii="Arial" w:hAnsi="Arial" w:cs="Arial"/>
          <w:u w:val="none"/>
        </w:rPr>
        <w:t>Titulaire</w:t>
      </w:r>
      <w:r w:rsidRPr="00E223E1">
        <w:rPr>
          <w:rFonts w:ascii="Arial" w:hAnsi="Arial" w:cs="Arial"/>
          <w:u w:val="none"/>
        </w:rPr>
        <w:t xml:space="preserve"> si celui-ci ne s’est pas présenté dans les délais impartis</w:t>
      </w:r>
      <w:r w:rsidR="00E10115">
        <w:rPr>
          <w:rFonts w:ascii="Arial" w:hAnsi="Arial" w:cs="Arial"/>
          <w:u w:val="none"/>
        </w:rPr>
        <w:t>.</w:t>
      </w:r>
    </w:p>
    <w:p w14:paraId="30762D0E" w14:textId="77777777" w:rsidR="009E453C" w:rsidRPr="00E223E1" w:rsidRDefault="009E453C" w:rsidP="009E453C">
      <w:pPr>
        <w:pStyle w:val="Retraitcorpsdetexte"/>
        <w:ind w:left="567"/>
        <w:rPr>
          <w:rFonts w:ascii="Arial" w:hAnsi="Arial" w:cs="Arial"/>
          <w:u w:val="none"/>
        </w:rPr>
      </w:pPr>
    </w:p>
    <w:p w14:paraId="40AB2FFA" w14:textId="77777777" w:rsidR="009E453C" w:rsidRPr="00E223E1" w:rsidRDefault="009E453C" w:rsidP="00F40D48">
      <w:pPr>
        <w:widowControl w:val="0"/>
        <w:numPr>
          <w:ilvl w:val="0"/>
          <w:numId w:val="8"/>
        </w:numPr>
        <w:shd w:val="clear" w:color="auto" w:fill="FFFFFF"/>
        <w:tabs>
          <w:tab w:val="left" w:pos="1134"/>
          <w:tab w:val="num" w:pos="1492"/>
        </w:tabs>
        <w:autoSpaceDE w:val="0"/>
        <w:autoSpaceDN w:val="0"/>
        <w:adjustRightInd w:val="0"/>
        <w:spacing w:before="80" w:after="0" w:line="240" w:lineRule="auto"/>
        <w:ind w:left="1134" w:hanging="357"/>
        <w:jc w:val="both"/>
        <w:rPr>
          <w:rFonts w:ascii="Arial" w:hAnsi="Arial" w:cs="Arial"/>
          <w:b/>
          <w:spacing w:val="-1"/>
          <w:sz w:val="20"/>
          <w:szCs w:val="20"/>
        </w:rPr>
      </w:pPr>
      <w:r w:rsidRPr="00E223E1">
        <w:rPr>
          <w:rFonts w:ascii="Arial" w:hAnsi="Arial" w:cs="Arial"/>
          <w:b/>
          <w:spacing w:val="-1"/>
          <w:sz w:val="20"/>
          <w:szCs w:val="20"/>
        </w:rPr>
        <w:t>Contrôles programmés</w:t>
      </w:r>
    </w:p>
    <w:p w14:paraId="025C6503" w14:textId="77777777" w:rsidR="009E453C" w:rsidRPr="00E223E1" w:rsidRDefault="009E453C" w:rsidP="009E453C">
      <w:pPr>
        <w:pStyle w:val="Retraitcorpsdetexte"/>
        <w:tabs>
          <w:tab w:val="left" w:pos="708"/>
        </w:tabs>
        <w:spacing w:before="120"/>
        <w:ind w:left="1077"/>
        <w:jc w:val="both"/>
        <w:rPr>
          <w:rFonts w:ascii="Arial" w:hAnsi="Arial" w:cs="Arial"/>
          <w:u w:val="none"/>
        </w:rPr>
      </w:pPr>
      <w:r w:rsidRPr="00E223E1">
        <w:rPr>
          <w:rFonts w:ascii="Arial" w:hAnsi="Arial" w:cs="Arial"/>
          <w:u w:val="none"/>
        </w:rPr>
        <w:t>Ils ont pour but de vérifier le niveau de qualité conforme à celui attendu.</w:t>
      </w:r>
    </w:p>
    <w:p w14:paraId="2D9BD9BD" w14:textId="77777777" w:rsidR="009E453C" w:rsidRPr="00E223E1" w:rsidRDefault="009E453C" w:rsidP="009E453C">
      <w:pPr>
        <w:pStyle w:val="Retraitcorpsdetexte"/>
        <w:tabs>
          <w:tab w:val="left" w:pos="708"/>
        </w:tabs>
        <w:ind w:left="1080"/>
        <w:jc w:val="both"/>
        <w:rPr>
          <w:rFonts w:ascii="Arial" w:hAnsi="Arial" w:cs="Arial"/>
          <w:u w:val="none"/>
        </w:rPr>
      </w:pPr>
    </w:p>
    <w:p w14:paraId="4EFD0399" w14:textId="161FE9B0" w:rsidR="009E453C" w:rsidRPr="00E223E1" w:rsidRDefault="009E453C" w:rsidP="009E453C">
      <w:pPr>
        <w:pStyle w:val="Retraitcorpsdetexte"/>
        <w:tabs>
          <w:tab w:val="left" w:pos="708"/>
        </w:tabs>
        <w:ind w:left="1080"/>
        <w:jc w:val="both"/>
        <w:rPr>
          <w:rFonts w:ascii="Arial" w:hAnsi="Arial" w:cs="Arial"/>
          <w:u w:val="none"/>
        </w:rPr>
      </w:pPr>
      <w:r w:rsidRPr="00E223E1">
        <w:rPr>
          <w:rFonts w:ascii="Arial" w:hAnsi="Arial" w:cs="Arial"/>
          <w:u w:val="none"/>
        </w:rPr>
        <w:t>Les d</w:t>
      </w:r>
      <w:r w:rsidR="00E10115">
        <w:rPr>
          <w:rFonts w:ascii="Arial" w:hAnsi="Arial" w:cs="Arial"/>
          <w:u w:val="none"/>
        </w:rPr>
        <w:t>ates et heures des contrôles s</w:t>
      </w:r>
      <w:r w:rsidRPr="00E223E1">
        <w:rPr>
          <w:rFonts w:ascii="Arial" w:hAnsi="Arial" w:cs="Arial"/>
          <w:u w:val="none"/>
        </w:rPr>
        <w:t>ont communiquées par l</w:t>
      </w:r>
      <w:r w:rsidR="00E10115">
        <w:rPr>
          <w:rFonts w:ascii="Arial" w:hAnsi="Arial" w:cs="Arial"/>
          <w:u w:val="none"/>
        </w:rPr>
        <w:t>e Pouvoir Adjudicateur</w:t>
      </w:r>
      <w:r w:rsidRPr="00E223E1">
        <w:rPr>
          <w:rFonts w:ascii="Arial" w:hAnsi="Arial" w:cs="Arial"/>
          <w:u w:val="none"/>
        </w:rPr>
        <w:t xml:space="preserve"> au </w:t>
      </w:r>
      <w:r w:rsidR="00E10115">
        <w:rPr>
          <w:rFonts w:ascii="Arial" w:hAnsi="Arial" w:cs="Arial"/>
          <w:u w:val="none"/>
        </w:rPr>
        <w:t xml:space="preserve">Titulaire </w:t>
      </w:r>
      <w:r w:rsidRPr="00E223E1">
        <w:rPr>
          <w:rFonts w:ascii="Arial" w:hAnsi="Arial" w:cs="Arial"/>
          <w:u w:val="none"/>
        </w:rPr>
        <w:t>selon un calendrier établi annuellement.</w:t>
      </w:r>
    </w:p>
    <w:p w14:paraId="5B7FF08D" w14:textId="1344130A" w:rsidR="009E453C" w:rsidRDefault="009E453C" w:rsidP="009E453C">
      <w:pPr>
        <w:pStyle w:val="Retraitcorpsdetexte"/>
        <w:tabs>
          <w:tab w:val="left" w:pos="708"/>
        </w:tabs>
        <w:ind w:left="1080"/>
        <w:jc w:val="both"/>
        <w:rPr>
          <w:rFonts w:ascii="Arial" w:hAnsi="Arial" w:cs="Arial"/>
          <w:u w:val="none"/>
        </w:rPr>
      </w:pPr>
    </w:p>
    <w:p w14:paraId="563C479C" w14:textId="77777777" w:rsidR="009E453C" w:rsidRPr="00E223E1" w:rsidRDefault="009E453C" w:rsidP="00F40D48">
      <w:pPr>
        <w:widowControl w:val="0"/>
        <w:numPr>
          <w:ilvl w:val="0"/>
          <w:numId w:val="8"/>
        </w:numPr>
        <w:shd w:val="clear" w:color="auto" w:fill="FFFFFF"/>
        <w:tabs>
          <w:tab w:val="left" w:pos="1134"/>
          <w:tab w:val="num" w:pos="1492"/>
        </w:tabs>
        <w:autoSpaceDE w:val="0"/>
        <w:autoSpaceDN w:val="0"/>
        <w:adjustRightInd w:val="0"/>
        <w:spacing w:before="80" w:after="0" w:line="240" w:lineRule="auto"/>
        <w:ind w:left="1134" w:hanging="357"/>
        <w:jc w:val="both"/>
        <w:rPr>
          <w:rFonts w:ascii="Arial" w:hAnsi="Arial" w:cs="Arial"/>
          <w:b/>
          <w:spacing w:val="-1"/>
          <w:sz w:val="20"/>
          <w:szCs w:val="20"/>
        </w:rPr>
      </w:pPr>
      <w:r w:rsidRPr="00E223E1">
        <w:rPr>
          <w:rFonts w:ascii="Arial" w:hAnsi="Arial" w:cs="Arial"/>
          <w:b/>
          <w:spacing w:val="-1"/>
          <w:sz w:val="20"/>
          <w:szCs w:val="20"/>
        </w:rPr>
        <w:t>Contrôles inopinés</w:t>
      </w:r>
    </w:p>
    <w:p w14:paraId="61940536" w14:textId="3BB76020" w:rsidR="009E453C" w:rsidRDefault="009E453C" w:rsidP="009E453C">
      <w:pPr>
        <w:pStyle w:val="Retraitcorpsdetexte"/>
        <w:tabs>
          <w:tab w:val="left" w:pos="708"/>
        </w:tabs>
        <w:spacing w:before="120"/>
        <w:ind w:left="1077"/>
        <w:jc w:val="both"/>
        <w:rPr>
          <w:rFonts w:ascii="Arial" w:hAnsi="Arial" w:cs="Arial"/>
          <w:u w:val="none"/>
        </w:rPr>
      </w:pPr>
      <w:r w:rsidRPr="00E223E1">
        <w:rPr>
          <w:rFonts w:ascii="Arial" w:hAnsi="Arial" w:cs="Arial"/>
          <w:u w:val="none"/>
        </w:rPr>
        <w:t>L</w:t>
      </w:r>
      <w:r w:rsidR="00E10115">
        <w:rPr>
          <w:rFonts w:ascii="Arial" w:hAnsi="Arial" w:cs="Arial"/>
          <w:u w:val="none"/>
        </w:rPr>
        <w:t>e Pouvoir Adjudicateur</w:t>
      </w:r>
      <w:r w:rsidRPr="00E223E1">
        <w:rPr>
          <w:rFonts w:ascii="Arial" w:hAnsi="Arial" w:cs="Arial"/>
          <w:u w:val="none"/>
        </w:rPr>
        <w:t xml:space="preserve"> se réserve le droit d’effectuer des contrôles inopinés en dehors des dates des contrôles programmés afin de vérifier à tout moment le respect de la qualit</w:t>
      </w:r>
      <w:r w:rsidR="00E10115">
        <w:rPr>
          <w:rFonts w:ascii="Arial" w:hAnsi="Arial" w:cs="Arial"/>
          <w:u w:val="none"/>
        </w:rPr>
        <w:t>é attendue. Le représentant du T</w:t>
      </w:r>
      <w:r w:rsidRPr="00E223E1">
        <w:rPr>
          <w:rFonts w:ascii="Arial" w:hAnsi="Arial" w:cs="Arial"/>
          <w:u w:val="none"/>
        </w:rPr>
        <w:t xml:space="preserve">itulaire </w:t>
      </w:r>
      <w:r w:rsidR="00E10115">
        <w:rPr>
          <w:rFonts w:ascii="Arial" w:hAnsi="Arial" w:cs="Arial"/>
          <w:u w:val="none"/>
        </w:rPr>
        <w:t>est</w:t>
      </w:r>
      <w:r w:rsidRPr="00E223E1">
        <w:rPr>
          <w:rFonts w:ascii="Arial" w:hAnsi="Arial" w:cs="Arial"/>
          <w:u w:val="none"/>
        </w:rPr>
        <w:t xml:space="preserve"> prévenu avant le contrôle.</w:t>
      </w:r>
    </w:p>
    <w:p w14:paraId="04EF7EB9" w14:textId="77777777" w:rsidR="00E10115" w:rsidRDefault="00E10115" w:rsidP="009E453C">
      <w:pPr>
        <w:pStyle w:val="Retraitcorpsdetexte"/>
        <w:tabs>
          <w:tab w:val="left" w:pos="708"/>
        </w:tabs>
        <w:spacing w:before="120"/>
        <w:ind w:left="1077"/>
        <w:jc w:val="both"/>
        <w:rPr>
          <w:rFonts w:ascii="Arial" w:hAnsi="Arial" w:cs="Arial"/>
          <w:u w:val="none"/>
        </w:rPr>
      </w:pPr>
    </w:p>
    <w:p w14:paraId="46656A9A" w14:textId="201CEA8C" w:rsidR="00E10115" w:rsidRDefault="00E10115" w:rsidP="00F40D48">
      <w:pPr>
        <w:pStyle w:val="Titre2"/>
        <w:keepLines/>
        <w:numPr>
          <w:ilvl w:val="2"/>
          <w:numId w:val="12"/>
        </w:numPr>
        <w:spacing w:before="40" w:after="240"/>
        <w:jc w:val="left"/>
        <w:rPr>
          <w:rFonts w:eastAsiaTheme="minorHAnsi"/>
          <w:b w:val="0"/>
          <w:color w:val="005CA9"/>
          <w:lang w:eastAsia="en-US"/>
        </w:rPr>
      </w:pPr>
      <w:bookmarkStart w:id="54" w:name="_Toc202797691"/>
      <w:r>
        <w:rPr>
          <w:rFonts w:eastAsiaTheme="minorHAnsi"/>
          <w:b w:val="0"/>
          <w:color w:val="005CA9"/>
          <w:lang w:eastAsia="en-US"/>
        </w:rPr>
        <w:t>Procédure d’évaluation</w:t>
      </w:r>
      <w:bookmarkEnd w:id="54"/>
    </w:p>
    <w:p w14:paraId="77C1262B" w14:textId="5184DD54" w:rsidR="009E453C" w:rsidRPr="00E223E1" w:rsidRDefault="009E453C" w:rsidP="009E453C">
      <w:pPr>
        <w:pStyle w:val="Retraitcorpsdetexte"/>
        <w:tabs>
          <w:tab w:val="left" w:pos="708"/>
        </w:tabs>
        <w:ind w:left="567"/>
        <w:jc w:val="both"/>
        <w:rPr>
          <w:rFonts w:ascii="Arial" w:hAnsi="Arial" w:cs="Arial"/>
          <w:u w:val="none"/>
        </w:rPr>
      </w:pPr>
      <w:r w:rsidRPr="00E223E1">
        <w:rPr>
          <w:rFonts w:ascii="Arial" w:hAnsi="Arial" w:cs="Arial"/>
          <w:u w:val="none"/>
        </w:rPr>
        <w:t>Avant le démarrage du contr</w:t>
      </w:r>
      <w:r w:rsidR="00E10115">
        <w:rPr>
          <w:rFonts w:ascii="Arial" w:hAnsi="Arial" w:cs="Arial"/>
          <w:u w:val="none"/>
        </w:rPr>
        <w:t>ôle, cinq (5) locaux minimum s</w:t>
      </w:r>
      <w:r w:rsidRPr="00E223E1">
        <w:rPr>
          <w:rFonts w:ascii="Arial" w:hAnsi="Arial" w:cs="Arial"/>
          <w:u w:val="none"/>
        </w:rPr>
        <w:t xml:space="preserve">ont désignés par </w:t>
      </w:r>
      <w:r w:rsidR="00E10115">
        <w:rPr>
          <w:rFonts w:ascii="Arial" w:hAnsi="Arial" w:cs="Arial"/>
          <w:u w:val="none"/>
        </w:rPr>
        <w:t>le Pouvoir Adjudicateur</w:t>
      </w:r>
      <w:r w:rsidRPr="00E223E1">
        <w:rPr>
          <w:rFonts w:ascii="Arial" w:hAnsi="Arial" w:cs="Arial"/>
          <w:u w:val="none"/>
        </w:rPr>
        <w:t xml:space="preserve">, </w:t>
      </w:r>
    </w:p>
    <w:p w14:paraId="47E237A8" w14:textId="77777777" w:rsidR="009E453C" w:rsidRPr="00E223E1" w:rsidRDefault="009E453C" w:rsidP="009E453C">
      <w:pPr>
        <w:pStyle w:val="Retraitcorpsdetexte"/>
        <w:tabs>
          <w:tab w:val="left" w:pos="708"/>
        </w:tabs>
        <w:ind w:left="567"/>
        <w:jc w:val="both"/>
        <w:rPr>
          <w:rFonts w:ascii="Arial" w:hAnsi="Arial" w:cs="Arial"/>
          <w:u w:val="none"/>
        </w:rPr>
      </w:pPr>
    </w:p>
    <w:p w14:paraId="4C7E0192" w14:textId="77777777" w:rsidR="009E453C" w:rsidRPr="00E223E1" w:rsidRDefault="009E453C" w:rsidP="00F40D48">
      <w:pPr>
        <w:pStyle w:val="Paragraphedeliste"/>
        <w:numPr>
          <w:ilvl w:val="1"/>
          <w:numId w:val="2"/>
        </w:numPr>
        <w:ind w:left="1134"/>
        <w:jc w:val="both"/>
        <w:rPr>
          <w:rFonts w:ascii="Arial" w:hAnsi="Arial" w:cs="Arial"/>
          <w:b/>
        </w:rPr>
      </w:pPr>
      <w:r w:rsidRPr="00E223E1">
        <w:rPr>
          <w:rFonts w:ascii="Arial" w:hAnsi="Arial" w:cs="Arial"/>
          <w:b/>
        </w:rPr>
        <w:t>Opération d’évaluation des prestations du local désigné</w:t>
      </w:r>
    </w:p>
    <w:p w14:paraId="190F1A34" w14:textId="22E19A0D" w:rsidR="009E453C" w:rsidRPr="00E223E1" w:rsidRDefault="00B351D7" w:rsidP="009E453C">
      <w:pPr>
        <w:ind w:left="1134"/>
        <w:jc w:val="both"/>
        <w:rPr>
          <w:rFonts w:ascii="Arial" w:hAnsi="Arial" w:cs="Arial"/>
          <w:sz w:val="20"/>
          <w:szCs w:val="20"/>
        </w:rPr>
      </w:pPr>
      <w:r>
        <w:rPr>
          <w:rFonts w:ascii="Arial" w:hAnsi="Arial" w:cs="Arial"/>
          <w:sz w:val="20"/>
          <w:szCs w:val="20"/>
        </w:rPr>
        <w:t>Voir annexe 5</w:t>
      </w:r>
      <w:r w:rsidR="009E453C" w:rsidRPr="00E223E1">
        <w:rPr>
          <w:rFonts w:ascii="Arial" w:hAnsi="Arial" w:cs="Arial"/>
          <w:sz w:val="20"/>
          <w:szCs w:val="20"/>
        </w:rPr>
        <w:t xml:space="preserve"> « grilles de contrôle »</w:t>
      </w:r>
    </w:p>
    <w:p w14:paraId="37B53C25" w14:textId="0C43E540" w:rsidR="009E453C" w:rsidRPr="00E223E1" w:rsidRDefault="009E453C" w:rsidP="009E453C">
      <w:pPr>
        <w:ind w:left="1134"/>
        <w:jc w:val="both"/>
        <w:rPr>
          <w:rFonts w:ascii="Arial" w:hAnsi="Arial" w:cs="Arial"/>
          <w:sz w:val="20"/>
          <w:szCs w:val="20"/>
        </w:rPr>
      </w:pPr>
      <w:r w:rsidRPr="00E223E1">
        <w:rPr>
          <w:rFonts w:ascii="Arial" w:hAnsi="Arial" w:cs="Arial"/>
          <w:sz w:val="20"/>
          <w:szCs w:val="20"/>
        </w:rPr>
        <w:t>Dans la zone considérée, l</w:t>
      </w:r>
      <w:r w:rsidR="00E10115">
        <w:rPr>
          <w:rFonts w:ascii="Arial" w:hAnsi="Arial" w:cs="Arial"/>
          <w:sz w:val="20"/>
          <w:szCs w:val="20"/>
        </w:rPr>
        <w:t>e Pouvoir Adjudicateur</w:t>
      </w:r>
      <w:r w:rsidRPr="00E223E1">
        <w:rPr>
          <w:rFonts w:ascii="Arial" w:hAnsi="Arial" w:cs="Arial"/>
          <w:sz w:val="20"/>
          <w:szCs w:val="20"/>
        </w:rPr>
        <w:t xml:space="preserve"> procède à l’évaluation de toutes les prestations réalisées par rapport à celles définies à </w:t>
      </w:r>
      <w:r w:rsidR="009D3250">
        <w:rPr>
          <w:rFonts w:ascii="Arial" w:hAnsi="Arial" w:cs="Arial"/>
          <w:sz w:val="20"/>
          <w:szCs w:val="20"/>
        </w:rPr>
        <w:t>l’annexe 3</w:t>
      </w:r>
      <w:r w:rsidRPr="00E223E1">
        <w:rPr>
          <w:rFonts w:ascii="Arial" w:hAnsi="Arial" w:cs="Arial"/>
          <w:sz w:val="20"/>
          <w:szCs w:val="20"/>
        </w:rPr>
        <w:t>.</w:t>
      </w:r>
    </w:p>
    <w:p w14:paraId="7A5C68D3" w14:textId="4698CF81" w:rsidR="009E453C" w:rsidRPr="00E223E1" w:rsidRDefault="009E453C" w:rsidP="009E453C">
      <w:pPr>
        <w:ind w:left="1134"/>
        <w:jc w:val="both"/>
        <w:rPr>
          <w:rFonts w:ascii="Arial" w:hAnsi="Arial" w:cs="Arial"/>
          <w:sz w:val="20"/>
          <w:szCs w:val="20"/>
        </w:rPr>
      </w:pPr>
      <w:r w:rsidRPr="00E223E1">
        <w:rPr>
          <w:rFonts w:ascii="Arial" w:hAnsi="Arial" w:cs="Arial"/>
          <w:sz w:val="20"/>
          <w:szCs w:val="20"/>
        </w:rPr>
        <w:t xml:space="preserve">Une note de chaque « prestation » </w:t>
      </w:r>
      <w:r w:rsidR="00E10115">
        <w:rPr>
          <w:rFonts w:ascii="Arial" w:hAnsi="Arial" w:cs="Arial"/>
          <w:sz w:val="20"/>
          <w:szCs w:val="20"/>
        </w:rPr>
        <w:t>est</w:t>
      </w:r>
      <w:r w:rsidRPr="00E223E1">
        <w:rPr>
          <w:rFonts w:ascii="Arial" w:hAnsi="Arial" w:cs="Arial"/>
          <w:sz w:val="20"/>
          <w:szCs w:val="20"/>
        </w:rPr>
        <w:t xml:space="preserve"> attribuée suivant les critères de notation suivants :</w:t>
      </w:r>
    </w:p>
    <w:p w14:paraId="462E6668" w14:textId="77777777" w:rsidR="009E453C" w:rsidRPr="00E223E1" w:rsidRDefault="009E453C" w:rsidP="00F40D48">
      <w:pPr>
        <w:numPr>
          <w:ilvl w:val="0"/>
          <w:numId w:val="9"/>
        </w:numPr>
        <w:tabs>
          <w:tab w:val="clear" w:pos="1320"/>
          <w:tab w:val="num" w:pos="2000"/>
        </w:tabs>
        <w:spacing w:before="120" w:after="0" w:line="240" w:lineRule="auto"/>
        <w:ind w:left="1701" w:hanging="301"/>
        <w:jc w:val="both"/>
        <w:rPr>
          <w:rFonts w:ascii="Arial" w:hAnsi="Arial" w:cs="Arial"/>
          <w:sz w:val="20"/>
          <w:szCs w:val="20"/>
        </w:rPr>
      </w:pPr>
      <w:r w:rsidRPr="00E223E1">
        <w:rPr>
          <w:rFonts w:ascii="Arial" w:hAnsi="Arial" w:cs="Arial"/>
          <w:sz w:val="20"/>
          <w:szCs w:val="20"/>
        </w:rPr>
        <w:t>Note = 0 : insatisfaisant ou non exécutée.</w:t>
      </w:r>
    </w:p>
    <w:p w14:paraId="7D1B7214" w14:textId="77777777" w:rsidR="009E453C" w:rsidRPr="00E223E1" w:rsidRDefault="009E453C" w:rsidP="00F40D48">
      <w:pPr>
        <w:numPr>
          <w:ilvl w:val="0"/>
          <w:numId w:val="9"/>
        </w:numPr>
        <w:tabs>
          <w:tab w:val="clear" w:pos="1320"/>
          <w:tab w:val="num" w:pos="2000"/>
        </w:tabs>
        <w:spacing w:before="120" w:after="0" w:line="240" w:lineRule="auto"/>
        <w:ind w:left="1701" w:hanging="301"/>
        <w:jc w:val="both"/>
        <w:rPr>
          <w:rFonts w:ascii="Arial" w:hAnsi="Arial" w:cs="Arial"/>
          <w:sz w:val="20"/>
          <w:szCs w:val="20"/>
        </w:rPr>
      </w:pPr>
      <w:r w:rsidRPr="00E223E1">
        <w:rPr>
          <w:rFonts w:ascii="Arial" w:hAnsi="Arial" w:cs="Arial"/>
          <w:sz w:val="20"/>
          <w:szCs w:val="20"/>
        </w:rPr>
        <w:t>Note = 1 : moyennement satisfaisant.</w:t>
      </w:r>
    </w:p>
    <w:p w14:paraId="20F4625A" w14:textId="77777777" w:rsidR="009E453C" w:rsidRPr="00E223E1" w:rsidRDefault="009E453C" w:rsidP="00F40D48">
      <w:pPr>
        <w:numPr>
          <w:ilvl w:val="0"/>
          <w:numId w:val="9"/>
        </w:numPr>
        <w:tabs>
          <w:tab w:val="clear" w:pos="1320"/>
          <w:tab w:val="num" w:pos="2000"/>
        </w:tabs>
        <w:spacing w:before="120" w:after="0" w:line="240" w:lineRule="auto"/>
        <w:ind w:left="1701" w:hanging="301"/>
        <w:jc w:val="both"/>
        <w:rPr>
          <w:rFonts w:ascii="Arial" w:hAnsi="Arial" w:cs="Arial"/>
          <w:sz w:val="20"/>
          <w:szCs w:val="20"/>
        </w:rPr>
      </w:pPr>
      <w:r w:rsidRPr="00E223E1">
        <w:rPr>
          <w:rFonts w:ascii="Arial" w:hAnsi="Arial" w:cs="Arial"/>
          <w:sz w:val="20"/>
          <w:szCs w:val="20"/>
        </w:rPr>
        <w:t>Note = 2 : satisfaisant.</w:t>
      </w:r>
    </w:p>
    <w:p w14:paraId="5A6DDE8D" w14:textId="77777777" w:rsidR="009E453C" w:rsidRPr="00E223E1" w:rsidRDefault="009E453C" w:rsidP="009E453C">
      <w:pPr>
        <w:pStyle w:val="Retraitcorpsdetexte"/>
        <w:ind w:left="1134"/>
        <w:jc w:val="both"/>
        <w:rPr>
          <w:rFonts w:ascii="Arial" w:hAnsi="Arial" w:cs="Arial"/>
          <w:u w:val="none"/>
        </w:rPr>
      </w:pPr>
    </w:p>
    <w:p w14:paraId="43FFA87B" w14:textId="77777777" w:rsidR="009E453C" w:rsidRPr="00E223E1" w:rsidRDefault="009E453C" w:rsidP="009E453C">
      <w:pPr>
        <w:pStyle w:val="Retraitcorpsdetexte"/>
        <w:ind w:left="1134"/>
        <w:jc w:val="both"/>
        <w:rPr>
          <w:rFonts w:ascii="Arial" w:hAnsi="Arial" w:cs="Arial"/>
          <w:u w:val="none"/>
        </w:rPr>
      </w:pPr>
      <w:r w:rsidRPr="00E223E1">
        <w:rPr>
          <w:rFonts w:ascii="Arial" w:hAnsi="Arial" w:cs="Arial"/>
          <w:u w:val="none"/>
        </w:rPr>
        <w:t>Les notes (0,1 et 2) sont reportées sur la grille d’évaluation, dans les cases de la colonne « note » réservées à cet effet.</w:t>
      </w:r>
    </w:p>
    <w:p w14:paraId="41EF47AE" w14:textId="77777777" w:rsidR="009E453C" w:rsidRPr="00E223E1" w:rsidRDefault="009E453C" w:rsidP="009E453C">
      <w:pPr>
        <w:pStyle w:val="Retraitcorpsdetexte"/>
        <w:ind w:left="1134"/>
        <w:jc w:val="both"/>
        <w:rPr>
          <w:rFonts w:ascii="Arial" w:hAnsi="Arial" w:cs="Arial"/>
          <w:u w:val="none"/>
        </w:rPr>
      </w:pPr>
    </w:p>
    <w:p w14:paraId="139DC59D" w14:textId="77777777" w:rsidR="009E453C" w:rsidRPr="00E223E1" w:rsidRDefault="009E453C" w:rsidP="009E453C">
      <w:pPr>
        <w:pStyle w:val="Retraitcorpsdetexte"/>
        <w:ind w:left="1134"/>
        <w:jc w:val="both"/>
        <w:rPr>
          <w:rFonts w:ascii="Arial" w:hAnsi="Arial" w:cs="Arial"/>
          <w:u w:val="none"/>
        </w:rPr>
      </w:pPr>
      <w:r w:rsidRPr="00E223E1">
        <w:rPr>
          <w:rFonts w:ascii="Arial" w:hAnsi="Arial" w:cs="Arial"/>
          <w:u w:val="none"/>
        </w:rPr>
        <w:t>Un total des notes d’évaluation est effectué.</w:t>
      </w:r>
    </w:p>
    <w:p w14:paraId="26B2E4FD" w14:textId="77777777" w:rsidR="009E453C" w:rsidRPr="00E223E1" w:rsidRDefault="009E453C" w:rsidP="009E453C">
      <w:pPr>
        <w:pStyle w:val="Retraitcorpsdetexte"/>
        <w:ind w:left="1134"/>
        <w:jc w:val="both"/>
        <w:rPr>
          <w:rFonts w:ascii="Arial" w:hAnsi="Arial" w:cs="Arial"/>
          <w:u w:val="none"/>
        </w:rPr>
      </w:pPr>
    </w:p>
    <w:p w14:paraId="3807864B" w14:textId="77777777" w:rsidR="009E453C" w:rsidRPr="00E223E1" w:rsidRDefault="009E453C" w:rsidP="009E453C">
      <w:pPr>
        <w:pStyle w:val="Retraitcorpsdetexte"/>
        <w:ind w:left="1134"/>
        <w:jc w:val="both"/>
        <w:rPr>
          <w:rFonts w:ascii="Arial" w:hAnsi="Arial" w:cs="Arial"/>
          <w:u w:val="none"/>
        </w:rPr>
      </w:pPr>
      <w:r w:rsidRPr="00E223E1">
        <w:rPr>
          <w:rFonts w:ascii="Arial" w:hAnsi="Arial" w:cs="Arial"/>
          <w:u w:val="none"/>
        </w:rPr>
        <w:t>La note globale de la grille est calculée en appliquant la formule suivante (pour une notation sur 20) :</w:t>
      </w:r>
    </w:p>
    <w:p w14:paraId="13B7B08F" w14:textId="77777777" w:rsidR="009E453C" w:rsidRPr="00E223E1" w:rsidRDefault="009E453C" w:rsidP="009E453C">
      <w:pPr>
        <w:pStyle w:val="Retraitcorpsdetexte"/>
        <w:ind w:left="1134"/>
        <w:jc w:val="both"/>
        <w:rPr>
          <w:rFonts w:ascii="Arial" w:hAnsi="Arial" w:cs="Arial"/>
          <w:u w:val="none"/>
        </w:rPr>
      </w:pPr>
    </w:p>
    <w:p w14:paraId="08FD121A" w14:textId="77777777" w:rsidR="009E453C" w:rsidRPr="00E223E1" w:rsidRDefault="009E453C" w:rsidP="00196AC6">
      <w:pPr>
        <w:ind w:left="1134" w:right="419"/>
        <w:jc w:val="both"/>
        <w:rPr>
          <w:rFonts w:ascii="Arial" w:hAnsi="Arial" w:cs="Arial"/>
          <w:sz w:val="20"/>
          <w:szCs w:val="20"/>
        </w:rPr>
      </w:pPr>
      <w:r w:rsidRPr="00E223E1">
        <w:rPr>
          <w:rFonts w:ascii="Arial" w:hAnsi="Arial" w:cs="Arial"/>
          <w:b/>
          <w:sz w:val="20"/>
          <w:szCs w:val="20"/>
        </w:rPr>
        <w:t>Note globale de la grille</w:t>
      </w:r>
      <w:r w:rsidRPr="00E223E1">
        <w:rPr>
          <w:rFonts w:ascii="Arial" w:hAnsi="Arial" w:cs="Arial"/>
          <w:sz w:val="20"/>
          <w:szCs w:val="20"/>
        </w:rPr>
        <w:t xml:space="preserve"> = ((total des notes d’évaluation) / (2 x nombre de lignes notées)) x 20</w:t>
      </w:r>
    </w:p>
    <w:p w14:paraId="3C316D79" w14:textId="77777777" w:rsidR="009E453C" w:rsidRPr="00E223E1" w:rsidRDefault="009E453C" w:rsidP="00F40D48">
      <w:pPr>
        <w:pStyle w:val="Paragraphedeliste"/>
        <w:numPr>
          <w:ilvl w:val="1"/>
          <w:numId w:val="2"/>
        </w:numPr>
        <w:ind w:left="1134"/>
        <w:jc w:val="both"/>
        <w:rPr>
          <w:rFonts w:ascii="Arial" w:hAnsi="Arial" w:cs="Arial"/>
          <w:b/>
        </w:rPr>
      </w:pPr>
      <w:r w:rsidRPr="00E223E1">
        <w:rPr>
          <w:rFonts w:ascii="Arial" w:hAnsi="Arial" w:cs="Arial"/>
          <w:b/>
        </w:rPr>
        <w:t>Critères de conformité ou de non-conformité</w:t>
      </w:r>
    </w:p>
    <w:p w14:paraId="4F418CB4" w14:textId="77777777" w:rsidR="009E453C" w:rsidRPr="00E223E1" w:rsidRDefault="009E453C" w:rsidP="009E453C">
      <w:pPr>
        <w:pStyle w:val="Retraitcorpsdetexte"/>
        <w:ind w:left="1134"/>
        <w:jc w:val="both"/>
        <w:rPr>
          <w:rFonts w:ascii="Arial" w:hAnsi="Arial" w:cs="Arial"/>
          <w:u w:val="none"/>
        </w:rPr>
      </w:pPr>
    </w:p>
    <w:p w14:paraId="20BFB5C0" w14:textId="77777777" w:rsidR="009E453C" w:rsidRPr="00E223E1" w:rsidRDefault="009E453C" w:rsidP="009E453C">
      <w:pPr>
        <w:pStyle w:val="Retraitcorpsdetexte"/>
        <w:ind w:left="1134"/>
        <w:jc w:val="both"/>
        <w:rPr>
          <w:rFonts w:ascii="Arial" w:hAnsi="Arial" w:cs="Arial"/>
          <w:u w:val="none"/>
        </w:rPr>
      </w:pPr>
      <w:r w:rsidRPr="00E223E1">
        <w:rPr>
          <w:rFonts w:ascii="Arial" w:hAnsi="Arial" w:cs="Arial"/>
          <w:u w:val="none"/>
        </w:rPr>
        <w:t>Lorsque toutes les grilles représentant l’échantillon de contrôle sont notées, la moyenne globale des notes obtenues par l’ensemble des grilles est calculée.</w:t>
      </w:r>
    </w:p>
    <w:p w14:paraId="75AC50DA" w14:textId="77777777" w:rsidR="009E453C" w:rsidRPr="00E223E1" w:rsidRDefault="009E453C" w:rsidP="009E453C">
      <w:pPr>
        <w:pStyle w:val="Retraitcorpsdetexte"/>
        <w:ind w:left="1134"/>
        <w:jc w:val="both"/>
        <w:rPr>
          <w:rFonts w:ascii="Arial" w:hAnsi="Arial" w:cs="Arial"/>
          <w:u w:val="none"/>
        </w:rPr>
      </w:pPr>
    </w:p>
    <w:p w14:paraId="6EA6ADAF" w14:textId="60743AF0" w:rsidR="009E453C" w:rsidRPr="00E223E1" w:rsidRDefault="009E453C" w:rsidP="009E453C">
      <w:pPr>
        <w:pStyle w:val="Retraitcorpsdetexte"/>
        <w:ind w:left="1134"/>
        <w:jc w:val="both"/>
        <w:rPr>
          <w:rFonts w:ascii="Arial" w:hAnsi="Arial" w:cs="Arial"/>
          <w:u w:val="none"/>
        </w:rPr>
      </w:pPr>
      <w:r w:rsidRPr="00E223E1">
        <w:rPr>
          <w:rFonts w:ascii="Arial" w:hAnsi="Arial" w:cs="Arial"/>
          <w:u w:val="none"/>
        </w:rPr>
        <w:t>La conformité des prestations effectuées p</w:t>
      </w:r>
      <w:r w:rsidR="00E10115">
        <w:rPr>
          <w:rFonts w:ascii="Arial" w:hAnsi="Arial" w:cs="Arial"/>
          <w:u w:val="none"/>
        </w:rPr>
        <w:t>eut</w:t>
      </w:r>
      <w:r w:rsidRPr="00E223E1">
        <w:rPr>
          <w:rFonts w:ascii="Arial" w:hAnsi="Arial" w:cs="Arial"/>
          <w:u w:val="none"/>
        </w:rPr>
        <w:t xml:space="preserve"> s’apprécier de la façon suivante :</w:t>
      </w:r>
    </w:p>
    <w:p w14:paraId="0B620166" w14:textId="7ADF05C3" w:rsidR="009E453C" w:rsidRPr="00E223E1" w:rsidRDefault="009E453C" w:rsidP="00F40D48">
      <w:pPr>
        <w:numPr>
          <w:ilvl w:val="0"/>
          <w:numId w:val="9"/>
        </w:numPr>
        <w:tabs>
          <w:tab w:val="clear" w:pos="1320"/>
          <w:tab w:val="num" w:pos="2000"/>
        </w:tabs>
        <w:spacing w:before="120" w:after="0" w:line="240" w:lineRule="auto"/>
        <w:ind w:left="1701" w:hanging="301"/>
        <w:jc w:val="both"/>
        <w:rPr>
          <w:rFonts w:ascii="Arial" w:hAnsi="Arial" w:cs="Arial"/>
          <w:sz w:val="20"/>
          <w:szCs w:val="20"/>
        </w:rPr>
      </w:pPr>
      <w:r w:rsidRPr="00E223E1">
        <w:rPr>
          <w:rFonts w:ascii="Arial" w:hAnsi="Arial" w:cs="Arial"/>
          <w:sz w:val="20"/>
          <w:szCs w:val="20"/>
        </w:rPr>
        <w:t>Si la moyenne des notes de contrôle</w:t>
      </w:r>
      <w:r w:rsidR="00E10115">
        <w:rPr>
          <w:rFonts w:ascii="Arial" w:hAnsi="Arial" w:cs="Arial"/>
          <w:sz w:val="20"/>
          <w:szCs w:val="20"/>
        </w:rPr>
        <w:t>s est</w:t>
      </w:r>
      <w:r w:rsidRPr="00E223E1">
        <w:rPr>
          <w:rFonts w:ascii="Arial" w:hAnsi="Arial" w:cs="Arial"/>
          <w:sz w:val="20"/>
          <w:szCs w:val="20"/>
        </w:rPr>
        <w:t xml:space="preserve"> ≥ 16 : </w:t>
      </w:r>
      <w:r w:rsidRPr="00E223E1">
        <w:rPr>
          <w:rFonts w:ascii="Arial" w:hAnsi="Arial" w:cs="Arial"/>
          <w:b/>
          <w:sz w:val="20"/>
          <w:szCs w:val="20"/>
        </w:rPr>
        <w:t>conforme</w:t>
      </w:r>
    </w:p>
    <w:p w14:paraId="49DC4C0B" w14:textId="45C95943" w:rsidR="009E453C" w:rsidRPr="00E223E1" w:rsidRDefault="009E453C" w:rsidP="00F40D48">
      <w:pPr>
        <w:numPr>
          <w:ilvl w:val="0"/>
          <w:numId w:val="9"/>
        </w:numPr>
        <w:tabs>
          <w:tab w:val="clear" w:pos="1320"/>
          <w:tab w:val="num" w:pos="2000"/>
        </w:tabs>
        <w:spacing w:before="120" w:after="0" w:line="240" w:lineRule="auto"/>
        <w:ind w:left="1701" w:hanging="301"/>
        <w:jc w:val="both"/>
        <w:rPr>
          <w:rFonts w:ascii="Arial" w:hAnsi="Arial" w:cs="Arial"/>
          <w:sz w:val="20"/>
          <w:szCs w:val="20"/>
        </w:rPr>
      </w:pPr>
      <w:r w:rsidRPr="00E223E1">
        <w:rPr>
          <w:rFonts w:ascii="Arial" w:hAnsi="Arial" w:cs="Arial"/>
          <w:sz w:val="20"/>
          <w:szCs w:val="20"/>
        </w:rPr>
        <w:t>Si la moyenne des notes de contrôle</w:t>
      </w:r>
      <w:r w:rsidR="00E10115">
        <w:rPr>
          <w:rFonts w:ascii="Arial" w:hAnsi="Arial" w:cs="Arial"/>
          <w:sz w:val="20"/>
          <w:szCs w:val="20"/>
        </w:rPr>
        <w:t xml:space="preserve"> est</w:t>
      </w:r>
      <w:r w:rsidRPr="00E223E1">
        <w:rPr>
          <w:rFonts w:ascii="Arial" w:hAnsi="Arial" w:cs="Arial"/>
          <w:sz w:val="20"/>
          <w:szCs w:val="20"/>
        </w:rPr>
        <w:t xml:space="preserve"> &lt; 16 : </w:t>
      </w:r>
      <w:r w:rsidRPr="00E223E1">
        <w:rPr>
          <w:rFonts w:ascii="Arial" w:hAnsi="Arial" w:cs="Arial"/>
          <w:b/>
          <w:sz w:val="20"/>
          <w:szCs w:val="20"/>
        </w:rPr>
        <w:t>non conforme</w:t>
      </w:r>
    </w:p>
    <w:p w14:paraId="235E1F5C" w14:textId="77777777" w:rsidR="009E453C" w:rsidRPr="00E223E1" w:rsidRDefault="009E453C" w:rsidP="009E453C">
      <w:pPr>
        <w:pStyle w:val="Retraitcorpsdetexte"/>
        <w:ind w:left="1134"/>
        <w:jc w:val="both"/>
        <w:rPr>
          <w:rFonts w:ascii="Arial" w:hAnsi="Arial" w:cs="Arial"/>
          <w:u w:val="none"/>
        </w:rPr>
      </w:pPr>
    </w:p>
    <w:p w14:paraId="6CE5CC55" w14:textId="34795B18" w:rsidR="009E453C" w:rsidRDefault="009E453C" w:rsidP="009E453C">
      <w:pPr>
        <w:pStyle w:val="Retraitcorpsdetexte"/>
        <w:ind w:left="1134"/>
        <w:jc w:val="both"/>
        <w:rPr>
          <w:rFonts w:ascii="Arial" w:hAnsi="Arial" w:cs="Arial"/>
          <w:u w:val="none"/>
        </w:rPr>
      </w:pPr>
      <w:r w:rsidRPr="00E223E1">
        <w:rPr>
          <w:rFonts w:ascii="Arial" w:hAnsi="Arial" w:cs="Arial"/>
          <w:u w:val="none"/>
        </w:rPr>
        <w:t>Tout contrôle non conforme f</w:t>
      </w:r>
      <w:r w:rsidR="00E10115">
        <w:rPr>
          <w:rFonts w:ascii="Arial" w:hAnsi="Arial" w:cs="Arial"/>
          <w:u w:val="none"/>
        </w:rPr>
        <w:t>ait</w:t>
      </w:r>
      <w:r w:rsidRPr="00E223E1">
        <w:rPr>
          <w:rFonts w:ascii="Arial" w:hAnsi="Arial" w:cs="Arial"/>
          <w:u w:val="none"/>
        </w:rPr>
        <w:t xml:space="preserve"> l’objet d’une pénalité pour défaut de qualité </w:t>
      </w:r>
      <w:r w:rsidR="00787DE2">
        <w:rPr>
          <w:rFonts w:ascii="Arial" w:hAnsi="Arial" w:cs="Arial"/>
          <w:u w:val="none"/>
        </w:rPr>
        <w:t>sur les prestations. (article 11</w:t>
      </w:r>
      <w:r w:rsidRPr="00E223E1">
        <w:rPr>
          <w:rFonts w:ascii="Arial" w:hAnsi="Arial" w:cs="Arial"/>
          <w:u w:val="none"/>
        </w:rPr>
        <w:t xml:space="preserve"> du CCAP).</w:t>
      </w:r>
    </w:p>
    <w:p w14:paraId="6160B92D" w14:textId="24C6303D" w:rsidR="00F40D48" w:rsidRDefault="00F40D48" w:rsidP="00F40D48">
      <w:pPr>
        <w:pStyle w:val="Retraitcorpsdetexte"/>
        <w:jc w:val="both"/>
        <w:rPr>
          <w:rFonts w:ascii="Arial" w:hAnsi="Arial" w:cs="Arial"/>
          <w:u w:val="none"/>
        </w:rPr>
      </w:pPr>
    </w:p>
    <w:p w14:paraId="773D5F03" w14:textId="3E8B503A" w:rsidR="00AA3AC2" w:rsidRDefault="00AA3AC2" w:rsidP="00AA3AC2">
      <w:pPr>
        <w:pStyle w:val="Titre2"/>
        <w:keepLines/>
        <w:numPr>
          <w:ilvl w:val="1"/>
          <w:numId w:val="12"/>
        </w:numPr>
        <w:spacing w:before="40" w:after="240"/>
        <w:jc w:val="left"/>
        <w:rPr>
          <w:rFonts w:eastAsiaTheme="minorHAnsi"/>
          <w:b w:val="0"/>
          <w:color w:val="005CA9"/>
          <w:lang w:eastAsia="en-US"/>
        </w:rPr>
      </w:pPr>
      <w:bookmarkStart w:id="55" w:name="_Toc202797692"/>
      <w:r>
        <w:rPr>
          <w:rFonts w:eastAsiaTheme="minorHAnsi"/>
          <w:b w:val="0"/>
          <w:color w:val="005CA9"/>
          <w:lang w:eastAsia="en-US"/>
        </w:rPr>
        <w:t>Utilisation de produits, consommables et matériels de qualité écologique</w:t>
      </w:r>
      <w:bookmarkEnd w:id="55"/>
    </w:p>
    <w:p w14:paraId="1C70C5A6" w14:textId="7576A4B1" w:rsidR="00AA3AC2" w:rsidRDefault="00AA3AC2" w:rsidP="00AA3AC2">
      <w:pPr>
        <w:pStyle w:val="Titre2"/>
        <w:keepLines/>
        <w:numPr>
          <w:ilvl w:val="2"/>
          <w:numId w:val="12"/>
        </w:numPr>
        <w:spacing w:before="40" w:after="240"/>
        <w:jc w:val="left"/>
        <w:rPr>
          <w:rFonts w:eastAsiaTheme="minorHAnsi"/>
          <w:b w:val="0"/>
          <w:color w:val="005CA9"/>
          <w:lang w:eastAsia="en-US"/>
        </w:rPr>
      </w:pPr>
      <w:bookmarkStart w:id="56" w:name="_Toc202797693"/>
      <w:r>
        <w:rPr>
          <w:rFonts w:eastAsiaTheme="minorHAnsi"/>
          <w:b w:val="0"/>
          <w:color w:val="005CA9"/>
          <w:lang w:eastAsia="en-US"/>
        </w:rPr>
        <w:t>Produits de qualité écologique</w:t>
      </w:r>
      <w:bookmarkEnd w:id="56"/>
    </w:p>
    <w:p w14:paraId="6942A408" w14:textId="77777777" w:rsidR="00AA3AC2" w:rsidRPr="00AA3AC2" w:rsidRDefault="00AA3AC2" w:rsidP="00E80300">
      <w:pPr>
        <w:autoSpaceDE w:val="0"/>
        <w:autoSpaceDN w:val="0"/>
        <w:adjustRightInd w:val="0"/>
        <w:spacing w:after="0" w:line="240" w:lineRule="auto"/>
        <w:ind w:left="567"/>
        <w:jc w:val="both"/>
        <w:rPr>
          <w:rFonts w:ascii="Arial" w:hAnsi="Arial" w:cs="Arial"/>
          <w:b/>
          <w:bCs/>
          <w:sz w:val="20"/>
          <w:szCs w:val="20"/>
        </w:rPr>
      </w:pPr>
      <w:r w:rsidRPr="00AA3AC2">
        <w:rPr>
          <w:rFonts w:ascii="Arial" w:hAnsi="Arial" w:cs="Arial"/>
          <w:b/>
          <w:bCs/>
          <w:sz w:val="20"/>
          <w:szCs w:val="20"/>
        </w:rPr>
        <w:t>Nettoyants universels et nettoyants pour sanitaires</w:t>
      </w:r>
    </w:p>
    <w:p w14:paraId="280A4946" w14:textId="6C0EFA79" w:rsidR="00AA3AC2" w:rsidRPr="00AA3AC2" w:rsidRDefault="00AA3AC2" w:rsidP="00E80300">
      <w:pPr>
        <w:autoSpaceDE w:val="0"/>
        <w:autoSpaceDN w:val="0"/>
        <w:adjustRightInd w:val="0"/>
        <w:spacing w:after="0" w:line="240" w:lineRule="auto"/>
        <w:ind w:left="567"/>
        <w:jc w:val="both"/>
        <w:rPr>
          <w:rFonts w:ascii="Arial" w:hAnsi="Arial" w:cs="Arial"/>
          <w:sz w:val="20"/>
          <w:szCs w:val="20"/>
        </w:rPr>
      </w:pPr>
      <w:r w:rsidRPr="00AA3AC2">
        <w:rPr>
          <w:rFonts w:ascii="Arial" w:hAnsi="Arial" w:cs="Arial"/>
          <w:sz w:val="20"/>
          <w:szCs w:val="20"/>
        </w:rPr>
        <w:t>Considérant qu’un écolabel constitue une reconnaissance officielle de la q</w:t>
      </w:r>
      <w:r w:rsidR="00E80300">
        <w:rPr>
          <w:rFonts w:ascii="Arial" w:hAnsi="Arial" w:cs="Arial"/>
          <w:sz w:val="20"/>
          <w:szCs w:val="20"/>
        </w:rPr>
        <w:t xml:space="preserve">ualité écologique d’un produit, </w:t>
      </w:r>
      <w:r w:rsidRPr="00AA3AC2">
        <w:rPr>
          <w:rFonts w:ascii="Arial" w:hAnsi="Arial" w:cs="Arial"/>
          <w:sz w:val="20"/>
          <w:szCs w:val="20"/>
        </w:rPr>
        <w:t>l’organisme bénéficiaire considère que la conformité d’un nettoyant universel e</w:t>
      </w:r>
      <w:r w:rsidR="00E80300">
        <w:rPr>
          <w:rFonts w:ascii="Arial" w:hAnsi="Arial" w:cs="Arial"/>
          <w:sz w:val="20"/>
          <w:szCs w:val="20"/>
        </w:rPr>
        <w:t xml:space="preserve">t nettoyant pour sanitaires aux exigences d’un </w:t>
      </w:r>
      <w:r w:rsidRPr="00AA3AC2">
        <w:rPr>
          <w:rFonts w:ascii="Arial" w:hAnsi="Arial" w:cs="Arial"/>
          <w:sz w:val="20"/>
          <w:szCs w:val="20"/>
        </w:rPr>
        <w:t>écolabel officiel ou équivalent atteste du caractère écoresponsable de ce produit.</w:t>
      </w:r>
    </w:p>
    <w:p w14:paraId="158E506F" w14:textId="1181F96F" w:rsidR="00AA3AC2" w:rsidRPr="00AA3AC2" w:rsidRDefault="00AA3AC2" w:rsidP="00E80300">
      <w:pPr>
        <w:autoSpaceDE w:val="0"/>
        <w:autoSpaceDN w:val="0"/>
        <w:adjustRightInd w:val="0"/>
        <w:spacing w:after="240" w:line="240" w:lineRule="auto"/>
        <w:ind w:left="567"/>
        <w:jc w:val="both"/>
        <w:rPr>
          <w:rFonts w:ascii="Arial" w:hAnsi="Arial" w:cs="Arial"/>
          <w:sz w:val="20"/>
          <w:szCs w:val="20"/>
        </w:rPr>
      </w:pPr>
      <w:r w:rsidRPr="00AA3AC2">
        <w:rPr>
          <w:rFonts w:ascii="Arial" w:hAnsi="Arial" w:cs="Arial"/>
          <w:sz w:val="20"/>
          <w:szCs w:val="20"/>
        </w:rPr>
        <w:t>Ainsi, les détergents destinés au nettoyage ordinaire des surfaces fixes (telles que</w:t>
      </w:r>
      <w:r w:rsidR="00E80300">
        <w:rPr>
          <w:rFonts w:ascii="Arial" w:hAnsi="Arial" w:cs="Arial"/>
          <w:sz w:val="20"/>
          <w:szCs w:val="20"/>
        </w:rPr>
        <w:t xml:space="preserve"> sols, murs et plafonds) et les </w:t>
      </w:r>
      <w:r w:rsidRPr="00AA3AC2">
        <w:rPr>
          <w:rFonts w:ascii="Arial" w:hAnsi="Arial" w:cs="Arial"/>
          <w:sz w:val="20"/>
          <w:szCs w:val="20"/>
        </w:rPr>
        <w:t>détergents destinés à l’enlèvement ordinaire de la saleté dans les blocs sanitaires, douches, toilette</w:t>
      </w:r>
      <w:r w:rsidR="00E80300">
        <w:rPr>
          <w:rFonts w:ascii="Arial" w:hAnsi="Arial" w:cs="Arial"/>
          <w:sz w:val="20"/>
          <w:szCs w:val="20"/>
        </w:rPr>
        <w:t xml:space="preserve">s, points </w:t>
      </w:r>
      <w:r w:rsidRPr="00AA3AC2">
        <w:rPr>
          <w:rFonts w:ascii="Arial" w:hAnsi="Arial" w:cs="Arial"/>
          <w:sz w:val="20"/>
          <w:szCs w:val="20"/>
        </w:rPr>
        <w:t>cafétérias existants, bureaux, etc. doivent avoir des performances environnem</w:t>
      </w:r>
      <w:r w:rsidR="00E80300">
        <w:rPr>
          <w:rFonts w:ascii="Arial" w:hAnsi="Arial" w:cs="Arial"/>
          <w:sz w:val="20"/>
          <w:szCs w:val="20"/>
        </w:rPr>
        <w:t xml:space="preserve">entales répondant aux exigences </w:t>
      </w:r>
      <w:r w:rsidRPr="00AA3AC2">
        <w:rPr>
          <w:rFonts w:ascii="Arial" w:hAnsi="Arial" w:cs="Arial"/>
          <w:sz w:val="20"/>
          <w:szCs w:val="20"/>
        </w:rPr>
        <w:t>de l’écolabel européen « Nettoyants multi-usages ou sanitaires » ou équivalent.</w:t>
      </w:r>
    </w:p>
    <w:p w14:paraId="0FB07264" w14:textId="77777777" w:rsidR="00AA3AC2" w:rsidRPr="00AA3AC2" w:rsidRDefault="00AA3AC2" w:rsidP="00E80300">
      <w:pPr>
        <w:autoSpaceDE w:val="0"/>
        <w:autoSpaceDN w:val="0"/>
        <w:adjustRightInd w:val="0"/>
        <w:spacing w:after="0" w:line="240" w:lineRule="auto"/>
        <w:ind w:left="567"/>
        <w:jc w:val="both"/>
        <w:rPr>
          <w:rFonts w:ascii="Arial" w:hAnsi="Arial" w:cs="Arial"/>
          <w:b/>
          <w:bCs/>
          <w:sz w:val="20"/>
          <w:szCs w:val="20"/>
        </w:rPr>
      </w:pPr>
      <w:r w:rsidRPr="00AA3AC2">
        <w:rPr>
          <w:rFonts w:ascii="Arial" w:hAnsi="Arial" w:cs="Arial"/>
          <w:b/>
          <w:bCs/>
          <w:sz w:val="20"/>
          <w:szCs w:val="20"/>
        </w:rPr>
        <w:t>Produits destinés à des applications spéciales, tels que les “produits à dosage automatique”, les détartrants</w:t>
      </w:r>
    </w:p>
    <w:p w14:paraId="7F21256A" w14:textId="77777777" w:rsidR="00AA3AC2" w:rsidRPr="00AA3AC2" w:rsidRDefault="00AA3AC2" w:rsidP="00E80300">
      <w:pPr>
        <w:autoSpaceDE w:val="0"/>
        <w:autoSpaceDN w:val="0"/>
        <w:adjustRightInd w:val="0"/>
        <w:spacing w:after="0" w:line="240" w:lineRule="auto"/>
        <w:ind w:left="567"/>
        <w:jc w:val="both"/>
        <w:rPr>
          <w:rFonts w:ascii="Arial" w:hAnsi="Arial" w:cs="Arial"/>
          <w:b/>
          <w:bCs/>
          <w:sz w:val="20"/>
          <w:szCs w:val="20"/>
        </w:rPr>
      </w:pPr>
      <w:r w:rsidRPr="00AA3AC2">
        <w:rPr>
          <w:rFonts w:ascii="Arial" w:hAnsi="Arial" w:cs="Arial"/>
          <w:b/>
          <w:bCs/>
          <w:sz w:val="20"/>
          <w:szCs w:val="20"/>
        </w:rPr>
        <w:t>ou les désinfectants</w:t>
      </w:r>
    </w:p>
    <w:p w14:paraId="19FD1BED" w14:textId="40D4EDDB" w:rsidR="00AA3AC2" w:rsidRPr="00AA3AC2" w:rsidRDefault="00AA3AC2" w:rsidP="00E80300">
      <w:pPr>
        <w:autoSpaceDE w:val="0"/>
        <w:autoSpaceDN w:val="0"/>
        <w:adjustRightInd w:val="0"/>
        <w:spacing w:after="0" w:line="240" w:lineRule="auto"/>
        <w:ind w:left="567"/>
        <w:jc w:val="both"/>
        <w:rPr>
          <w:rFonts w:ascii="Arial" w:hAnsi="Arial" w:cs="Arial"/>
          <w:sz w:val="20"/>
          <w:szCs w:val="20"/>
        </w:rPr>
      </w:pPr>
      <w:r w:rsidRPr="00AA3AC2">
        <w:rPr>
          <w:rFonts w:ascii="Arial" w:hAnsi="Arial" w:cs="Arial"/>
          <w:sz w:val="20"/>
          <w:szCs w:val="20"/>
        </w:rPr>
        <w:t>Les produits destinés à des applications spéciales, tels que les « produits à dosage</w:t>
      </w:r>
      <w:r w:rsidR="00E80300">
        <w:rPr>
          <w:rFonts w:ascii="Arial" w:hAnsi="Arial" w:cs="Arial"/>
          <w:sz w:val="20"/>
          <w:szCs w:val="20"/>
        </w:rPr>
        <w:t xml:space="preserve"> automatique », les détartrants </w:t>
      </w:r>
      <w:r w:rsidRPr="00AA3AC2">
        <w:rPr>
          <w:rFonts w:ascii="Arial" w:hAnsi="Arial" w:cs="Arial"/>
          <w:sz w:val="20"/>
          <w:szCs w:val="20"/>
        </w:rPr>
        <w:t>ou les désinfectants ne doivent pas contenir des substances qualifiées par les ph</w:t>
      </w:r>
      <w:r w:rsidR="00E80300">
        <w:rPr>
          <w:rFonts w:ascii="Arial" w:hAnsi="Arial" w:cs="Arial"/>
          <w:sz w:val="20"/>
          <w:szCs w:val="20"/>
        </w:rPr>
        <w:t xml:space="preserve">rases suivantes de risques dans </w:t>
      </w:r>
      <w:r w:rsidRPr="00AA3AC2">
        <w:rPr>
          <w:rFonts w:ascii="Arial" w:hAnsi="Arial" w:cs="Arial"/>
          <w:sz w:val="20"/>
          <w:szCs w:val="20"/>
        </w:rPr>
        <w:t>leur composition commerciale :</w:t>
      </w:r>
    </w:p>
    <w:p w14:paraId="1E2511F7" w14:textId="77777777" w:rsidR="00AA3AC2" w:rsidRPr="00AA3AC2" w:rsidRDefault="00AA3AC2" w:rsidP="00E80300">
      <w:pPr>
        <w:autoSpaceDE w:val="0"/>
        <w:autoSpaceDN w:val="0"/>
        <w:adjustRightInd w:val="0"/>
        <w:spacing w:after="0" w:line="240" w:lineRule="auto"/>
        <w:ind w:left="567"/>
        <w:jc w:val="both"/>
        <w:rPr>
          <w:rFonts w:ascii="Arial" w:hAnsi="Arial" w:cs="Arial"/>
          <w:sz w:val="20"/>
          <w:szCs w:val="20"/>
        </w:rPr>
      </w:pPr>
      <w:r w:rsidRPr="00AA3AC2">
        <w:rPr>
          <w:rFonts w:ascii="Arial" w:hAnsi="Arial" w:cs="Arial"/>
          <w:sz w:val="20"/>
          <w:szCs w:val="20"/>
        </w:rPr>
        <w:t>- R42-R43 (substances sensibilisantes)</w:t>
      </w:r>
    </w:p>
    <w:p w14:paraId="0F2EF36C" w14:textId="77777777" w:rsidR="00AA3AC2" w:rsidRPr="00AA3AC2" w:rsidRDefault="00AA3AC2" w:rsidP="00E80300">
      <w:pPr>
        <w:autoSpaceDE w:val="0"/>
        <w:autoSpaceDN w:val="0"/>
        <w:adjustRightInd w:val="0"/>
        <w:spacing w:after="0" w:line="240" w:lineRule="auto"/>
        <w:ind w:left="567"/>
        <w:jc w:val="both"/>
        <w:rPr>
          <w:rFonts w:ascii="Arial" w:hAnsi="Arial" w:cs="Arial"/>
          <w:sz w:val="20"/>
          <w:szCs w:val="20"/>
        </w:rPr>
      </w:pPr>
      <w:r w:rsidRPr="00AA3AC2">
        <w:rPr>
          <w:rFonts w:ascii="Arial" w:hAnsi="Arial" w:cs="Arial"/>
          <w:sz w:val="20"/>
          <w:szCs w:val="20"/>
        </w:rPr>
        <w:t>- R40- R45-R46-R49-R60-R61-R62-R63-R68 (CMR 1,2 et 3)</w:t>
      </w:r>
    </w:p>
    <w:p w14:paraId="173D1CAD" w14:textId="77777777" w:rsidR="00AA3AC2" w:rsidRPr="00AA3AC2" w:rsidRDefault="00AA3AC2" w:rsidP="00E80300">
      <w:pPr>
        <w:autoSpaceDE w:val="0"/>
        <w:autoSpaceDN w:val="0"/>
        <w:adjustRightInd w:val="0"/>
        <w:spacing w:after="0" w:line="240" w:lineRule="auto"/>
        <w:ind w:left="567"/>
        <w:jc w:val="both"/>
        <w:rPr>
          <w:rFonts w:ascii="Arial" w:hAnsi="Arial" w:cs="Arial"/>
          <w:sz w:val="20"/>
          <w:szCs w:val="20"/>
        </w:rPr>
      </w:pPr>
      <w:r w:rsidRPr="00AA3AC2">
        <w:rPr>
          <w:rFonts w:ascii="Arial" w:hAnsi="Arial" w:cs="Arial"/>
          <w:sz w:val="20"/>
          <w:szCs w:val="20"/>
        </w:rPr>
        <w:t>- R 54- R55 –R56 – R57 – R58 – R59 (dangers pour l’environnement)</w:t>
      </w:r>
    </w:p>
    <w:p w14:paraId="639909F1" w14:textId="1E81D34B" w:rsidR="00AA3AC2" w:rsidRPr="00AA3AC2" w:rsidRDefault="00AA3AC2" w:rsidP="00E80300">
      <w:pPr>
        <w:ind w:left="567"/>
        <w:jc w:val="both"/>
        <w:rPr>
          <w:rFonts w:ascii="Arial" w:hAnsi="Arial" w:cs="Arial"/>
        </w:rPr>
      </w:pPr>
      <w:r w:rsidRPr="00AA3AC2">
        <w:rPr>
          <w:rFonts w:ascii="Arial" w:hAnsi="Arial" w:cs="Arial"/>
          <w:sz w:val="20"/>
          <w:szCs w:val="20"/>
        </w:rPr>
        <w:t>- R39 (effets irréversibles)</w:t>
      </w:r>
    </w:p>
    <w:p w14:paraId="01919AEA" w14:textId="0796AF3E" w:rsidR="00AA3AC2" w:rsidRPr="00AA3AC2" w:rsidRDefault="00AA3AC2" w:rsidP="00E80300">
      <w:pPr>
        <w:ind w:left="567"/>
      </w:pPr>
      <w:r w:rsidRPr="00AA3AC2">
        <w:rPr>
          <w:b/>
          <w:bCs/>
        </w:rPr>
        <w:t>Biodégradabilité des produits</w:t>
      </w:r>
    </w:p>
    <w:p w14:paraId="2B43EB51" w14:textId="1378B625" w:rsidR="00E80300" w:rsidRDefault="00E80300" w:rsidP="00E80300">
      <w:pPr>
        <w:pStyle w:val="Retraitcorpsdetexte"/>
        <w:ind w:left="567"/>
        <w:jc w:val="both"/>
        <w:rPr>
          <w:rFonts w:ascii="Arial" w:hAnsi="Arial" w:cs="Arial"/>
          <w:u w:val="none"/>
        </w:rPr>
      </w:pPr>
      <w:r w:rsidRPr="00E80300">
        <w:rPr>
          <w:rFonts w:ascii="Arial" w:hAnsi="Arial" w:cs="Arial"/>
          <w:u w:val="none"/>
        </w:rPr>
        <w:t>Les produits de nettoyage doivent avoir un niveau de biodégradabilité aérobiose</w:t>
      </w:r>
      <w:r>
        <w:rPr>
          <w:rFonts w:ascii="Arial" w:hAnsi="Arial" w:cs="Arial"/>
          <w:u w:val="none"/>
        </w:rPr>
        <w:t xml:space="preserve"> des tensioactifs à 60% atteint en 28 </w:t>
      </w:r>
      <w:r w:rsidRPr="00E80300">
        <w:rPr>
          <w:rFonts w:ascii="Arial" w:hAnsi="Arial" w:cs="Arial"/>
          <w:u w:val="none"/>
        </w:rPr>
        <w:t>jours (Test OCDE 311, test ISO 11734 ou test ECETOC n°28).</w:t>
      </w:r>
    </w:p>
    <w:p w14:paraId="65F52A0A" w14:textId="77777777" w:rsidR="00E80300" w:rsidRPr="00E80300" w:rsidRDefault="00E80300" w:rsidP="00E80300">
      <w:pPr>
        <w:pStyle w:val="Retraitcorpsdetexte"/>
        <w:ind w:left="567"/>
        <w:jc w:val="both"/>
        <w:rPr>
          <w:rFonts w:ascii="Arial" w:hAnsi="Arial" w:cs="Arial"/>
          <w:u w:val="none"/>
        </w:rPr>
      </w:pPr>
    </w:p>
    <w:p w14:paraId="67A752D2" w14:textId="77777777" w:rsidR="00E80300" w:rsidRPr="00E80300" w:rsidRDefault="00E80300" w:rsidP="00E80300">
      <w:pPr>
        <w:pStyle w:val="Retraitcorpsdetexte"/>
        <w:ind w:left="567"/>
        <w:jc w:val="both"/>
        <w:rPr>
          <w:rFonts w:ascii="Arial" w:hAnsi="Arial" w:cs="Arial"/>
          <w:b/>
          <w:u w:val="none"/>
        </w:rPr>
      </w:pPr>
      <w:r w:rsidRPr="00E80300">
        <w:rPr>
          <w:rFonts w:ascii="Arial" w:hAnsi="Arial" w:cs="Arial"/>
          <w:b/>
          <w:u w:val="none"/>
        </w:rPr>
        <w:t>Concentration des produits</w:t>
      </w:r>
    </w:p>
    <w:p w14:paraId="2B6E140B" w14:textId="24A24DA2" w:rsidR="00E80300" w:rsidRPr="00E80300" w:rsidRDefault="00E80300" w:rsidP="00E80300">
      <w:pPr>
        <w:pStyle w:val="Retraitcorpsdetexte"/>
        <w:ind w:left="567"/>
        <w:jc w:val="both"/>
        <w:rPr>
          <w:rFonts w:ascii="Arial" w:hAnsi="Arial" w:cs="Arial"/>
          <w:u w:val="none"/>
        </w:rPr>
      </w:pPr>
      <w:r w:rsidRPr="00E80300">
        <w:rPr>
          <w:rFonts w:ascii="Arial" w:hAnsi="Arial" w:cs="Arial"/>
          <w:u w:val="none"/>
        </w:rPr>
        <w:t>Dans la mesure du possible, le titulaire doit utiliser des produits concentrés afi</w:t>
      </w:r>
      <w:r>
        <w:rPr>
          <w:rFonts w:ascii="Arial" w:hAnsi="Arial" w:cs="Arial"/>
          <w:u w:val="none"/>
        </w:rPr>
        <w:t xml:space="preserve">n de limiter la consommation de </w:t>
      </w:r>
      <w:r w:rsidRPr="00E80300">
        <w:rPr>
          <w:rFonts w:ascii="Arial" w:hAnsi="Arial" w:cs="Arial"/>
          <w:u w:val="none"/>
        </w:rPr>
        <w:t>ressources, de diminuer les déchets d’emballages et de réduire la pollution liée aux transports.</w:t>
      </w:r>
    </w:p>
    <w:p w14:paraId="5D6BFDB8" w14:textId="3418F092" w:rsidR="00E80300" w:rsidRDefault="00E80300" w:rsidP="00E80300">
      <w:pPr>
        <w:pStyle w:val="Retraitcorpsdetexte"/>
        <w:ind w:left="567"/>
        <w:jc w:val="both"/>
        <w:rPr>
          <w:rFonts w:ascii="Arial" w:hAnsi="Arial" w:cs="Arial"/>
          <w:u w:val="none"/>
        </w:rPr>
      </w:pPr>
      <w:r w:rsidRPr="00E80300">
        <w:rPr>
          <w:rFonts w:ascii="Arial" w:hAnsi="Arial" w:cs="Arial"/>
          <w:u w:val="none"/>
        </w:rPr>
        <w:lastRenderedPageBreak/>
        <w:t xml:space="preserve">Le produit prêt à l’emploi ne doit pas générer d’étiquetage de danger </w:t>
      </w:r>
      <w:r>
        <w:rPr>
          <w:rFonts w:ascii="Arial" w:hAnsi="Arial" w:cs="Arial"/>
          <w:u w:val="none"/>
        </w:rPr>
        <w:t xml:space="preserve">(toxique, nocif, dangereux pour </w:t>
      </w:r>
      <w:r w:rsidRPr="00E80300">
        <w:rPr>
          <w:rFonts w:ascii="Arial" w:hAnsi="Arial" w:cs="Arial"/>
          <w:u w:val="none"/>
        </w:rPr>
        <w:t>l’environnement, corrosif, inflammable).</w:t>
      </w:r>
    </w:p>
    <w:p w14:paraId="748C9CCE" w14:textId="77777777" w:rsidR="00E80300" w:rsidRPr="00E80300" w:rsidRDefault="00E80300" w:rsidP="00E80300">
      <w:pPr>
        <w:pStyle w:val="Retraitcorpsdetexte"/>
        <w:ind w:left="567"/>
        <w:jc w:val="both"/>
        <w:rPr>
          <w:rFonts w:ascii="Arial" w:hAnsi="Arial" w:cs="Arial"/>
          <w:u w:val="none"/>
        </w:rPr>
      </w:pPr>
    </w:p>
    <w:p w14:paraId="12F161C0" w14:textId="77777777" w:rsidR="00E80300" w:rsidRPr="00901D1B" w:rsidRDefault="00E80300" w:rsidP="00E80300">
      <w:pPr>
        <w:pStyle w:val="Retraitcorpsdetexte"/>
        <w:ind w:left="567"/>
        <w:jc w:val="both"/>
        <w:rPr>
          <w:rFonts w:ascii="Arial" w:hAnsi="Arial" w:cs="Arial"/>
          <w:b/>
          <w:u w:val="none"/>
        </w:rPr>
      </w:pPr>
      <w:r w:rsidRPr="00901D1B">
        <w:rPr>
          <w:rFonts w:ascii="Arial" w:hAnsi="Arial" w:cs="Arial"/>
          <w:b/>
          <w:u w:val="none"/>
        </w:rPr>
        <w:t>Dispositifs de dosage</w:t>
      </w:r>
    </w:p>
    <w:p w14:paraId="146C9EAD" w14:textId="663531BA" w:rsidR="00E80300" w:rsidRDefault="00E80300" w:rsidP="00E80300">
      <w:pPr>
        <w:pStyle w:val="Retraitcorpsdetexte"/>
        <w:ind w:left="567"/>
        <w:jc w:val="both"/>
        <w:rPr>
          <w:rFonts w:ascii="Arial" w:hAnsi="Arial" w:cs="Arial"/>
          <w:u w:val="none"/>
        </w:rPr>
      </w:pPr>
      <w:r w:rsidRPr="00901D1B">
        <w:rPr>
          <w:rFonts w:ascii="Arial" w:hAnsi="Arial" w:cs="Arial"/>
          <w:u w:val="none"/>
        </w:rPr>
        <w:t>Des dispositifs de dosage (dosette, flacon doseur, pompe manuelle, système de dilution automatique) sont mis en œuvre afin de limiter les risques pour le personnel et la surconsommation de produit.</w:t>
      </w:r>
    </w:p>
    <w:p w14:paraId="338DE63D" w14:textId="77777777" w:rsidR="00E80300" w:rsidRPr="00E80300" w:rsidRDefault="00E80300" w:rsidP="00E80300">
      <w:pPr>
        <w:pStyle w:val="Retraitcorpsdetexte"/>
        <w:ind w:left="567"/>
        <w:jc w:val="both"/>
        <w:rPr>
          <w:rFonts w:ascii="Arial" w:hAnsi="Arial" w:cs="Arial"/>
          <w:u w:val="none"/>
        </w:rPr>
      </w:pPr>
    </w:p>
    <w:p w14:paraId="261010AA" w14:textId="77777777" w:rsidR="00E80300" w:rsidRPr="00E80300" w:rsidRDefault="00E80300" w:rsidP="00E80300">
      <w:pPr>
        <w:pStyle w:val="Retraitcorpsdetexte"/>
        <w:ind w:left="567"/>
        <w:jc w:val="both"/>
        <w:rPr>
          <w:rFonts w:ascii="Arial" w:hAnsi="Arial" w:cs="Arial"/>
          <w:b/>
          <w:u w:val="none"/>
        </w:rPr>
      </w:pPr>
      <w:r w:rsidRPr="00E80300">
        <w:rPr>
          <w:rFonts w:ascii="Arial" w:hAnsi="Arial" w:cs="Arial"/>
          <w:b/>
          <w:u w:val="none"/>
        </w:rPr>
        <w:t>Emballage</w:t>
      </w:r>
    </w:p>
    <w:p w14:paraId="55F6DFF4" w14:textId="179780DB" w:rsidR="00E80300" w:rsidRPr="00E80300" w:rsidRDefault="00E80300" w:rsidP="00E80300">
      <w:pPr>
        <w:pStyle w:val="Retraitcorpsdetexte"/>
        <w:ind w:left="567"/>
        <w:jc w:val="both"/>
        <w:rPr>
          <w:rFonts w:ascii="Arial" w:hAnsi="Arial" w:cs="Arial"/>
          <w:u w:val="none"/>
        </w:rPr>
      </w:pPr>
      <w:r w:rsidRPr="00E80300">
        <w:rPr>
          <w:rFonts w:ascii="Arial" w:hAnsi="Arial" w:cs="Arial"/>
          <w:u w:val="none"/>
        </w:rPr>
        <w:t xml:space="preserve">Le titulaire de l’accord-cadre doit favoriser les produits ayant un emballage </w:t>
      </w:r>
      <w:r>
        <w:rPr>
          <w:rFonts w:ascii="Arial" w:hAnsi="Arial" w:cs="Arial"/>
          <w:u w:val="none"/>
        </w:rPr>
        <w:t xml:space="preserve">rechargeable et réutilisable. A </w:t>
      </w:r>
      <w:r w:rsidRPr="00E80300">
        <w:rPr>
          <w:rFonts w:ascii="Arial" w:hAnsi="Arial" w:cs="Arial"/>
          <w:u w:val="none"/>
        </w:rPr>
        <w:t>minima, les emballages doivent être recyclables.</w:t>
      </w:r>
    </w:p>
    <w:p w14:paraId="4560D502" w14:textId="096B889D" w:rsidR="00E80300" w:rsidRDefault="00E80300" w:rsidP="00E80300">
      <w:pPr>
        <w:pStyle w:val="Retraitcorpsdetexte"/>
        <w:ind w:left="567"/>
        <w:jc w:val="both"/>
        <w:rPr>
          <w:rFonts w:ascii="Arial" w:hAnsi="Arial" w:cs="Arial"/>
          <w:u w:val="none"/>
        </w:rPr>
      </w:pPr>
      <w:r w:rsidRPr="00E80300">
        <w:rPr>
          <w:rFonts w:ascii="Arial" w:hAnsi="Arial" w:cs="Arial"/>
          <w:u w:val="none"/>
        </w:rPr>
        <w:t>Tous les contenants doivent être étiquetés. Les produits et les risques encourus doi</w:t>
      </w:r>
      <w:r>
        <w:rPr>
          <w:rFonts w:ascii="Arial" w:hAnsi="Arial" w:cs="Arial"/>
          <w:u w:val="none"/>
        </w:rPr>
        <w:t xml:space="preserve">vent être clairement identifiés </w:t>
      </w:r>
      <w:r w:rsidRPr="00E80300">
        <w:rPr>
          <w:rFonts w:ascii="Arial" w:hAnsi="Arial" w:cs="Arial"/>
          <w:u w:val="none"/>
        </w:rPr>
        <w:t xml:space="preserve">(codes couleur, pictogramme, etc.). Le titulaire doit fournir des instructions et </w:t>
      </w:r>
      <w:r>
        <w:rPr>
          <w:rFonts w:ascii="Arial" w:hAnsi="Arial" w:cs="Arial"/>
          <w:u w:val="none"/>
        </w:rPr>
        <w:t xml:space="preserve">préconisations afin d’éviter le </w:t>
      </w:r>
      <w:r w:rsidRPr="00E80300">
        <w:rPr>
          <w:rFonts w:ascii="Arial" w:hAnsi="Arial" w:cs="Arial"/>
          <w:u w:val="none"/>
        </w:rPr>
        <w:t>surdosage des produits utilisés.</w:t>
      </w:r>
    </w:p>
    <w:p w14:paraId="5A578539" w14:textId="77777777" w:rsidR="00E80300" w:rsidRPr="00E80300" w:rsidRDefault="00E80300" w:rsidP="00E80300">
      <w:pPr>
        <w:pStyle w:val="Retraitcorpsdetexte"/>
        <w:jc w:val="both"/>
        <w:rPr>
          <w:rFonts w:ascii="Arial" w:hAnsi="Arial" w:cs="Arial"/>
          <w:u w:val="none"/>
        </w:rPr>
      </w:pPr>
    </w:p>
    <w:p w14:paraId="1CCA9A05" w14:textId="2D9B6EC7" w:rsidR="00E80300" w:rsidRDefault="00E80300" w:rsidP="00E80300">
      <w:pPr>
        <w:pStyle w:val="Titre2"/>
        <w:keepLines/>
        <w:numPr>
          <w:ilvl w:val="2"/>
          <w:numId w:val="12"/>
        </w:numPr>
        <w:spacing w:before="40" w:after="240"/>
        <w:jc w:val="left"/>
        <w:rPr>
          <w:rFonts w:eastAsiaTheme="minorHAnsi"/>
          <w:b w:val="0"/>
          <w:color w:val="005CA9"/>
          <w:lang w:eastAsia="en-US"/>
        </w:rPr>
      </w:pPr>
      <w:bookmarkStart w:id="57" w:name="_Toc202797694"/>
      <w:r>
        <w:rPr>
          <w:rFonts w:eastAsiaTheme="minorHAnsi"/>
          <w:b w:val="0"/>
          <w:color w:val="005CA9"/>
          <w:lang w:eastAsia="en-US"/>
        </w:rPr>
        <w:t>Consommables de qualité écologique</w:t>
      </w:r>
      <w:bookmarkEnd w:id="57"/>
    </w:p>
    <w:p w14:paraId="4470D05D" w14:textId="77777777" w:rsidR="00E80300" w:rsidRPr="00E80300" w:rsidRDefault="00E80300" w:rsidP="00E80300">
      <w:pPr>
        <w:pStyle w:val="Retraitcorpsdetexte"/>
        <w:ind w:left="567"/>
        <w:jc w:val="both"/>
        <w:rPr>
          <w:rFonts w:ascii="Arial" w:hAnsi="Arial" w:cs="Arial"/>
          <w:u w:val="none"/>
        </w:rPr>
      </w:pPr>
      <w:r w:rsidRPr="00E80300">
        <w:rPr>
          <w:rFonts w:ascii="Arial" w:hAnsi="Arial" w:cs="Arial"/>
          <w:u w:val="none"/>
        </w:rPr>
        <w:t>Le titulaire ne doit pas utiliser de lingettes jetables.</w:t>
      </w:r>
    </w:p>
    <w:p w14:paraId="36F660D1" w14:textId="3EF58EA7" w:rsidR="00E80300" w:rsidRDefault="00E80300" w:rsidP="00E80300">
      <w:pPr>
        <w:pStyle w:val="Retraitcorpsdetexte"/>
        <w:ind w:left="567"/>
        <w:jc w:val="both"/>
        <w:rPr>
          <w:rFonts w:ascii="Arial" w:hAnsi="Arial" w:cs="Arial"/>
          <w:u w:val="none"/>
        </w:rPr>
      </w:pPr>
      <w:r w:rsidRPr="00E80300">
        <w:rPr>
          <w:rFonts w:ascii="Arial" w:hAnsi="Arial" w:cs="Arial"/>
          <w:u w:val="none"/>
        </w:rPr>
        <w:t>Il doit privilégier l’usage de consommables réutilisables tels que les lavettes en microfibres.</w:t>
      </w:r>
    </w:p>
    <w:p w14:paraId="6D6E65A5" w14:textId="3F3E67FF" w:rsidR="00E80300" w:rsidRDefault="00E80300" w:rsidP="00E80300">
      <w:pPr>
        <w:pStyle w:val="Retraitcorpsdetexte"/>
        <w:jc w:val="both"/>
        <w:rPr>
          <w:rFonts w:ascii="Arial" w:hAnsi="Arial" w:cs="Arial"/>
          <w:u w:val="none"/>
        </w:rPr>
      </w:pPr>
    </w:p>
    <w:p w14:paraId="0495D1A3" w14:textId="7242437C" w:rsidR="00E80300" w:rsidRDefault="00E80300" w:rsidP="00E80300">
      <w:pPr>
        <w:pStyle w:val="Titre2"/>
        <w:keepLines/>
        <w:numPr>
          <w:ilvl w:val="2"/>
          <w:numId w:val="12"/>
        </w:numPr>
        <w:spacing w:before="40" w:after="240"/>
        <w:jc w:val="left"/>
        <w:rPr>
          <w:rFonts w:eastAsiaTheme="minorHAnsi"/>
          <w:b w:val="0"/>
          <w:color w:val="005CA9"/>
          <w:lang w:eastAsia="en-US"/>
        </w:rPr>
      </w:pPr>
      <w:bookmarkStart w:id="58" w:name="_Toc202797695"/>
      <w:r>
        <w:rPr>
          <w:rFonts w:eastAsiaTheme="minorHAnsi"/>
          <w:b w:val="0"/>
          <w:color w:val="005CA9"/>
          <w:lang w:eastAsia="en-US"/>
        </w:rPr>
        <w:t>Matériels de qualité écologique</w:t>
      </w:r>
      <w:bookmarkEnd w:id="58"/>
    </w:p>
    <w:p w14:paraId="6235513A" w14:textId="01FA166B" w:rsidR="00F40D48" w:rsidRDefault="00E80300" w:rsidP="00E80300">
      <w:pPr>
        <w:pStyle w:val="Retraitcorpsdetexte"/>
        <w:ind w:left="567"/>
        <w:jc w:val="both"/>
        <w:rPr>
          <w:rFonts w:ascii="Arial" w:hAnsi="Arial" w:cs="Arial"/>
          <w:u w:val="none"/>
        </w:rPr>
      </w:pPr>
      <w:r w:rsidRPr="00E80300">
        <w:rPr>
          <w:rFonts w:ascii="Arial" w:hAnsi="Arial" w:cs="Arial"/>
          <w:u w:val="none"/>
        </w:rPr>
        <w:t xml:space="preserve">Le titulaire doit privilégier l’usage de matériels à vapeur. Les systèmes d’aspiration </w:t>
      </w:r>
      <w:r>
        <w:rPr>
          <w:rFonts w:ascii="Arial" w:hAnsi="Arial" w:cs="Arial"/>
          <w:u w:val="none"/>
        </w:rPr>
        <w:t xml:space="preserve">doivent être équipés de filtres </w:t>
      </w:r>
      <w:r w:rsidRPr="00E80300">
        <w:rPr>
          <w:rFonts w:ascii="Arial" w:hAnsi="Arial" w:cs="Arial"/>
          <w:u w:val="none"/>
        </w:rPr>
        <w:t>absolus. Le titulaire doit privilégier l’usage de matériels économes en énergie et économes en eau.</w:t>
      </w:r>
    </w:p>
    <w:p w14:paraId="5A620FA6" w14:textId="7EFF415F" w:rsidR="00AB4214" w:rsidRDefault="00AB4214" w:rsidP="00AA3AC2">
      <w:pPr>
        <w:pStyle w:val="Retraitcorpsdetexte"/>
        <w:jc w:val="both"/>
        <w:rPr>
          <w:rFonts w:ascii="Arial" w:hAnsi="Arial" w:cs="Arial"/>
          <w:u w:val="none"/>
        </w:rPr>
      </w:pPr>
    </w:p>
    <w:p w14:paraId="217BD333" w14:textId="2661FE68" w:rsidR="00AB4214" w:rsidRDefault="00AB4214" w:rsidP="009E453C">
      <w:pPr>
        <w:pStyle w:val="Retraitcorpsdetexte"/>
        <w:ind w:left="1134"/>
        <w:jc w:val="both"/>
        <w:rPr>
          <w:rFonts w:ascii="Arial" w:hAnsi="Arial" w:cs="Arial"/>
          <w:u w:val="none"/>
        </w:rPr>
      </w:pPr>
    </w:p>
    <w:p w14:paraId="18699C13" w14:textId="26953289" w:rsidR="00AB4214" w:rsidRDefault="00AB4214" w:rsidP="009E453C">
      <w:pPr>
        <w:pStyle w:val="Retraitcorpsdetexte"/>
        <w:ind w:left="1134"/>
        <w:jc w:val="both"/>
        <w:rPr>
          <w:rFonts w:ascii="Arial" w:hAnsi="Arial" w:cs="Arial"/>
          <w:u w:val="none"/>
        </w:rPr>
      </w:pPr>
    </w:p>
    <w:p w14:paraId="44C07CFF" w14:textId="27882A90" w:rsidR="00AB4214" w:rsidRDefault="00AB4214" w:rsidP="009E453C">
      <w:pPr>
        <w:pStyle w:val="Retraitcorpsdetexte"/>
        <w:ind w:left="1134"/>
        <w:jc w:val="both"/>
        <w:rPr>
          <w:rFonts w:ascii="Arial" w:hAnsi="Arial" w:cs="Arial"/>
          <w:u w:val="none"/>
        </w:rPr>
      </w:pPr>
    </w:p>
    <w:p w14:paraId="2DD5ADAE" w14:textId="7974BE1B" w:rsidR="00AB4214" w:rsidRDefault="00AB4214" w:rsidP="009E453C">
      <w:pPr>
        <w:pStyle w:val="Retraitcorpsdetexte"/>
        <w:ind w:left="1134"/>
        <w:jc w:val="both"/>
        <w:rPr>
          <w:rFonts w:ascii="Arial" w:hAnsi="Arial" w:cs="Arial"/>
          <w:u w:val="none"/>
        </w:rPr>
      </w:pPr>
    </w:p>
    <w:p w14:paraId="0EAE001B" w14:textId="650A8C5D" w:rsidR="000A5773" w:rsidRDefault="000A5773">
      <w:pPr>
        <w:rPr>
          <w:rFonts w:ascii="Arial" w:eastAsia="Times New Roman" w:hAnsi="Arial" w:cs="Arial"/>
          <w:snapToGrid w:val="0"/>
          <w:sz w:val="20"/>
          <w:szCs w:val="20"/>
          <w:lang w:eastAsia="fr-FR"/>
        </w:rPr>
      </w:pPr>
      <w:r>
        <w:rPr>
          <w:rFonts w:ascii="Arial" w:hAnsi="Arial" w:cs="Arial"/>
        </w:rPr>
        <w:br w:type="page"/>
      </w:r>
    </w:p>
    <w:p w14:paraId="1D27A2A0" w14:textId="7E8EE07D" w:rsidR="00C810DA" w:rsidRPr="000A5773" w:rsidRDefault="000A5773" w:rsidP="00E80300">
      <w:pPr>
        <w:pStyle w:val="Paragraphedeliste"/>
        <w:keepNext/>
        <w:widowControl w:val="0"/>
        <w:numPr>
          <w:ilvl w:val="0"/>
          <w:numId w:val="12"/>
        </w:numPr>
        <w:pBdr>
          <w:bottom w:val="single" w:sz="8" w:space="1" w:color="005CA9"/>
        </w:pBdr>
        <w:autoSpaceDE w:val="0"/>
        <w:autoSpaceDN w:val="0"/>
        <w:adjustRightInd w:val="0"/>
        <w:spacing w:before="120" w:after="240"/>
        <w:jc w:val="both"/>
        <w:outlineLvl w:val="0"/>
        <w:rPr>
          <w:rFonts w:ascii="Arial" w:hAnsi="Arial" w:cs="Arial"/>
          <w:b/>
          <w:bCs/>
          <w:snapToGrid w:val="0"/>
          <w:color w:val="005CA9"/>
        </w:rPr>
      </w:pPr>
      <w:bookmarkStart w:id="59" w:name="_Toc202797696"/>
      <w:r w:rsidRPr="000A5773">
        <w:rPr>
          <w:rFonts w:ascii="Arial" w:hAnsi="Arial" w:cs="Arial"/>
          <w:b/>
          <w:bCs/>
          <w:snapToGrid w:val="0"/>
          <w:color w:val="005CA9"/>
        </w:rPr>
        <w:lastRenderedPageBreak/>
        <w:t>P</w:t>
      </w:r>
      <w:r w:rsidR="00C810DA" w:rsidRPr="000A5773">
        <w:rPr>
          <w:rFonts w:ascii="Arial" w:hAnsi="Arial" w:cs="Arial"/>
          <w:b/>
          <w:bCs/>
          <w:snapToGrid w:val="0"/>
          <w:color w:val="005CA9"/>
        </w:rPr>
        <w:t xml:space="preserve">RESENTATION DE LA PRESTATION DE NETTOYAGE DES LOCAUX ET DE LA VITRERIE DE LA CPAM DE LA MAYENNE </w:t>
      </w:r>
      <w:r w:rsidRPr="000A5773">
        <w:rPr>
          <w:rFonts w:ascii="Arial" w:hAnsi="Arial" w:cs="Arial"/>
          <w:b/>
          <w:bCs/>
          <w:snapToGrid w:val="0"/>
          <w:color w:val="005CA9"/>
        </w:rPr>
        <w:t>(LOT 2</w:t>
      </w:r>
      <w:r w:rsidR="00C810DA" w:rsidRPr="000A5773">
        <w:rPr>
          <w:rFonts w:ascii="Arial" w:hAnsi="Arial" w:cs="Arial"/>
          <w:b/>
          <w:bCs/>
          <w:snapToGrid w:val="0"/>
          <w:color w:val="005CA9"/>
        </w:rPr>
        <w:t>)</w:t>
      </w:r>
      <w:bookmarkEnd w:id="59"/>
    </w:p>
    <w:p w14:paraId="08009E50" w14:textId="33F140F2" w:rsidR="00A23899" w:rsidRDefault="00A23899" w:rsidP="00A4312F">
      <w:pPr>
        <w:pStyle w:val="Titre2"/>
        <w:keepLines/>
        <w:numPr>
          <w:ilvl w:val="1"/>
          <w:numId w:val="12"/>
        </w:numPr>
        <w:spacing w:before="40" w:after="120"/>
        <w:ind w:left="431" w:hanging="431"/>
        <w:jc w:val="left"/>
        <w:rPr>
          <w:rFonts w:eastAsiaTheme="minorHAnsi"/>
          <w:b w:val="0"/>
          <w:color w:val="005CA9"/>
          <w:lang w:eastAsia="en-US"/>
        </w:rPr>
      </w:pPr>
      <w:bookmarkStart w:id="60" w:name="_Toc202797697"/>
      <w:r>
        <w:rPr>
          <w:rFonts w:eastAsiaTheme="minorHAnsi"/>
          <w:b w:val="0"/>
          <w:color w:val="005CA9"/>
          <w:lang w:eastAsia="en-US"/>
        </w:rPr>
        <w:t>Objet du marché</w:t>
      </w:r>
      <w:bookmarkEnd w:id="60"/>
    </w:p>
    <w:p w14:paraId="796D5AB4" w14:textId="3AB98C8D" w:rsidR="00F40D48" w:rsidRPr="00A23899" w:rsidRDefault="00F40D48" w:rsidP="00A4312F">
      <w:pPr>
        <w:pStyle w:val="Titre2"/>
        <w:keepLines/>
        <w:numPr>
          <w:ilvl w:val="2"/>
          <w:numId w:val="12"/>
        </w:numPr>
        <w:spacing w:before="40" w:after="120"/>
        <w:ind w:left="1225" w:hanging="505"/>
        <w:jc w:val="left"/>
        <w:rPr>
          <w:rFonts w:eastAsiaTheme="minorHAnsi"/>
          <w:b w:val="0"/>
          <w:color w:val="005CA9"/>
          <w:lang w:eastAsia="en-US"/>
        </w:rPr>
      </w:pPr>
      <w:bookmarkStart w:id="61" w:name="_Toc202797698"/>
      <w:r w:rsidRPr="00A23899">
        <w:rPr>
          <w:rFonts w:eastAsiaTheme="minorHAnsi"/>
          <w:b w:val="0"/>
          <w:color w:val="005CA9"/>
          <w:lang w:eastAsia="en-US"/>
        </w:rPr>
        <w:t>Prestations de nettoyage</w:t>
      </w:r>
      <w:bookmarkEnd w:id="61"/>
    </w:p>
    <w:p w14:paraId="733DAAB1" w14:textId="2D5849B3" w:rsidR="00F40D48" w:rsidRPr="00A23899" w:rsidRDefault="00F40D48" w:rsidP="00A23899">
      <w:pPr>
        <w:jc w:val="both"/>
        <w:rPr>
          <w:rFonts w:ascii="Arial" w:hAnsi="Arial" w:cs="Arial"/>
          <w:sz w:val="20"/>
          <w:szCs w:val="20"/>
        </w:rPr>
      </w:pPr>
      <w:r w:rsidRPr="00A23899">
        <w:rPr>
          <w:rFonts w:ascii="Arial" w:hAnsi="Arial" w:cs="Arial"/>
          <w:sz w:val="20"/>
          <w:szCs w:val="20"/>
        </w:rPr>
        <w:t xml:space="preserve">Le présent marché a pour objet la réalisation de prestations de nettoyage des locaux et des vitreries des sites de la Caisse Primaire d’Assurance Maladie (CPAM) de la </w:t>
      </w:r>
      <w:r w:rsidR="00B13289" w:rsidRPr="00B13289">
        <w:rPr>
          <w:rFonts w:ascii="Arial" w:hAnsi="Arial" w:cs="Arial"/>
          <w:sz w:val="20"/>
          <w:szCs w:val="20"/>
        </w:rPr>
        <w:t>Mayenne avec obligation de résultat pour les sites 1 et 4 et de moyen pour les sites 2 et 3.</w:t>
      </w:r>
    </w:p>
    <w:p w14:paraId="2C0D687A" w14:textId="7F950094" w:rsidR="00F40D48" w:rsidRPr="00A23899" w:rsidRDefault="00F40D48" w:rsidP="00A4312F">
      <w:pPr>
        <w:pStyle w:val="Titre2"/>
        <w:keepLines/>
        <w:numPr>
          <w:ilvl w:val="2"/>
          <w:numId w:val="12"/>
        </w:numPr>
        <w:spacing w:before="40" w:after="120"/>
        <w:ind w:left="1225" w:hanging="505"/>
        <w:jc w:val="left"/>
        <w:rPr>
          <w:rFonts w:eastAsiaTheme="minorHAnsi"/>
          <w:b w:val="0"/>
          <w:color w:val="005CA9"/>
          <w:lang w:eastAsia="en-US"/>
        </w:rPr>
      </w:pPr>
      <w:bookmarkStart w:id="62" w:name="_Toc202797699"/>
      <w:r w:rsidRPr="00A23899">
        <w:rPr>
          <w:rFonts w:eastAsiaTheme="minorHAnsi"/>
          <w:b w:val="0"/>
          <w:color w:val="005CA9"/>
          <w:lang w:eastAsia="en-US"/>
        </w:rPr>
        <w:t>Services associés</w:t>
      </w:r>
      <w:bookmarkEnd w:id="62"/>
    </w:p>
    <w:tbl>
      <w:tblPr>
        <w:tblStyle w:val="TableNormal"/>
        <w:tblW w:w="0" w:type="auto"/>
        <w:tblInd w:w="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87"/>
        <w:gridCol w:w="7008"/>
      </w:tblGrid>
      <w:tr w:rsidR="00F40D48" w:rsidRPr="00A23899" w14:paraId="605CA28C" w14:textId="77777777" w:rsidTr="009A770F">
        <w:trPr>
          <w:trHeight w:val="2469"/>
        </w:trPr>
        <w:tc>
          <w:tcPr>
            <w:tcW w:w="3187" w:type="dxa"/>
          </w:tcPr>
          <w:p w14:paraId="196DDCE6" w14:textId="77777777" w:rsidR="00F40D48" w:rsidRPr="00A23899" w:rsidRDefault="00F40D48" w:rsidP="00A23899">
            <w:pPr>
              <w:jc w:val="both"/>
              <w:rPr>
                <w:rFonts w:ascii="Arial" w:hAnsi="Arial" w:cs="Arial"/>
                <w:sz w:val="20"/>
                <w:szCs w:val="20"/>
                <w:lang w:val="fr-FR"/>
              </w:rPr>
            </w:pPr>
            <w:r w:rsidRPr="00A23899">
              <w:rPr>
                <w:rFonts w:ascii="Arial" w:hAnsi="Arial" w:cs="Arial"/>
                <w:sz w:val="20"/>
                <w:szCs w:val="20"/>
                <w:lang w:val="fr-FR"/>
              </w:rPr>
              <w:t>Equipements sanitaires</w:t>
            </w:r>
          </w:p>
        </w:tc>
        <w:tc>
          <w:tcPr>
            <w:tcW w:w="7008" w:type="dxa"/>
          </w:tcPr>
          <w:p w14:paraId="26C02F75" w14:textId="77777777" w:rsidR="00F40D48" w:rsidRPr="00A23899" w:rsidRDefault="00F40D48" w:rsidP="00A23899">
            <w:pPr>
              <w:jc w:val="both"/>
              <w:rPr>
                <w:rFonts w:ascii="Arial" w:hAnsi="Arial" w:cs="Arial"/>
                <w:sz w:val="20"/>
                <w:szCs w:val="20"/>
                <w:lang w:val="fr-FR"/>
              </w:rPr>
            </w:pPr>
            <w:r w:rsidRPr="00A23899">
              <w:rPr>
                <w:rFonts w:ascii="Arial" w:hAnsi="Arial" w:cs="Arial"/>
                <w:sz w:val="20"/>
                <w:szCs w:val="20"/>
                <w:lang w:val="fr-FR"/>
              </w:rPr>
              <w:t>Mise en place des consommables sanitaires suivants :</w:t>
            </w:r>
          </w:p>
          <w:p w14:paraId="35E9756B" w14:textId="77777777" w:rsidR="00F40D48" w:rsidRPr="00A23899" w:rsidRDefault="00F40D48" w:rsidP="00A23899">
            <w:pPr>
              <w:jc w:val="both"/>
              <w:rPr>
                <w:rFonts w:ascii="Arial" w:hAnsi="Arial" w:cs="Arial"/>
                <w:sz w:val="20"/>
                <w:szCs w:val="20"/>
                <w:lang w:val="fr-FR"/>
              </w:rPr>
            </w:pPr>
            <w:r w:rsidRPr="00A23899">
              <w:rPr>
                <w:rFonts w:ascii="Arial" w:hAnsi="Arial" w:cs="Arial"/>
                <w:sz w:val="20"/>
                <w:szCs w:val="20"/>
                <w:lang w:val="fr-FR"/>
              </w:rPr>
              <w:t>essuie-mains</w:t>
            </w:r>
          </w:p>
          <w:p w14:paraId="584A6283" w14:textId="77777777" w:rsidR="00F40D48" w:rsidRPr="00A23899" w:rsidRDefault="00F40D48" w:rsidP="00A23899">
            <w:pPr>
              <w:jc w:val="both"/>
              <w:rPr>
                <w:rFonts w:ascii="Arial" w:hAnsi="Arial" w:cs="Arial"/>
                <w:sz w:val="20"/>
                <w:szCs w:val="20"/>
                <w:lang w:val="fr-FR"/>
              </w:rPr>
            </w:pPr>
            <w:r w:rsidRPr="00A23899">
              <w:rPr>
                <w:rFonts w:ascii="Arial" w:hAnsi="Arial" w:cs="Arial"/>
                <w:sz w:val="20"/>
                <w:szCs w:val="20"/>
                <w:lang w:val="fr-FR"/>
              </w:rPr>
              <w:t>papier hygiénique</w:t>
            </w:r>
          </w:p>
          <w:p w14:paraId="38B210DC" w14:textId="77777777" w:rsidR="00F40D48" w:rsidRPr="00A23899" w:rsidRDefault="00F40D48" w:rsidP="00A23899">
            <w:pPr>
              <w:jc w:val="both"/>
              <w:rPr>
                <w:rFonts w:ascii="Arial" w:hAnsi="Arial" w:cs="Arial"/>
                <w:sz w:val="20"/>
                <w:szCs w:val="20"/>
                <w:lang w:val="fr-FR"/>
              </w:rPr>
            </w:pPr>
            <w:r w:rsidRPr="00A23899">
              <w:rPr>
                <w:rFonts w:ascii="Arial" w:hAnsi="Arial" w:cs="Arial"/>
                <w:sz w:val="20"/>
                <w:szCs w:val="20"/>
                <w:lang w:val="fr-FR"/>
              </w:rPr>
              <w:t>savon liquide</w:t>
            </w:r>
          </w:p>
          <w:p w14:paraId="223D9686" w14:textId="77777777" w:rsidR="00F40D48" w:rsidRPr="00A23899" w:rsidRDefault="00F40D48" w:rsidP="00A23899">
            <w:pPr>
              <w:jc w:val="both"/>
              <w:rPr>
                <w:rFonts w:ascii="Arial" w:hAnsi="Arial" w:cs="Arial"/>
                <w:sz w:val="20"/>
                <w:szCs w:val="20"/>
                <w:lang w:val="fr-FR"/>
              </w:rPr>
            </w:pPr>
            <w:r w:rsidRPr="00A23899">
              <w:rPr>
                <w:rFonts w:ascii="Arial" w:hAnsi="Arial" w:cs="Arial"/>
                <w:sz w:val="20"/>
                <w:szCs w:val="20"/>
                <w:lang w:val="fr-FR"/>
              </w:rPr>
              <w:t>sachets périodiques</w:t>
            </w:r>
          </w:p>
          <w:p w14:paraId="2FC45AE9" w14:textId="77777777" w:rsidR="00F40D48" w:rsidRPr="00A23899" w:rsidRDefault="00F40D48" w:rsidP="00A23899">
            <w:pPr>
              <w:jc w:val="both"/>
              <w:rPr>
                <w:rFonts w:ascii="Arial" w:hAnsi="Arial" w:cs="Arial"/>
                <w:sz w:val="20"/>
                <w:szCs w:val="20"/>
                <w:lang w:val="fr-FR"/>
              </w:rPr>
            </w:pPr>
            <w:r w:rsidRPr="00A23899">
              <w:rPr>
                <w:rFonts w:ascii="Arial" w:hAnsi="Arial" w:cs="Arial"/>
                <w:sz w:val="20"/>
                <w:szCs w:val="20"/>
                <w:lang w:val="fr-FR"/>
              </w:rPr>
              <w:t>sacs poubelle</w:t>
            </w:r>
          </w:p>
          <w:p w14:paraId="1AE07A62" w14:textId="77777777" w:rsidR="00F40D48" w:rsidRPr="00A23899" w:rsidRDefault="00F40D48" w:rsidP="00A23899">
            <w:pPr>
              <w:jc w:val="both"/>
              <w:rPr>
                <w:rFonts w:ascii="Arial" w:hAnsi="Arial" w:cs="Arial"/>
                <w:sz w:val="20"/>
                <w:szCs w:val="20"/>
                <w:lang w:val="fr-FR"/>
              </w:rPr>
            </w:pPr>
            <w:r w:rsidRPr="00A23899">
              <w:rPr>
                <w:rFonts w:ascii="Arial" w:hAnsi="Arial" w:cs="Arial"/>
                <w:sz w:val="20"/>
                <w:szCs w:val="20"/>
                <w:lang w:val="fr-FR"/>
              </w:rPr>
              <w:t>protections de siège des WC</w:t>
            </w:r>
          </w:p>
          <w:p w14:paraId="30C3BDFF" w14:textId="77777777" w:rsidR="00F40D48" w:rsidRPr="00A23899" w:rsidRDefault="00F40D48" w:rsidP="00A23899">
            <w:pPr>
              <w:jc w:val="both"/>
              <w:rPr>
                <w:rFonts w:ascii="Arial" w:hAnsi="Arial" w:cs="Arial"/>
                <w:sz w:val="20"/>
                <w:szCs w:val="20"/>
                <w:lang w:val="fr-FR"/>
              </w:rPr>
            </w:pPr>
            <w:r w:rsidRPr="00A23899">
              <w:rPr>
                <w:rFonts w:ascii="Arial" w:hAnsi="Arial" w:cs="Arial"/>
                <w:sz w:val="20"/>
                <w:szCs w:val="20"/>
                <w:lang w:val="fr-FR"/>
              </w:rPr>
              <w:t>balayettes WC</w:t>
            </w:r>
          </w:p>
        </w:tc>
      </w:tr>
      <w:tr w:rsidR="00F40D48" w:rsidRPr="00A23899" w14:paraId="2C194995" w14:textId="77777777" w:rsidTr="009A770F">
        <w:trPr>
          <w:trHeight w:val="973"/>
        </w:trPr>
        <w:tc>
          <w:tcPr>
            <w:tcW w:w="3187" w:type="dxa"/>
          </w:tcPr>
          <w:p w14:paraId="5CD4B690" w14:textId="77777777" w:rsidR="00F40D48" w:rsidRPr="00A23899" w:rsidRDefault="00F40D48" w:rsidP="00A23899">
            <w:pPr>
              <w:jc w:val="both"/>
              <w:rPr>
                <w:rFonts w:ascii="Arial" w:hAnsi="Arial" w:cs="Arial"/>
                <w:sz w:val="20"/>
                <w:szCs w:val="20"/>
                <w:lang w:val="fr-FR"/>
              </w:rPr>
            </w:pPr>
            <w:r w:rsidRPr="00A23899">
              <w:rPr>
                <w:rFonts w:ascii="Arial" w:hAnsi="Arial" w:cs="Arial"/>
                <w:sz w:val="20"/>
                <w:szCs w:val="20"/>
                <w:lang w:val="fr-FR"/>
              </w:rPr>
              <w:t>Maintenance</w:t>
            </w:r>
          </w:p>
        </w:tc>
        <w:tc>
          <w:tcPr>
            <w:tcW w:w="7008" w:type="dxa"/>
          </w:tcPr>
          <w:p w14:paraId="676CAD1E" w14:textId="77777777" w:rsidR="00F40D48" w:rsidRPr="00A23899" w:rsidRDefault="00F40D48" w:rsidP="00A23899">
            <w:pPr>
              <w:jc w:val="both"/>
              <w:rPr>
                <w:rFonts w:ascii="Arial" w:hAnsi="Arial" w:cs="Arial"/>
                <w:sz w:val="20"/>
                <w:szCs w:val="20"/>
                <w:lang w:val="fr-FR"/>
              </w:rPr>
            </w:pPr>
            <w:r w:rsidRPr="00A23899">
              <w:rPr>
                <w:rFonts w:ascii="Arial" w:hAnsi="Arial" w:cs="Arial"/>
                <w:sz w:val="20"/>
                <w:szCs w:val="20"/>
                <w:lang w:val="fr-FR"/>
              </w:rPr>
              <w:t>Mise en place des sacs pour les destructeurs de papier</w:t>
            </w:r>
          </w:p>
          <w:p w14:paraId="4F3A4CF0" w14:textId="77777777" w:rsidR="00F40D48" w:rsidRPr="00A23899" w:rsidRDefault="00F40D48" w:rsidP="00A23899">
            <w:pPr>
              <w:jc w:val="both"/>
              <w:rPr>
                <w:rFonts w:ascii="Arial" w:hAnsi="Arial" w:cs="Arial"/>
                <w:sz w:val="20"/>
                <w:szCs w:val="20"/>
                <w:lang w:val="fr-FR"/>
              </w:rPr>
            </w:pPr>
            <w:r w:rsidRPr="00A23899">
              <w:rPr>
                <w:rFonts w:ascii="Arial" w:hAnsi="Arial" w:cs="Arial"/>
                <w:sz w:val="20"/>
                <w:szCs w:val="20"/>
                <w:lang w:val="fr-FR"/>
              </w:rPr>
              <w:t>Mise en place des gobelets des fontaines à eau</w:t>
            </w:r>
          </w:p>
          <w:p w14:paraId="0AA66264" w14:textId="77777777" w:rsidR="00F40D48" w:rsidRPr="00A23899" w:rsidRDefault="00F40D48" w:rsidP="00A23899">
            <w:pPr>
              <w:jc w:val="both"/>
              <w:rPr>
                <w:rFonts w:ascii="Arial" w:hAnsi="Arial" w:cs="Arial"/>
                <w:sz w:val="20"/>
                <w:szCs w:val="20"/>
                <w:lang w:val="fr-FR"/>
              </w:rPr>
            </w:pPr>
            <w:r w:rsidRPr="00A23899">
              <w:rPr>
                <w:rFonts w:ascii="Arial" w:hAnsi="Arial" w:cs="Arial"/>
                <w:sz w:val="20"/>
                <w:szCs w:val="20"/>
                <w:lang w:val="fr-FR"/>
              </w:rPr>
              <w:t>Signalements des dysfonctionnements à l’aide du cahier de liaison</w:t>
            </w:r>
          </w:p>
        </w:tc>
      </w:tr>
    </w:tbl>
    <w:p w14:paraId="0EB2B033" w14:textId="17FDBF80" w:rsidR="00A23899" w:rsidRPr="00A23899" w:rsidRDefault="00A23899" w:rsidP="00A4312F">
      <w:pPr>
        <w:pStyle w:val="Titre2"/>
        <w:keepLines/>
        <w:numPr>
          <w:ilvl w:val="2"/>
          <w:numId w:val="12"/>
        </w:numPr>
        <w:spacing w:before="120" w:after="120"/>
        <w:ind w:left="1225" w:hanging="505"/>
        <w:jc w:val="left"/>
        <w:rPr>
          <w:rFonts w:eastAsiaTheme="minorHAnsi"/>
          <w:b w:val="0"/>
          <w:color w:val="005CA9"/>
          <w:lang w:eastAsia="en-US"/>
        </w:rPr>
      </w:pPr>
      <w:bookmarkStart w:id="63" w:name="_Toc202797700"/>
      <w:r w:rsidRPr="00A23899">
        <w:rPr>
          <w:rFonts w:eastAsiaTheme="minorHAnsi"/>
          <w:b w:val="0"/>
          <w:color w:val="005CA9"/>
          <w:lang w:eastAsia="en-US"/>
        </w:rPr>
        <w:t>Prestations à la demande</w:t>
      </w:r>
      <w:bookmarkEnd w:id="63"/>
    </w:p>
    <w:p w14:paraId="6D0B57F1" w14:textId="77777777" w:rsidR="00F40D48" w:rsidRPr="00A23899" w:rsidRDefault="00F40D48" w:rsidP="00A23899">
      <w:pPr>
        <w:jc w:val="both"/>
        <w:rPr>
          <w:rFonts w:ascii="Arial" w:hAnsi="Arial" w:cs="Arial"/>
          <w:sz w:val="20"/>
          <w:szCs w:val="20"/>
        </w:rPr>
      </w:pPr>
      <w:r w:rsidRPr="00A23899">
        <w:rPr>
          <w:rFonts w:ascii="Arial" w:hAnsi="Arial" w:cs="Arial"/>
          <w:sz w:val="20"/>
          <w:szCs w:val="20"/>
        </w:rPr>
        <w:t>Prestations à la demande par bon de commande en fonction des prix indiqués dans l’annexe financière de l’acte d’engagement.</w:t>
      </w:r>
    </w:p>
    <w:p w14:paraId="7146D1D2" w14:textId="1FC4A0F3" w:rsidR="00A23899" w:rsidRDefault="00A23899" w:rsidP="00A4312F">
      <w:pPr>
        <w:pStyle w:val="Titre2"/>
        <w:keepLines/>
        <w:numPr>
          <w:ilvl w:val="1"/>
          <w:numId w:val="12"/>
        </w:numPr>
        <w:spacing w:before="40" w:after="120"/>
        <w:ind w:left="431" w:hanging="431"/>
        <w:jc w:val="left"/>
        <w:rPr>
          <w:rFonts w:eastAsiaTheme="minorHAnsi"/>
          <w:b w:val="0"/>
          <w:color w:val="005CA9"/>
          <w:lang w:eastAsia="en-US"/>
        </w:rPr>
      </w:pPr>
      <w:bookmarkStart w:id="64" w:name="_Toc202797701"/>
      <w:r w:rsidRPr="00A23899">
        <w:rPr>
          <w:rFonts w:eastAsiaTheme="minorHAnsi"/>
          <w:b w:val="0"/>
          <w:color w:val="005CA9"/>
          <w:lang w:eastAsia="en-US"/>
        </w:rPr>
        <w:t>Périmètre du marché</w:t>
      </w:r>
      <w:bookmarkEnd w:id="64"/>
    </w:p>
    <w:p w14:paraId="6B871575" w14:textId="77777777" w:rsidR="00B13289" w:rsidRPr="00B13289" w:rsidRDefault="00B13289" w:rsidP="00B13289">
      <w:pPr>
        <w:jc w:val="both"/>
        <w:rPr>
          <w:rFonts w:ascii="Arial" w:hAnsi="Arial" w:cs="Arial"/>
          <w:sz w:val="20"/>
          <w:szCs w:val="20"/>
        </w:rPr>
      </w:pPr>
      <w:r w:rsidRPr="00B13289">
        <w:rPr>
          <w:rFonts w:ascii="Arial" w:hAnsi="Arial" w:cs="Arial"/>
          <w:sz w:val="20"/>
          <w:szCs w:val="20"/>
        </w:rPr>
        <w:t>- Site n°1 : CPAM de la Mayenne – 37 boulevard Montmorency – 53000 Laval</w:t>
      </w:r>
    </w:p>
    <w:p w14:paraId="384F0FDB" w14:textId="77777777" w:rsidR="00B13289" w:rsidRPr="00B13289" w:rsidRDefault="00B13289" w:rsidP="00B13289">
      <w:pPr>
        <w:jc w:val="both"/>
        <w:rPr>
          <w:rFonts w:ascii="Arial" w:hAnsi="Arial" w:cs="Arial"/>
          <w:sz w:val="20"/>
          <w:szCs w:val="20"/>
        </w:rPr>
      </w:pPr>
      <w:r w:rsidRPr="00B13289">
        <w:rPr>
          <w:rFonts w:ascii="Arial" w:hAnsi="Arial" w:cs="Arial"/>
          <w:sz w:val="20"/>
          <w:szCs w:val="20"/>
        </w:rPr>
        <w:t>- Site n°2 : Agence de Château Gontier – 3 place de la Mairie – 53200 Château Gontier</w:t>
      </w:r>
    </w:p>
    <w:p w14:paraId="4C202331" w14:textId="77777777" w:rsidR="00B13289" w:rsidRPr="00B13289" w:rsidRDefault="00B13289" w:rsidP="00B13289">
      <w:pPr>
        <w:jc w:val="both"/>
        <w:rPr>
          <w:rFonts w:ascii="Arial" w:hAnsi="Arial" w:cs="Arial"/>
          <w:sz w:val="20"/>
          <w:szCs w:val="20"/>
        </w:rPr>
      </w:pPr>
      <w:r w:rsidRPr="00B13289">
        <w:rPr>
          <w:rFonts w:ascii="Arial" w:hAnsi="Arial" w:cs="Arial"/>
          <w:sz w:val="20"/>
          <w:szCs w:val="20"/>
        </w:rPr>
        <w:t>- Site n°3 : Agence de Mayenne – Pôle santé – 19 place de l’Europe – 53100 Mayenne</w:t>
      </w:r>
    </w:p>
    <w:p w14:paraId="07F2F874" w14:textId="6A9365A2" w:rsidR="00B13289" w:rsidRPr="00B13289" w:rsidRDefault="00B13289" w:rsidP="00B13289">
      <w:pPr>
        <w:jc w:val="both"/>
        <w:rPr>
          <w:rFonts w:ascii="Arial" w:hAnsi="Arial" w:cs="Arial"/>
          <w:sz w:val="20"/>
          <w:szCs w:val="20"/>
        </w:rPr>
      </w:pPr>
      <w:r w:rsidRPr="00B13289">
        <w:rPr>
          <w:rFonts w:ascii="Arial" w:hAnsi="Arial" w:cs="Arial"/>
          <w:sz w:val="20"/>
          <w:szCs w:val="20"/>
        </w:rPr>
        <w:t xml:space="preserve">- Site n°4 : Annexe CPAM – Bâtiment Q – Parc Technopolis – Rue </w:t>
      </w:r>
      <w:r>
        <w:rPr>
          <w:rFonts w:ascii="Arial" w:hAnsi="Arial" w:cs="Arial"/>
          <w:sz w:val="20"/>
          <w:szCs w:val="20"/>
        </w:rPr>
        <w:t>Louis de Broglie – 53810 Changé</w:t>
      </w:r>
    </w:p>
    <w:p w14:paraId="366E9557" w14:textId="551CF154" w:rsidR="00ED2B35" w:rsidRPr="00ED2B35" w:rsidRDefault="00B13289" w:rsidP="00ED2B35">
      <w:pPr>
        <w:jc w:val="both"/>
        <w:rPr>
          <w:rFonts w:ascii="Arial" w:hAnsi="Arial" w:cs="Arial"/>
          <w:sz w:val="20"/>
          <w:szCs w:val="20"/>
        </w:rPr>
      </w:pPr>
      <w:r w:rsidRPr="00B13289">
        <w:rPr>
          <w:rFonts w:ascii="Arial" w:hAnsi="Arial" w:cs="Arial"/>
          <w:sz w:val="20"/>
          <w:szCs w:val="20"/>
        </w:rPr>
        <w:t>Le siège de la CPAM (site n°1) est en rénovation, la prestation de nettoyage de l’étage 2 débutera après réception des travaux. Cet étage devrait être livré</w:t>
      </w:r>
      <w:r w:rsidR="00ED2B35" w:rsidRPr="00B13289">
        <w:rPr>
          <w:rFonts w:ascii="Arial" w:hAnsi="Arial" w:cs="Arial"/>
          <w:sz w:val="20"/>
          <w:szCs w:val="20"/>
        </w:rPr>
        <w:t xml:space="preserve"> </w:t>
      </w:r>
      <w:r w:rsidR="00ED2B35" w:rsidRPr="00ED2B35">
        <w:rPr>
          <w:rFonts w:ascii="Arial" w:hAnsi="Arial" w:cs="Arial"/>
          <w:sz w:val="20"/>
          <w:szCs w:val="20"/>
        </w:rPr>
        <w:t>au mois de mars 2027.</w:t>
      </w:r>
    </w:p>
    <w:p w14:paraId="4B63F78E" w14:textId="77777777" w:rsidR="00ED2B35" w:rsidRPr="00ED2B35" w:rsidRDefault="00ED2B35" w:rsidP="00ED2B35">
      <w:pPr>
        <w:jc w:val="both"/>
        <w:rPr>
          <w:rFonts w:ascii="Arial" w:hAnsi="Arial" w:cs="Arial"/>
          <w:sz w:val="20"/>
          <w:szCs w:val="20"/>
        </w:rPr>
      </w:pPr>
      <w:r w:rsidRPr="00ED2B35">
        <w:rPr>
          <w:rFonts w:ascii="Arial" w:hAnsi="Arial" w:cs="Arial"/>
          <w:sz w:val="20"/>
          <w:szCs w:val="20"/>
        </w:rPr>
        <w:t>Pour le site n°4, les prestations se termineront le 31/03/2027.</w:t>
      </w:r>
    </w:p>
    <w:p w14:paraId="6ABE0196" w14:textId="3793A6B1" w:rsidR="00B13289" w:rsidRPr="00B13289" w:rsidRDefault="00B13289" w:rsidP="00ED2B35">
      <w:pPr>
        <w:jc w:val="both"/>
        <w:rPr>
          <w:rFonts w:ascii="Arial" w:hAnsi="Arial" w:cs="Arial"/>
          <w:sz w:val="20"/>
          <w:szCs w:val="20"/>
        </w:rPr>
      </w:pPr>
      <w:r w:rsidRPr="00B13289">
        <w:rPr>
          <w:rFonts w:ascii="Arial" w:hAnsi="Arial" w:cs="Arial"/>
          <w:sz w:val="20"/>
          <w:szCs w:val="20"/>
        </w:rPr>
        <w:t>Les sites n°2 et 3 ont une fermeture annuelle d’une semaine au mois d’août.</w:t>
      </w:r>
    </w:p>
    <w:p w14:paraId="0F0AA506" w14:textId="1AA3CD5A" w:rsidR="00F40D48" w:rsidRDefault="00B13289" w:rsidP="00B13289">
      <w:pPr>
        <w:jc w:val="both"/>
        <w:rPr>
          <w:rFonts w:ascii="Arial" w:hAnsi="Arial" w:cs="Arial"/>
          <w:sz w:val="20"/>
          <w:szCs w:val="20"/>
        </w:rPr>
      </w:pPr>
      <w:r w:rsidRPr="00B13289">
        <w:rPr>
          <w:rFonts w:ascii="Arial" w:hAnsi="Arial" w:cs="Arial"/>
          <w:sz w:val="20"/>
          <w:szCs w:val="20"/>
        </w:rPr>
        <w:t>Le service UC/IRSA hébergé sur le site n°1 est fermé 3 semaines aux mois de juillet/août et une semaine en décembre.</w:t>
      </w:r>
    </w:p>
    <w:p w14:paraId="33DF79DA" w14:textId="2874E8AB" w:rsidR="00196AC6" w:rsidRDefault="00F40D48" w:rsidP="00A4312F">
      <w:pPr>
        <w:pStyle w:val="Titre2"/>
        <w:keepLines/>
        <w:numPr>
          <w:ilvl w:val="1"/>
          <w:numId w:val="12"/>
        </w:numPr>
        <w:spacing w:before="40" w:after="120"/>
        <w:ind w:left="431" w:hanging="431"/>
        <w:jc w:val="left"/>
        <w:rPr>
          <w:rFonts w:eastAsiaTheme="minorHAnsi"/>
          <w:b w:val="0"/>
          <w:color w:val="005CA9"/>
          <w:lang w:eastAsia="en-US"/>
        </w:rPr>
      </w:pPr>
      <w:r w:rsidRPr="00A23899">
        <w:rPr>
          <w:rFonts w:eastAsiaTheme="minorHAnsi"/>
          <w:lang w:eastAsia="en-US"/>
        </w:rPr>
        <w:t xml:space="preserve"> </w:t>
      </w:r>
      <w:bookmarkStart w:id="65" w:name="_Toc202797702"/>
      <w:r w:rsidR="00196AC6">
        <w:rPr>
          <w:rFonts w:eastAsiaTheme="minorHAnsi"/>
          <w:b w:val="0"/>
          <w:color w:val="005CA9"/>
          <w:lang w:eastAsia="en-US"/>
        </w:rPr>
        <w:t>Prescriptions d’organisation relative à l’organisme</w:t>
      </w:r>
      <w:bookmarkEnd w:id="65"/>
    </w:p>
    <w:p w14:paraId="3D8297F7" w14:textId="0EC9DDED" w:rsidR="00F40D48" w:rsidRPr="00196AC6" w:rsidRDefault="00F40D48" w:rsidP="00A4312F">
      <w:pPr>
        <w:pStyle w:val="Titre2"/>
        <w:keepLines/>
        <w:numPr>
          <w:ilvl w:val="2"/>
          <w:numId w:val="12"/>
        </w:numPr>
        <w:spacing w:before="40" w:after="120"/>
        <w:ind w:left="1225" w:hanging="505"/>
        <w:jc w:val="left"/>
        <w:rPr>
          <w:rFonts w:eastAsiaTheme="minorHAnsi"/>
          <w:b w:val="0"/>
          <w:color w:val="005CA9"/>
          <w:lang w:eastAsia="en-US"/>
        </w:rPr>
      </w:pPr>
      <w:bookmarkStart w:id="66" w:name="_Toc202797703"/>
      <w:r w:rsidRPr="00196AC6">
        <w:rPr>
          <w:rFonts w:eastAsiaTheme="minorHAnsi"/>
          <w:b w:val="0"/>
          <w:color w:val="005CA9"/>
          <w:lang w:eastAsia="en-US"/>
        </w:rPr>
        <w:t>Mise à disposition de locaux</w:t>
      </w:r>
      <w:bookmarkEnd w:id="66"/>
    </w:p>
    <w:p w14:paraId="560CBE57" w14:textId="0288EDC9" w:rsidR="00F40D48" w:rsidRPr="00196AC6" w:rsidRDefault="00F40D48" w:rsidP="00A4312F">
      <w:pPr>
        <w:pStyle w:val="Titre2"/>
        <w:keepLines/>
        <w:numPr>
          <w:ilvl w:val="3"/>
          <w:numId w:val="12"/>
        </w:numPr>
        <w:spacing w:before="40" w:after="120"/>
        <w:ind w:left="1559" w:hanging="312"/>
        <w:rPr>
          <w:rFonts w:eastAsiaTheme="minorHAnsi"/>
          <w:b w:val="0"/>
          <w:color w:val="005CA9"/>
          <w:lang w:eastAsia="en-US"/>
        </w:rPr>
      </w:pPr>
      <w:bookmarkStart w:id="67" w:name="_Toc202797704"/>
      <w:r w:rsidRPr="00196AC6">
        <w:rPr>
          <w:rFonts w:eastAsiaTheme="minorHAnsi"/>
          <w:b w:val="0"/>
          <w:color w:val="005CA9"/>
          <w:lang w:eastAsia="en-US"/>
        </w:rPr>
        <w:t>Locaux de stockage des petits matériels et des consommables</w:t>
      </w:r>
      <w:bookmarkEnd w:id="67"/>
    </w:p>
    <w:p w14:paraId="04311B17" w14:textId="3EB69726" w:rsidR="00F40D48" w:rsidRPr="00A23899" w:rsidRDefault="00F40D48" w:rsidP="001320C2">
      <w:pPr>
        <w:ind w:left="1276" w:right="419"/>
        <w:jc w:val="both"/>
        <w:rPr>
          <w:rFonts w:ascii="Arial" w:hAnsi="Arial" w:cs="Arial"/>
          <w:sz w:val="20"/>
          <w:szCs w:val="20"/>
        </w:rPr>
      </w:pPr>
      <w:r w:rsidRPr="00A23899">
        <w:rPr>
          <w:rFonts w:ascii="Arial" w:hAnsi="Arial" w:cs="Arial"/>
          <w:sz w:val="20"/>
          <w:szCs w:val="20"/>
        </w:rPr>
        <w:t>Des locaux de stockage des petits m</w:t>
      </w:r>
      <w:r w:rsidR="00F22BD4">
        <w:rPr>
          <w:rFonts w:ascii="Arial" w:hAnsi="Arial" w:cs="Arial"/>
          <w:sz w:val="20"/>
          <w:szCs w:val="20"/>
        </w:rPr>
        <w:t>atériels et des consommables s</w:t>
      </w:r>
      <w:r w:rsidRPr="00A23899">
        <w:rPr>
          <w:rFonts w:ascii="Arial" w:hAnsi="Arial" w:cs="Arial"/>
          <w:sz w:val="20"/>
          <w:szCs w:val="20"/>
        </w:rPr>
        <w:t>ont mis à la disposition du titulaire. Les locaux de stockage d</w:t>
      </w:r>
      <w:r w:rsidR="00F22BD4">
        <w:rPr>
          <w:rFonts w:ascii="Arial" w:hAnsi="Arial" w:cs="Arial"/>
          <w:sz w:val="20"/>
          <w:szCs w:val="20"/>
        </w:rPr>
        <w:t>oiven</w:t>
      </w:r>
      <w:r w:rsidRPr="00A23899">
        <w:rPr>
          <w:rFonts w:ascii="Arial" w:hAnsi="Arial" w:cs="Arial"/>
          <w:sz w:val="20"/>
          <w:szCs w:val="20"/>
        </w:rPr>
        <w:t>t être entretenus par le titulaire.</w:t>
      </w:r>
    </w:p>
    <w:p w14:paraId="6AE90610" w14:textId="77777777" w:rsidR="00F40D48" w:rsidRPr="00A23899" w:rsidRDefault="00F40D48" w:rsidP="001320C2">
      <w:pPr>
        <w:ind w:left="1276" w:right="419"/>
        <w:jc w:val="both"/>
        <w:rPr>
          <w:rFonts w:ascii="Arial" w:hAnsi="Arial" w:cs="Arial"/>
          <w:sz w:val="20"/>
          <w:szCs w:val="20"/>
        </w:rPr>
      </w:pPr>
      <w:r w:rsidRPr="00A23899">
        <w:rPr>
          <w:rFonts w:ascii="Arial" w:hAnsi="Arial" w:cs="Arial"/>
          <w:sz w:val="20"/>
          <w:szCs w:val="20"/>
        </w:rPr>
        <w:t>Toute précaution doit être prise pour que les produits ne laissent aucune trace sur le sol. Le stockage en vrac des produits pulvérulents est interdit.</w:t>
      </w:r>
    </w:p>
    <w:p w14:paraId="2AAC2BF7" w14:textId="0EE32684" w:rsidR="00F40D48" w:rsidRPr="00A23899" w:rsidRDefault="00F40D48" w:rsidP="001320C2">
      <w:pPr>
        <w:ind w:left="1276" w:right="419"/>
        <w:jc w:val="both"/>
        <w:rPr>
          <w:rFonts w:ascii="Arial" w:hAnsi="Arial" w:cs="Arial"/>
          <w:sz w:val="20"/>
          <w:szCs w:val="20"/>
        </w:rPr>
      </w:pPr>
      <w:r w:rsidRPr="00A23899">
        <w:rPr>
          <w:rFonts w:ascii="Arial" w:hAnsi="Arial" w:cs="Arial"/>
          <w:sz w:val="20"/>
          <w:szCs w:val="20"/>
        </w:rPr>
        <w:lastRenderedPageBreak/>
        <w:t>Aucun appareil de nettoyage ou produit ne doit être abandonné en dehors des emplacements autorisés ou laissés sans rangement après chaque intervention.</w:t>
      </w:r>
    </w:p>
    <w:p w14:paraId="2A1F7A66" w14:textId="77777777" w:rsidR="00F40D48" w:rsidRPr="00A23899" w:rsidRDefault="00F40D48" w:rsidP="001320C2">
      <w:pPr>
        <w:ind w:left="1276" w:right="419"/>
        <w:jc w:val="both"/>
        <w:rPr>
          <w:rFonts w:ascii="Arial" w:hAnsi="Arial" w:cs="Arial"/>
          <w:sz w:val="20"/>
          <w:szCs w:val="20"/>
        </w:rPr>
      </w:pPr>
      <w:r w:rsidRPr="00A23899">
        <w:rPr>
          <w:rFonts w:ascii="Arial" w:hAnsi="Arial" w:cs="Arial"/>
          <w:sz w:val="20"/>
          <w:szCs w:val="20"/>
        </w:rPr>
        <w:t>Il est interdit d’utiliser tout autre local.</w:t>
      </w:r>
    </w:p>
    <w:p w14:paraId="2DCA1FA7" w14:textId="4A02D23E" w:rsidR="001320C2" w:rsidRPr="00196AC6" w:rsidRDefault="001320C2" w:rsidP="00A4312F">
      <w:pPr>
        <w:pStyle w:val="Titre2"/>
        <w:keepLines/>
        <w:numPr>
          <w:ilvl w:val="3"/>
          <w:numId w:val="12"/>
        </w:numPr>
        <w:spacing w:before="40" w:after="120"/>
        <w:ind w:left="1559" w:hanging="312"/>
        <w:rPr>
          <w:rFonts w:eastAsiaTheme="minorHAnsi"/>
          <w:b w:val="0"/>
          <w:color w:val="005CA9"/>
          <w:lang w:eastAsia="en-US"/>
        </w:rPr>
      </w:pPr>
      <w:bookmarkStart w:id="68" w:name="_Toc202797705"/>
      <w:r w:rsidRPr="00196AC6">
        <w:rPr>
          <w:rFonts w:eastAsiaTheme="minorHAnsi"/>
          <w:b w:val="0"/>
          <w:color w:val="005CA9"/>
          <w:lang w:eastAsia="en-US"/>
        </w:rPr>
        <w:t xml:space="preserve">Locaux de </w:t>
      </w:r>
      <w:r w:rsidRPr="001320C2">
        <w:rPr>
          <w:rFonts w:eastAsiaTheme="minorHAnsi"/>
          <w:b w:val="0"/>
          <w:color w:val="005CA9"/>
          <w:lang w:eastAsia="en-US"/>
        </w:rPr>
        <w:t>stationnement et de charge pour les machines à batteries</w:t>
      </w:r>
      <w:bookmarkEnd w:id="68"/>
    </w:p>
    <w:p w14:paraId="66CDA492" w14:textId="51835AE5" w:rsidR="00F40D48" w:rsidRPr="00A23899" w:rsidRDefault="00F40D48" w:rsidP="001320C2">
      <w:pPr>
        <w:ind w:left="1276"/>
        <w:jc w:val="both"/>
        <w:rPr>
          <w:rFonts w:ascii="Arial" w:hAnsi="Arial" w:cs="Arial"/>
          <w:sz w:val="20"/>
          <w:szCs w:val="20"/>
        </w:rPr>
      </w:pPr>
      <w:r w:rsidRPr="00A23899">
        <w:rPr>
          <w:rFonts w:ascii="Arial" w:hAnsi="Arial" w:cs="Arial"/>
          <w:sz w:val="20"/>
          <w:szCs w:val="20"/>
        </w:rPr>
        <w:t xml:space="preserve">Le titulaire </w:t>
      </w:r>
      <w:r w:rsidR="00403B0F">
        <w:rPr>
          <w:rFonts w:ascii="Arial" w:hAnsi="Arial" w:cs="Arial"/>
          <w:sz w:val="20"/>
          <w:szCs w:val="20"/>
        </w:rPr>
        <w:t>doit</w:t>
      </w:r>
      <w:r w:rsidRPr="00A23899">
        <w:rPr>
          <w:rFonts w:ascii="Arial" w:hAnsi="Arial" w:cs="Arial"/>
          <w:sz w:val="20"/>
          <w:szCs w:val="20"/>
        </w:rPr>
        <w:t xml:space="preserve"> placer les machines à batteries dans les locaux de stationnement et de charge prévu à cet effet.</w:t>
      </w:r>
    </w:p>
    <w:p w14:paraId="1C3D3BBE" w14:textId="5F7A1D66" w:rsidR="001320C2" w:rsidRPr="00196AC6" w:rsidRDefault="001320C2" w:rsidP="00A4312F">
      <w:pPr>
        <w:pStyle w:val="Titre2"/>
        <w:keepLines/>
        <w:numPr>
          <w:ilvl w:val="3"/>
          <w:numId w:val="12"/>
        </w:numPr>
        <w:spacing w:before="40" w:after="120"/>
        <w:ind w:left="1418" w:hanging="142"/>
        <w:rPr>
          <w:rFonts w:eastAsiaTheme="minorHAnsi"/>
          <w:b w:val="0"/>
          <w:color w:val="005CA9"/>
          <w:lang w:eastAsia="en-US"/>
        </w:rPr>
      </w:pPr>
      <w:bookmarkStart w:id="69" w:name="_Toc202797706"/>
      <w:r w:rsidRPr="00196AC6">
        <w:rPr>
          <w:rFonts w:eastAsiaTheme="minorHAnsi"/>
          <w:b w:val="0"/>
          <w:color w:val="005CA9"/>
          <w:lang w:eastAsia="en-US"/>
        </w:rPr>
        <w:t xml:space="preserve">Locaux </w:t>
      </w:r>
      <w:r>
        <w:rPr>
          <w:rFonts w:eastAsiaTheme="minorHAnsi"/>
          <w:b w:val="0"/>
          <w:color w:val="005CA9"/>
          <w:lang w:eastAsia="en-US"/>
        </w:rPr>
        <w:t>vestiaires et sanitaires</w:t>
      </w:r>
      <w:bookmarkEnd w:id="69"/>
    </w:p>
    <w:p w14:paraId="3381EC8F" w14:textId="063C6B02" w:rsidR="00F40D48" w:rsidRPr="00A23899" w:rsidRDefault="00F40D48" w:rsidP="001320C2">
      <w:pPr>
        <w:ind w:left="1276"/>
        <w:jc w:val="both"/>
        <w:rPr>
          <w:rFonts w:ascii="Arial" w:hAnsi="Arial" w:cs="Arial"/>
          <w:sz w:val="20"/>
          <w:szCs w:val="20"/>
        </w:rPr>
      </w:pPr>
      <w:r w:rsidRPr="00A23899">
        <w:rPr>
          <w:rFonts w:ascii="Arial" w:hAnsi="Arial" w:cs="Arial"/>
          <w:sz w:val="20"/>
          <w:szCs w:val="20"/>
        </w:rPr>
        <w:t>Dans la mesure du possible, un local est mis à la disposition de l’équipe en charge du nettoyage pour le dépôt de ses effets personnels.</w:t>
      </w:r>
    </w:p>
    <w:p w14:paraId="0CB17E57" w14:textId="1C95A7F5" w:rsidR="001320C2" w:rsidRPr="00196AC6" w:rsidRDefault="00F40D48" w:rsidP="00A4312F">
      <w:pPr>
        <w:pStyle w:val="Titre2"/>
        <w:keepLines/>
        <w:numPr>
          <w:ilvl w:val="2"/>
          <w:numId w:val="12"/>
        </w:numPr>
        <w:spacing w:before="40" w:after="120"/>
        <w:ind w:left="1225" w:hanging="505"/>
        <w:jc w:val="left"/>
        <w:rPr>
          <w:rFonts w:eastAsiaTheme="minorHAnsi"/>
          <w:b w:val="0"/>
          <w:color w:val="005CA9"/>
          <w:lang w:eastAsia="en-US"/>
        </w:rPr>
      </w:pPr>
      <w:bookmarkStart w:id="70" w:name="_Toc202797707"/>
      <w:r w:rsidRPr="00A23899">
        <w:rPr>
          <w:rFonts w:eastAsiaTheme="minorHAnsi"/>
          <w:lang w:eastAsia="en-US"/>
        </w:rPr>
        <w:t xml:space="preserve">- </w:t>
      </w:r>
      <w:r w:rsidR="001320C2" w:rsidRPr="00196AC6">
        <w:rPr>
          <w:rFonts w:eastAsiaTheme="minorHAnsi"/>
          <w:b w:val="0"/>
          <w:color w:val="005CA9"/>
          <w:lang w:eastAsia="en-US"/>
        </w:rPr>
        <w:t xml:space="preserve">Mise à disposition </w:t>
      </w:r>
      <w:r w:rsidR="001320C2" w:rsidRPr="001320C2">
        <w:rPr>
          <w:rFonts w:eastAsiaTheme="minorHAnsi"/>
          <w:b w:val="0"/>
          <w:color w:val="005CA9"/>
          <w:lang w:eastAsia="en-US"/>
        </w:rPr>
        <w:t>des fluides et énergie</w:t>
      </w:r>
      <w:bookmarkEnd w:id="70"/>
    </w:p>
    <w:p w14:paraId="4F8E2637" w14:textId="5B460293" w:rsidR="00F40D48" w:rsidRPr="00A23899" w:rsidRDefault="00F40D48" w:rsidP="001320C2">
      <w:pPr>
        <w:ind w:left="709"/>
        <w:jc w:val="both"/>
        <w:rPr>
          <w:rFonts w:ascii="Arial" w:hAnsi="Arial" w:cs="Arial"/>
          <w:sz w:val="20"/>
          <w:szCs w:val="20"/>
        </w:rPr>
      </w:pPr>
      <w:r w:rsidRPr="00A23899">
        <w:rPr>
          <w:rFonts w:ascii="Arial" w:hAnsi="Arial" w:cs="Arial"/>
          <w:sz w:val="20"/>
          <w:szCs w:val="20"/>
        </w:rPr>
        <w:t>Les fournitures d’énergie électrique et d’eau nécessaires à l’exécution des prestations seront assurées par l’organisme.</w:t>
      </w:r>
    </w:p>
    <w:p w14:paraId="5628B81D" w14:textId="3BB3127C" w:rsidR="00F40D48" w:rsidRPr="00A23899" w:rsidRDefault="00F40D48" w:rsidP="001320C2">
      <w:pPr>
        <w:ind w:left="709"/>
        <w:jc w:val="both"/>
        <w:rPr>
          <w:rFonts w:ascii="Arial" w:hAnsi="Arial" w:cs="Arial"/>
          <w:sz w:val="20"/>
          <w:szCs w:val="20"/>
        </w:rPr>
      </w:pPr>
      <w:r w:rsidRPr="00A23899">
        <w:rPr>
          <w:rFonts w:ascii="Arial" w:hAnsi="Arial" w:cs="Arial"/>
          <w:sz w:val="20"/>
          <w:szCs w:val="20"/>
        </w:rPr>
        <w:t>Les appareils de type mono brosse ou autre demandant une puissance spécifique ne d</w:t>
      </w:r>
      <w:r w:rsidR="00F22BD4">
        <w:rPr>
          <w:rFonts w:ascii="Arial" w:hAnsi="Arial" w:cs="Arial"/>
          <w:sz w:val="20"/>
          <w:szCs w:val="20"/>
        </w:rPr>
        <w:t>oiven</w:t>
      </w:r>
      <w:r w:rsidRPr="00A23899">
        <w:rPr>
          <w:rFonts w:ascii="Arial" w:hAnsi="Arial" w:cs="Arial"/>
          <w:sz w:val="20"/>
          <w:szCs w:val="20"/>
        </w:rPr>
        <w:t>t pas être branchés sur des prises ne supportant pas cette puissance.</w:t>
      </w:r>
    </w:p>
    <w:p w14:paraId="7F2EAD29" w14:textId="47C1DA92" w:rsidR="00F40D48" w:rsidRPr="00A23899" w:rsidRDefault="00F40D48" w:rsidP="001320C2">
      <w:pPr>
        <w:ind w:left="709"/>
        <w:jc w:val="both"/>
        <w:rPr>
          <w:rFonts w:ascii="Arial" w:hAnsi="Arial" w:cs="Arial"/>
          <w:sz w:val="20"/>
          <w:szCs w:val="20"/>
        </w:rPr>
      </w:pPr>
      <w:r w:rsidRPr="00A23899">
        <w:rPr>
          <w:rFonts w:ascii="Arial" w:hAnsi="Arial" w:cs="Arial"/>
          <w:sz w:val="20"/>
          <w:szCs w:val="20"/>
        </w:rPr>
        <w:t>Les appareils ne d</w:t>
      </w:r>
      <w:r w:rsidR="00F22BD4">
        <w:rPr>
          <w:rFonts w:ascii="Arial" w:hAnsi="Arial" w:cs="Arial"/>
          <w:sz w:val="20"/>
          <w:szCs w:val="20"/>
        </w:rPr>
        <w:t>oiven</w:t>
      </w:r>
      <w:r w:rsidRPr="00A23899">
        <w:rPr>
          <w:rFonts w:ascii="Arial" w:hAnsi="Arial" w:cs="Arial"/>
          <w:sz w:val="20"/>
          <w:szCs w:val="20"/>
        </w:rPr>
        <w:t>t pas être branchés sur des prises déjà utilisées par d’autres appareils, même par l’intermédiaire de fiches multiples.</w:t>
      </w:r>
    </w:p>
    <w:p w14:paraId="2AAE702E" w14:textId="4A391316" w:rsidR="00F40D48" w:rsidRPr="00A23899" w:rsidRDefault="00F40D48" w:rsidP="001320C2">
      <w:pPr>
        <w:ind w:left="709"/>
        <w:jc w:val="both"/>
        <w:rPr>
          <w:rFonts w:ascii="Arial" w:hAnsi="Arial" w:cs="Arial"/>
          <w:sz w:val="20"/>
          <w:szCs w:val="20"/>
        </w:rPr>
      </w:pPr>
      <w:r w:rsidRPr="00A23899">
        <w:rPr>
          <w:rFonts w:ascii="Arial" w:hAnsi="Arial" w:cs="Arial"/>
          <w:sz w:val="20"/>
          <w:szCs w:val="20"/>
        </w:rPr>
        <w:t>Il est formellement interdit de raccorder le matériel électrique portatif sur les prises de courant destinées exclusivement au raccordement d’appareils médicaux ou informatiques.</w:t>
      </w:r>
    </w:p>
    <w:p w14:paraId="36B2BC3D" w14:textId="2CFD3F03" w:rsidR="00F40D48" w:rsidRPr="00A23899" w:rsidRDefault="00F40D48" w:rsidP="00320C9C">
      <w:pPr>
        <w:ind w:left="709"/>
        <w:jc w:val="both"/>
        <w:rPr>
          <w:rFonts w:ascii="Arial" w:hAnsi="Arial" w:cs="Arial"/>
          <w:sz w:val="20"/>
          <w:szCs w:val="20"/>
        </w:rPr>
      </w:pPr>
      <w:r w:rsidRPr="00A23899">
        <w:rPr>
          <w:rFonts w:ascii="Arial" w:hAnsi="Arial" w:cs="Arial"/>
          <w:sz w:val="20"/>
          <w:szCs w:val="20"/>
        </w:rPr>
        <w:t xml:space="preserve">Tout dommage causé aux installations électriques par l’utilisation de matériel non conforme aux règles de sécurité </w:t>
      </w:r>
      <w:r w:rsidR="00F22BD4">
        <w:rPr>
          <w:rFonts w:ascii="Arial" w:hAnsi="Arial" w:cs="Arial"/>
          <w:sz w:val="20"/>
          <w:szCs w:val="20"/>
        </w:rPr>
        <w:t>est</w:t>
      </w:r>
      <w:r w:rsidR="00320C9C">
        <w:rPr>
          <w:rFonts w:ascii="Arial" w:hAnsi="Arial" w:cs="Arial"/>
          <w:sz w:val="20"/>
          <w:szCs w:val="20"/>
        </w:rPr>
        <w:t xml:space="preserve"> imputé au titulaire.</w:t>
      </w:r>
    </w:p>
    <w:p w14:paraId="4DBE4E2C" w14:textId="0E7C4117" w:rsidR="00BD2062" w:rsidRPr="00196AC6" w:rsidRDefault="00BD2062" w:rsidP="00B8584D">
      <w:pPr>
        <w:pStyle w:val="Titre2"/>
        <w:keepLines/>
        <w:numPr>
          <w:ilvl w:val="2"/>
          <w:numId w:val="12"/>
        </w:numPr>
        <w:spacing w:before="40" w:after="120"/>
        <w:ind w:left="1225" w:hanging="505"/>
        <w:jc w:val="left"/>
        <w:rPr>
          <w:rFonts w:eastAsiaTheme="minorHAnsi"/>
          <w:b w:val="0"/>
          <w:color w:val="005CA9"/>
          <w:lang w:eastAsia="en-US"/>
        </w:rPr>
      </w:pPr>
      <w:bookmarkStart w:id="71" w:name="_Toc202797708"/>
      <w:r w:rsidRPr="00A23899">
        <w:rPr>
          <w:rFonts w:eastAsiaTheme="minorHAnsi"/>
          <w:lang w:eastAsia="en-US"/>
        </w:rPr>
        <w:t xml:space="preserve">- </w:t>
      </w:r>
      <w:r w:rsidRPr="00196AC6">
        <w:rPr>
          <w:rFonts w:eastAsiaTheme="minorHAnsi"/>
          <w:b w:val="0"/>
          <w:color w:val="005CA9"/>
          <w:lang w:eastAsia="en-US"/>
        </w:rPr>
        <w:t xml:space="preserve">Mise à disposition </w:t>
      </w:r>
      <w:r>
        <w:rPr>
          <w:rFonts w:eastAsiaTheme="minorHAnsi"/>
          <w:b w:val="0"/>
          <w:color w:val="005CA9"/>
          <w:lang w:eastAsia="en-US"/>
        </w:rPr>
        <w:t>d’équipements</w:t>
      </w:r>
      <w:bookmarkEnd w:id="71"/>
    </w:p>
    <w:p w14:paraId="740136D4" w14:textId="4EF3C1CC" w:rsidR="00BD2062" w:rsidRPr="00196AC6" w:rsidRDefault="00BD2062" w:rsidP="00B8584D">
      <w:pPr>
        <w:pStyle w:val="Titre2"/>
        <w:keepLines/>
        <w:numPr>
          <w:ilvl w:val="3"/>
          <w:numId w:val="12"/>
        </w:numPr>
        <w:spacing w:before="40" w:after="120"/>
        <w:ind w:left="1730" w:hanging="454"/>
        <w:jc w:val="left"/>
        <w:rPr>
          <w:rFonts w:eastAsiaTheme="minorHAnsi"/>
          <w:b w:val="0"/>
          <w:color w:val="005CA9"/>
          <w:lang w:eastAsia="en-US"/>
        </w:rPr>
      </w:pPr>
      <w:bookmarkStart w:id="72" w:name="_Toc202797709"/>
      <w:r>
        <w:rPr>
          <w:rFonts w:eastAsiaTheme="minorHAnsi"/>
          <w:b w:val="0"/>
          <w:color w:val="005CA9"/>
          <w:lang w:eastAsia="en-US"/>
        </w:rPr>
        <w:t>Matériels</w:t>
      </w:r>
      <w:bookmarkEnd w:id="72"/>
    </w:p>
    <w:p w14:paraId="76F177F4" w14:textId="5F8158C0" w:rsidR="00F40D48" w:rsidRPr="00A23899" w:rsidRDefault="00F40D48" w:rsidP="00BD2062">
      <w:pPr>
        <w:ind w:left="1276"/>
        <w:jc w:val="both"/>
        <w:rPr>
          <w:rFonts w:ascii="Arial" w:hAnsi="Arial" w:cs="Arial"/>
          <w:sz w:val="20"/>
          <w:szCs w:val="20"/>
        </w:rPr>
      </w:pPr>
      <w:r w:rsidRPr="00A23899">
        <w:rPr>
          <w:rFonts w:ascii="Arial" w:hAnsi="Arial" w:cs="Arial"/>
          <w:sz w:val="20"/>
          <w:szCs w:val="20"/>
        </w:rPr>
        <w:t>Aucun matériel n’est fourni au titulaire dans le cadre de la réalisation des prestations de nettoyage, des services associés ou des prestations à la demande.</w:t>
      </w:r>
    </w:p>
    <w:p w14:paraId="2893CE18" w14:textId="77777777" w:rsidR="00F40D48" w:rsidRPr="00A23899" w:rsidRDefault="00F40D48" w:rsidP="00BD2062">
      <w:pPr>
        <w:ind w:left="1276"/>
        <w:jc w:val="both"/>
        <w:rPr>
          <w:rFonts w:ascii="Arial" w:hAnsi="Arial" w:cs="Arial"/>
          <w:sz w:val="20"/>
          <w:szCs w:val="20"/>
        </w:rPr>
      </w:pPr>
      <w:r w:rsidRPr="00A23899">
        <w:rPr>
          <w:rFonts w:ascii="Arial" w:hAnsi="Arial" w:cs="Arial"/>
          <w:sz w:val="20"/>
          <w:szCs w:val="20"/>
        </w:rPr>
        <w:t>Le Titulaire du marché doit mettre à la disposition de son personnel le matériel nécessaire et adapté à la bonne exécution des prestations demandées et ce dans le respect des règles d’hygiène et de sécurité en vigueur.</w:t>
      </w:r>
    </w:p>
    <w:p w14:paraId="09C95A10" w14:textId="640024FC" w:rsidR="00F40D48" w:rsidRPr="00A23899" w:rsidRDefault="00F40D48" w:rsidP="00BD2062">
      <w:pPr>
        <w:ind w:left="1276"/>
        <w:jc w:val="both"/>
        <w:rPr>
          <w:rFonts w:ascii="Arial" w:hAnsi="Arial" w:cs="Arial"/>
          <w:sz w:val="20"/>
          <w:szCs w:val="20"/>
        </w:rPr>
      </w:pPr>
      <w:r w:rsidRPr="00A23899">
        <w:rPr>
          <w:rFonts w:ascii="Arial" w:hAnsi="Arial" w:cs="Arial"/>
          <w:sz w:val="20"/>
          <w:szCs w:val="20"/>
        </w:rPr>
        <w:t>Le Titulaire s’engage à réaliser la vérification périodique de ses matériels conformément à la législation en vigueur.</w:t>
      </w:r>
    </w:p>
    <w:p w14:paraId="29272F51" w14:textId="7B93C817" w:rsidR="00F40D48" w:rsidRPr="00A23899" w:rsidRDefault="00F40D48" w:rsidP="00BD2062">
      <w:pPr>
        <w:ind w:left="1276"/>
        <w:jc w:val="both"/>
        <w:rPr>
          <w:rFonts w:ascii="Arial" w:hAnsi="Arial" w:cs="Arial"/>
          <w:sz w:val="20"/>
          <w:szCs w:val="20"/>
        </w:rPr>
      </w:pPr>
      <w:r w:rsidRPr="00A23899">
        <w:rPr>
          <w:rFonts w:ascii="Arial" w:hAnsi="Arial" w:cs="Arial"/>
          <w:sz w:val="20"/>
          <w:szCs w:val="20"/>
        </w:rPr>
        <w:t>Les responsables des organismes se réservent le droit d’interdire les matériels dont l’utilisation serait susceptible de provoquer des dégradations.</w:t>
      </w:r>
    </w:p>
    <w:p w14:paraId="5F4EFA89" w14:textId="0F1F0B12" w:rsidR="00F40D48" w:rsidRPr="00A23899" w:rsidRDefault="00F40D48" w:rsidP="00BD2062">
      <w:pPr>
        <w:ind w:left="1276"/>
        <w:jc w:val="both"/>
        <w:rPr>
          <w:rFonts w:ascii="Arial" w:hAnsi="Arial" w:cs="Arial"/>
          <w:sz w:val="20"/>
          <w:szCs w:val="20"/>
        </w:rPr>
      </w:pPr>
      <w:r w:rsidRPr="00A23899">
        <w:rPr>
          <w:rFonts w:ascii="Arial" w:hAnsi="Arial" w:cs="Arial"/>
          <w:sz w:val="20"/>
          <w:szCs w:val="20"/>
        </w:rPr>
        <w:t xml:space="preserve">Il est </w:t>
      </w:r>
      <w:r w:rsidR="00F22BD4">
        <w:rPr>
          <w:rFonts w:ascii="Arial" w:hAnsi="Arial" w:cs="Arial"/>
          <w:sz w:val="20"/>
          <w:szCs w:val="20"/>
        </w:rPr>
        <w:t>entendu que le Titulaire prend</w:t>
      </w:r>
      <w:r w:rsidRPr="00A23899">
        <w:rPr>
          <w:rFonts w:ascii="Arial" w:hAnsi="Arial" w:cs="Arial"/>
          <w:sz w:val="20"/>
          <w:szCs w:val="20"/>
        </w:rPr>
        <w:t xml:space="preserve"> à ses frais et sous sa responsabilité toutes les dispositions utiles pour garantir la conservation et la réparation éventuelle des ouvrages et des équipements de l’organisme.</w:t>
      </w:r>
    </w:p>
    <w:p w14:paraId="14E291FA" w14:textId="0DFE596F" w:rsidR="00F40D48" w:rsidRPr="00A23899" w:rsidRDefault="00F40D48" w:rsidP="00BD2062">
      <w:pPr>
        <w:ind w:left="1276"/>
        <w:jc w:val="both"/>
        <w:rPr>
          <w:rFonts w:ascii="Arial" w:hAnsi="Arial" w:cs="Arial"/>
          <w:sz w:val="20"/>
          <w:szCs w:val="20"/>
        </w:rPr>
      </w:pPr>
      <w:r w:rsidRPr="00A23899">
        <w:rPr>
          <w:rFonts w:ascii="Arial" w:hAnsi="Arial" w:cs="Arial"/>
          <w:sz w:val="20"/>
          <w:szCs w:val="20"/>
        </w:rPr>
        <w:t>Les agents utilisant ces matériels d</w:t>
      </w:r>
      <w:r w:rsidR="00320C9C">
        <w:rPr>
          <w:rFonts w:ascii="Arial" w:hAnsi="Arial" w:cs="Arial"/>
          <w:sz w:val="20"/>
          <w:szCs w:val="20"/>
        </w:rPr>
        <w:t>oiven</w:t>
      </w:r>
      <w:r w:rsidRPr="00A23899">
        <w:rPr>
          <w:rFonts w:ascii="Arial" w:hAnsi="Arial" w:cs="Arial"/>
          <w:sz w:val="20"/>
          <w:szCs w:val="20"/>
        </w:rPr>
        <w:t>t avoir été formés à leur utilisation et reconnus aptes lors de leur dernière visite médicale.</w:t>
      </w:r>
    </w:p>
    <w:p w14:paraId="47BAD913" w14:textId="2857229D" w:rsidR="00F40D48" w:rsidRPr="00A23899" w:rsidRDefault="00F40D48" w:rsidP="00BD2062">
      <w:pPr>
        <w:ind w:left="1276"/>
        <w:jc w:val="both"/>
        <w:rPr>
          <w:rFonts w:ascii="Arial" w:hAnsi="Arial" w:cs="Arial"/>
          <w:sz w:val="20"/>
          <w:szCs w:val="20"/>
        </w:rPr>
      </w:pPr>
      <w:r w:rsidRPr="00A23899">
        <w:rPr>
          <w:rFonts w:ascii="Arial" w:hAnsi="Arial" w:cs="Arial"/>
          <w:sz w:val="20"/>
          <w:szCs w:val="20"/>
        </w:rPr>
        <w:t>Tout dommage causé aux i</w:t>
      </w:r>
      <w:r w:rsidR="00320C9C">
        <w:rPr>
          <w:rFonts w:ascii="Arial" w:hAnsi="Arial" w:cs="Arial"/>
          <w:sz w:val="20"/>
          <w:szCs w:val="20"/>
        </w:rPr>
        <w:t>nstallations et équipements est</w:t>
      </w:r>
      <w:r w:rsidRPr="00A23899">
        <w:rPr>
          <w:rFonts w:ascii="Arial" w:hAnsi="Arial" w:cs="Arial"/>
          <w:sz w:val="20"/>
          <w:szCs w:val="20"/>
        </w:rPr>
        <w:t xml:space="preserve"> mis à la charge du titulaire.</w:t>
      </w:r>
    </w:p>
    <w:p w14:paraId="27DFC776" w14:textId="2A5CC6BE" w:rsidR="00BD2062" w:rsidRPr="00196AC6" w:rsidRDefault="00BD2062" w:rsidP="00B8584D">
      <w:pPr>
        <w:pStyle w:val="Titre2"/>
        <w:keepLines/>
        <w:numPr>
          <w:ilvl w:val="3"/>
          <w:numId w:val="12"/>
        </w:numPr>
        <w:spacing w:before="40" w:after="120"/>
        <w:ind w:left="1730" w:hanging="454"/>
        <w:jc w:val="left"/>
        <w:rPr>
          <w:rFonts w:eastAsiaTheme="minorHAnsi"/>
          <w:b w:val="0"/>
          <w:color w:val="005CA9"/>
          <w:lang w:eastAsia="en-US"/>
        </w:rPr>
      </w:pPr>
      <w:bookmarkStart w:id="73" w:name="_Toc202797710"/>
      <w:r>
        <w:rPr>
          <w:rFonts w:eastAsiaTheme="minorHAnsi"/>
          <w:b w:val="0"/>
          <w:color w:val="005CA9"/>
          <w:lang w:eastAsia="en-US"/>
        </w:rPr>
        <w:t>Produits</w:t>
      </w:r>
      <w:bookmarkEnd w:id="73"/>
    </w:p>
    <w:p w14:paraId="165072A8" w14:textId="77777777" w:rsidR="00F40D48" w:rsidRPr="00A23899" w:rsidRDefault="00F40D48" w:rsidP="00BD2062">
      <w:pPr>
        <w:ind w:left="1276"/>
        <w:jc w:val="both"/>
        <w:rPr>
          <w:rFonts w:ascii="Arial" w:hAnsi="Arial" w:cs="Arial"/>
          <w:sz w:val="20"/>
          <w:szCs w:val="20"/>
        </w:rPr>
      </w:pPr>
      <w:r w:rsidRPr="00A23899">
        <w:rPr>
          <w:rFonts w:ascii="Arial" w:hAnsi="Arial" w:cs="Arial"/>
          <w:sz w:val="20"/>
          <w:szCs w:val="20"/>
        </w:rPr>
        <w:t>Aucun produit n’est fourni au titulaire dans le cadre de la réalisation des prestations de nettoyage, des services associés ou des prestations à la demande.</w:t>
      </w:r>
    </w:p>
    <w:p w14:paraId="0F67A40A" w14:textId="77777777" w:rsidR="00F40D48" w:rsidRPr="00A23899" w:rsidRDefault="00F40D48" w:rsidP="00BD2062">
      <w:pPr>
        <w:ind w:left="1276"/>
        <w:jc w:val="both"/>
        <w:rPr>
          <w:rFonts w:ascii="Arial" w:hAnsi="Arial" w:cs="Arial"/>
          <w:sz w:val="20"/>
          <w:szCs w:val="20"/>
        </w:rPr>
      </w:pPr>
      <w:r w:rsidRPr="00A23899">
        <w:rPr>
          <w:rFonts w:ascii="Arial" w:hAnsi="Arial" w:cs="Arial"/>
          <w:sz w:val="20"/>
          <w:szCs w:val="20"/>
        </w:rPr>
        <w:t>Le Titulaire du marché fourni l’ensemble des produits (notamment les sacs poubelles) nécessaires à la bonne exécution de l’ensemble des prestations de nettoyage prévues au marché.</w:t>
      </w:r>
    </w:p>
    <w:p w14:paraId="160CC5C3" w14:textId="77777777" w:rsidR="00F40D48" w:rsidRPr="00A23899" w:rsidRDefault="00F40D48" w:rsidP="00BD2062">
      <w:pPr>
        <w:ind w:left="1276"/>
        <w:jc w:val="both"/>
        <w:rPr>
          <w:rFonts w:ascii="Arial" w:hAnsi="Arial" w:cs="Arial"/>
          <w:sz w:val="20"/>
          <w:szCs w:val="20"/>
        </w:rPr>
      </w:pPr>
      <w:r w:rsidRPr="00A23899">
        <w:rPr>
          <w:rFonts w:ascii="Arial" w:hAnsi="Arial" w:cs="Arial"/>
          <w:sz w:val="20"/>
          <w:szCs w:val="20"/>
        </w:rPr>
        <w:lastRenderedPageBreak/>
        <w:t>Les produits doivent être conformes aux fiches techniques remise par le titulaire dans son offre.</w:t>
      </w:r>
    </w:p>
    <w:p w14:paraId="6DCD1BD3" w14:textId="77777777" w:rsidR="00F40D48" w:rsidRPr="00EA7031" w:rsidRDefault="00F40D48" w:rsidP="00B8584D">
      <w:pPr>
        <w:pStyle w:val="Titre2"/>
        <w:keepLines/>
        <w:numPr>
          <w:ilvl w:val="3"/>
          <w:numId w:val="12"/>
        </w:numPr>
        <w:spacing w:before="40" w:after="120"/>
        <w:ind w:left="1843" w:hanging="567"/>
        <w:jc w:val="left"/>
        <w:rPr>
          <w:rFonts w:eastAsiaTheme="minorHAnsi"/>
          <w:b w:val="0"/>
          <w:color w:val="005CA9"/>
          <w:lang w:eastAsia="en-US"/>
        </w:rPr>
      </w:pPr>
      <w:bookmarkStart w:id="74" w:name="_Toc202797711"/>
      <w:r w:rsidRPr="00EA7031">
        <w:rPr>
          <w:rFonts w:eastAsiaTheme="minorHAnsi"/>
          <w:b w:val="0"/>
          <w:color w:val="005CA9"/>
          <w:lang w:eastAsia="en-US"/>
        </w:rPr>
        <w:t>Consommables sanitaires</w:t>
      </w:r>
      <w:bookmarkEnd w:id="74"/>
    </w:p>
    <w:p w14:paraId="70B15B7F" w14:textId="77777777" w:rsidR="00F40D48" w:rsidRPr="00A23899" w:rsidRDefault="00F40D48" w:rsidP="00B8584D">
      <w:pPr>
        <w:spacing w:after="120" w:line="240" w:lineRule="auto"/>
        <w:ind w:left="1276"/>
        <w:jc w:val="both"/>
        <w:rPr>
          <w:rFonts w:ascii="Arial" w:hAnsi="Arial" w:cs="Arial"/>
          <w:sz w:val="20"/>
          <w:szCs w:val="20"/>
        </w:rPr>
      </w:pPr>
      <w:r w:rsidRPr="00A23899">
        <w:rPr>
          <w:rFonts w:ascii="Arial" w:hAnsi="Arial" w:cs="Arial"/>
          <w:sz w:val="20"/>
          <w:szCs w:val="20"/>
        </w:rPr>
        <w:t>Est fourni au titulaire dans le cadre de la réalisation des prestations de nettoyage, des services associés ou des prestations à la demande, les consommables suivants :</w:t>
      </w:r>
    </w:p>
    <w:p w14:paraId="5F1012FE" w14:textId="77777777" w:rsidR="00F40D48" w:rsidRPr="00345996" w:rsidRDefault="00F40D48" w:rsidP="009D0325">
      <w:pPr>
        <w:pStyle w:val="Paragraphedeliste"/>
        <w:numPr>
          <w:ilvl w:val="0"/>
          <w:numId w:val="29"/>
        </w:numPr>
        <w:spacing w:after="120"/>
        <w:jc w:val="both"/>
        <w:rPr>
          <w:rFonts w:ascii="Arial" w:hAnsi="Arial" w:cs="Arial"/>
        </w:rPr>
      </w:pPr>
      <w:r w:rsidRPr="00345996">
        <w:rPr>
          <w:rFonts w:ascii="Arial" w:hAnsi="Arial" w:cs="Arial"/>
        </w:rPr>
        <w:t>essuie-mains,</w:t>
      </w:r>
    </w:p>
    <w:p w14:paraId="06B57DDB" w14:textId="77777777" w:rsidR="00F40D48" w:rsidRPr="00345996" w:rsidRDefault="00F40D48" w:rsidP="009D0325">
      <w:pPr>
        <w:pStyle w:val="Paragraphedeliste"/>
        <w:numPr>
          <w:ilvl w:val="0"/>
          <w:numId w:val="29"/>
        </w:numPr>
        <w:spacing w:after="120"/>
        <w:jc w:val="both"/>
        <w:rPr>
          <w:rFonts w:ascii="Arial" w:hAnsi="Arial" w:cs="Arial"/>
        </w:rPr>
      </w:pPr>
      <w:r w:rsidRPr="00345996">
        <w:rPr>
          <w:rFonts w:ascii="Arial" w:hAnsi="Arial" w:cs="Arial"/>
        </w:rPr>
        <w:t>papier hygiénique,</w:t>
      </w:r>
    </w:p>
    <w:p w14:paraId="7BA9FD64" w14:textId="77777777" w:rsidR="00F40D48" w:rsidRPr="00345996" w:rsidRDefault="00F40D48" w:rsidP="009D0325">
      <w:pPr>
        <w:pStyle w:val="Paragraphedeliste"/>
        <w:numPr>
          <w:ilvl w:val="0"/>
          <w:numId w:val="29"/>
        </w:numPr>
        <w:spacing w:after="120"/>
        <w:jc w:val="both"/>
        <w:rPr>
          <w:rFonts w:ascii="Arial" w:hAnsi="Arial" w:cs="Arial"/>
        </w:rPr>
      </w:pPr>
      <w:r w:rsidRPr="00345996">
        <w:rPr>
          <w:rFonts w:ascii="Arial" w:hAnsi="Arial" w:cs="Arial"/>
        </w:rPr>
        <w:t>savon liquide,</w:t>
      </w:r>
    </w:p>
    <w:p w14:paraId="436AE66E" w14:textId="77777777" w:rsidR="00F40D48" w:rsidRPr="00345996" w:rsidRDefault="00F40D48" w:rsidP="009D0325">
      <w:pPr>
        <w:pStyle w:val="Paragraphedeliste"/>
        <w:numPr>
          <w:ilvl w:val="0"/>
          <w:numId w:val="29"/>
        </w:numPr>
        <w:spacing w:after="120"/>
        <w:jc w:val="both"/>
        <w:rPr>
          <w:rFonts w:ascii="Arial" w:hAnsi="Arial" w:cs="Arial"/>
        </w:rPr>
      </w:pPr>
      <w:r w:rsidRPr="00345996">
        <w:rPr>
          <w:rFonts w:ascii="Arial" w:hAnsi="Arial" w:cs="Arial"/>
        </w:rPr>
        <w:t>sachets périodiques,</w:t>
      </w:r>
    </w:p>
    <w:p w14:paraId="7716E299" w14:textId="77777777" w:rsidR="00F40D48" w:rsidRPr="00345996" w:rsidRDefault="00F40D48" w:rsidP="009D0325">
      <w:pPr>
        <w:pStyle w:val="Paragraphedeliste"/>
        <w:numPr>
          <w:ilvl w:val="0"/>
          <w:numId w:val="29"/>
        </w:numPr>
        <w:spacing w:after="120"/>
        <w:jc w:val="both"/>
        <w:rPr>
          <w:rFonts w:ascii="Arial" w:hAnsi="Arial" w:cs="Arial"/>
        </w:rPr>
      </w:pPr>
      <w:r w:rsidRPr="00345996">
        <w:rPr>
          <w:rFonts w:ascii="Arial" w:hAnsi="Arial" w:cs="Arial"/>
        </w:rPr>
        <w:t>sacs pour les destructeurs de papier</w:t>
      </w:r>
    </w:p>
    <w:p w14:paraId="4F8823BB" w14:textId="6E8E727D" w:rsidR="00F40D48" w:rsidRPr="00345996" w:rsidRDefault="00F40D48" w:rsidP="009D0325">
      <w:pPr>
        <w:pStyle w:val="Paragraphedeliste"/>
        <w:numPr>
          <w:ilvl w:val="0"/>
          <w:numId w:val="29"/>
        </w:numPr>
        <w:spacing w:after="120"/>
        <w:jc w:val="both"/>
        <w:rPr>
          <w:rFonts w:ascii="Arial" w:hAnsi="Arial" w:cs="Arial"/>
        </w:rPr>
      </w:pPr>
      <w:r w:rsidRPr="00345996">
        <w:rPr>
          <w:rFonts w:ascii="Arial" w:hAnsi="Arial" w:cs="Arial"/>
        </w:rPr>
        <w:t>dessus de siège WC</w:t>
      </w:r>
    </w:p>
    <w:p w14:paraId="34CF931A" w14:textId="163BBD87" w:rsidR="00F40D48" w:rsidRPr="00843B70" w:rsidRDefault="00843B70" w:rsidP="00320C9C">
      <w:pPr>
        <w:pStyle w:val="Titre2"/>
        <w:keepLines/>
        <w:numPr>
          <w:ilvl w:val="2"/>
          <w:numId w:val="12"/>
        </w:numPr>
        <w:spacing w:before="40" w:after="120"/>
        <w:ind w:left="1225" w:hanging="505"/>
        <w:jc w:val="left"/>
        <w:rPr>
          <w:rFonts w:eastAsiaTheme="minorHAnsi"/>
          <w:b w:val="0"/>
          <w:color w:val="005CA9"/>
          <w:lang w:eastAsia="en-US"/>
        </w:rPr>
      </w:pPr>
      <w:bookmarkStart w:id="75" w:name="_Toc202797712"/>
      <w:r w:rsidRPr="00A23899">
        <w:rPr>
          <w:rFonts w:eastAsiaTheme="minorHAnsi"/>
          <w:lang w:eastAsia="en-US"/>
        </w:rPr>
        <w:t xml:space="preserve">- </w:t>
      </w:r>
      <w:r w:rsidRPr="00593506">
        <w:rPr>
          <w:rFonts w:eastAsiaTheme="minorHAnsi"/>
          <w:b w:val="0"/>
          <w:color w:val="005CA9"/>
          <w:lang w:eastAsia="en-US"/>
        </w:rPr>
        <w:t>Plages horaires d’intervention</w:t>
      </w:r>
      <w:bookmarkEnd w:id="75"/>
    </w:p>
    <w:tbl>
      <w:tblPr>
        <w:tblStyle w:val="TableNormal"/>
        <w:tblW w:w="10194" w:type="dxa"/>
        <w:tblInd w:w="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02"/>
        <w:gridCol w:w="5092"/>
      </w:tblGrid>
      <w:tr w:rsidR="00F40D48" w:rsidRPr="00ED2B35" w14:paraId="0C8499C2" w14:textId="77777777" w:rsidTr="00593506">
        <w:trPr>
          <w:trHeight w:val="537"/>
        </w:trPr>
        <w:tc>
          <w:tcPr>
            <w:tcW w:w="5102" w:type="dxa"/>
          </w:tcPr>
          <w:p w14:paraId="71103F6C" w14:textId="77777777" w:rsidR="00ED2B35" w:rsidRDefault="00F40D48" w:rsidP="00ED2B35">
            <w:pPr>
              <w:ind w:left="129" w:right="147"/>
              <w:jc w:val="both"/>
              <w:rPr>
                <w:rFonts w:ascii="Arial" w:hAnsi="Arial" w:cs="Arial"/>
                <w:sz w:val="20"/>
                <w:szCs w:val="20"/>
                <w:lang w:val="fr-FR"/>
              </w:rPr>
            </w:pPr>
            <w:r w:rsidRPr="00ED2B35">
              <w:rPr>
                <w:rFonts w:ascii="Arial" w:hAnsi="Arial" w:cs="Arial"/>
                <w:sz w:val="20"/>
                <w:szCs w:val="20"/>
                <w:lang w:val="fr-FR"/>
              </w:rPr>
              <w:t xml:space="preserve">Site n°1 : </w:t>
            </w:r>
          </w:p>
          <w:p w14:paraId="779C8387" w14:textId="35CD1607" w:rsidR="00F40D48" w:rsidRPr="00ED2B35" w:rsidRDefault="00F40D48" w:rsidP="00ED2B35">
            <w:pPr>
              <w:ind w:left="129" w:right="147"/>
              <w:jc w:val="both"/>
              <w:rPr>
                <w:rFonts w:ascii="Arial" w:hAnsi="Arial" w:cs="Arial"/>
                <w:sz w:val="20"/>
                <w:szCs w:val="20"/>
                <w:lang w:val="fr-FR"/>
              </w:rPr>
            </w:pPr>
            <w:r w:rsidRPr="00ED2B35">
              <w:rPr>
                <w:rFonts w:ascii="Arial" w:hAnsi="Arial" w:cs="Arial"/>
                <w:sz w:val="20"/>
                <w:szCs w:val="20"/>
                <w:lang w:val="fr-FR"/>
              </w:rPr>
              <w:t>CPAM de la Mayenne – 37 boulevard</w:t>
            </w:r>
            <w:r w:rsidR="00ED2B35">
              <w:rPr>
                <w:rFonts w:ascii="Arial" w:hAnsi="Arial" w:cs="Arial"/>
                <w:sz w:val="20"/>
                <w:szCs w:val="20"/>
                <w:lang w:val="fr-FR"/>
              </w:rPr>
              <w:t xml:space="preserve"> </w:t>
            </w:r>
            <w:r w:rsidRPr="00ED2B35">
              <w:rPr>
                <w:rFonts w:ascii="Arial" w:hAnsi="Arial" w:cs="Arial"/>
                <w:sz w:val="20"/>
                <w:szCs w:val="20"/>
                <w:lang w:val="fr-FR"/>
              </w:rPr>
              <w:t>Montmorency – 53000 Laval</w:t>
            </w:r>
          </w:p>
        </w:tc>
        <w:tc>
          <w:tcPr>
            <w:tcW w:w="5092" w:type="dxa"/>
          </w:tcPr>
          <w:p w14:paraId="4A6ED744" w14:textId="77777777" w:rsidR="00F40D48" w:rsidRPr="00ED2B35" w:rsidRDefault="00F40D48" w:rsidP="00ED2B35">
            <w:pPr>
              <w:ind w:left="124" w:right="141"/>
              <w:jc w:val="both"/>
              <w:rPr>
                <w:rFonts w:ascii="Arial" w:hAnsi="Arial" w:cs="Arial"/>
                <w:sz w:val="20"/>
                <w:szCs w:val="20"/>
                <w:lang w:val="fr-FR"/>
              </w:rPr>
            </w:pPr>
            <w:r w:rsidRPr="00ED2B35">
              <w:rPr>
                <w:rFonts w:ascii="Arial" w:hAnsi="Arial" w:cs="Arial"/>
                <w:sz w:val="20"/>
                <w:szCs w:val="20"/>
                <w:lang w:val="fr-FR"/>
              </w:rPr>
              <w:t>A partir de 14 heures et jusqu’à 21 heures</w:t>
            </w:r>
          </w:p>
          <w:p w14:paraId="607EA11E" w14:textId="77777777" w:rsidR="00ED2B35" w:rsidRDefault="00ED2B35" w:rsidP="00ED2B35">
            <w:pPr>
              <w:ind w:left="124" w:right="141"/>
              <w:jc w:val="both"/>
              <w:rPr>
                <w:rFonts w:ascii="Arial" w:hAnsi="Arial" w:cs="Arial"/>
                <w:sz w:val="20"/>
                <w:szCs w:val="20"/>
                <w:lang w:val="fr-FR"/>
              </w:rPr>
            </w:pPr>
          </w:p>
          <w:p w14:paraId="1945240C" w14:textId="7ADBE21E" w:rsidR="00F40D48" w:rsidRPr="00ED2B35" w:rsidRDefault="00F40D48" w:rsidP="00ED2B35">
            <w:pPr>
              <w:ind w:left="124" w:right="141"/>
              <w:jc w:val="both"/>
              <w:rPr>
                <w:rFonts w:ascii="Arial" w:hAnsi="Arial" w:cs="Arial"/>
                <w:sz w:val="20"/>
                <w:szCs w:val="20"/>
                <w:lang w:val="fr-FR"/>
              </w:rPr>
            </w:pPr>
            <w:r w:rsidRPr="00ED2B35">
              <w:rPr>
                <w:rFonts w:ascii="Arial" w:hAnsi="Arial" w:cs="Arial"/>
                <w:sz w:val="20"/>
                <w:szCs w:val="20"/>
                <w:lang w:val="fr-FR"/>
              </w:rPr>
              <w:t>A partir de 18 heures pour l’UC-IRSA (voir plan)</w:t>
            </w:r>
          </w:p>
        </w:tc>
      </w:tr>
      <w:tr w:rsidR="00B13289" w:rsidRPr="00ED2B35" w14:paraId="316E9090" w14:textId="77777777" w:rsidTr="00A62028">
        <w:trPr>
          <w:trHeight w:val="537"/>
        </w:trPr>
        <w:tc>
          <w:tcPr>
            <w:tcW w:w="5102" w:type="dxa"/>
            <w:vAlign w:val="center"/>
          </w:tcPr>
          <w:p w14:paraId="191220B5" w14:textId="77777777" w:rsidR="00ED2B35" w:rsidRDefault="00B13289" w:rsidP="00ED2B35">
            <w:pPr>
              <w:ind w:left="129" w:right="147"/>
              <w:jc w:val="both"/>
              <w:rPr>
                <w:rFonts w:ascii="Arial" w:eastAsia="Calibri" w:hAnsi="Arial" w:cs="Arial"/>
                <w:sz w:val="20"/>
                <w:szCs w:val="20"/>
              </w:rPr>
            </w:pPr>
            <w:r w:rsidRPr="00ED2B35">
              <w:rPr>
                <w:rFonts w:ascii="Arial" w:eastAsia="Calibri" w:hAnsi="Arial" w:cs="Arial"/>
                <w:sz w:val="20"/>
                <w:szCs w:val="20"/>
              </w:rPr>
              <w:t xml:space="preserve">Site n°2 : </w:t>
            </w:r>
          </w:p>
          <w:p w14:paraId="0D764B43" w14:textId="503B96B9" w:rsidR="00B13289" w:rsidRPr="00ED2B35" w:rsidRDefault="00B13289" w:rsidP="00ED2B35">
            <w:pPr>
              <w:ind w:left="129" w:right="147"/>
              <w:jc w:val="both"/>
              <w:rPr>
                <w:rFonts w:ascii="Arial" w:hAnsi="Arial" w:cs="Arial"/>
                <w:sz w:val="20"/>
                <w:szCs w:val="20"/>
                <w:lang w:val="fr-FR"/>
              </w:rPr>
            </w:pPr>
            <w:r w:rsidRPr="00ED2B35">
              <w:rPr>
                <w:rFonts w:ascii="Arial" w:eastAsia="Calibri" w:hAnsi="Arial" w:cs="Arial"/>
                <w:sz w:val="20"/>
                <w:szCs w:val="20"/>
              </w:rPr>
              <w:t>Agence de Château Gontier – 3 place de la Mairie – 53200 Château Gontier</w:t>
            </w:r>
          </w:p>
        </w:tc>
        <w:tc>
          <w:tcPr>
            <w:tcW w:w="5092" w:type="dxa"/>
            <w:vAlign w:val="center"/>
          </w:tcPr>
          <w:p w14:paraId="6B91C2F1" w14:textId="77777777" w:rsidR="00B13289" w:rsidRPr="00ED2B35" w:rsidRDefault="00B13289" w:rsidP="00ED2B35">
            <w:pPr>
              <w:numPr>
                <w:ilvl w:val="12"/>
                <w:numId w:val="0"/>
              </w:numPr>
              <w:tabs>
                <w:tab w:val="left" w:pos="567"/>
                <w:tab w:val="left" w:pos="2127"/>
                <w:tab w:val="left" w:pos="3969"/>
              </w:tabs>
              <w:ind w:left="124" w:right="141"/>
              <w:rPr>
                <w:rFonts w:ascii="Arial" w:eastAsia="Calibri" w:hAnsi="Arial" w:cs="Arial"/>
                <w:sz w:val="20"/>
                <w:szCs w:val="20"/>
              </w:rPr>
            </w:pPr>
            <w:r w:rsidRPr="00ED2B35">
              <w:rPr>
                <w:rFonts w:ascii="Arial" w:eastAsia="Calibri" w:hAnsi="Arial" w:cs="Arial"/>
                <w:sz w:val="20"/>
                <w:szCs w:val="20"/>
              </w:rPr>
              <w:t xml:space="preserve">De 7 heures 30 à 8 heures 30 </w:t>
            </w:r>
          </w:p>
          <w:p w14:paraId="51F09129" w14:textId="77777777" w:rsidR="00B13289" w:rsidRPr="00ED2B35" w:rsidRDefault="00B13289" w:rsidP="00ED2B35">
            <w:pPr>
              <w:numPr>
                <w:ilvl w:val="12"/>
                <w:numId w:val="0"/>
              </w:numPr>
              <w:tabs>
                <w:tab w:val="left" w:pos="567"/>
                <w:tab w:val="left" w:pos="2127"/>
                <w:tab w:val="left" w:pos="3969"/>
              </w:tabs>
              <w:ind w:left="124" w:right="141"/>
              <w:rPr>
                <w:rFonts w:ascii="Arial" w:eastAsia="Calibri" w:hAnsi="Arial" w:cs="Arial"/>
                <w:sz w:val="20"/>
                <w:szCs w:val="20"/>
              </w:rPr>
            </w:pPr>
            <w:r w:rsidRPr="00ED2B35">
              <w:rPr>
                <w:rFonts w:ascii="Arial" w:eastAsia="Calibri" w:hAnsi="Arial" w:cs="Arial"/>
                <w:sz w:val="20"/>
                <w:szCs w:val="20"/>
              </w:rPr>
              <w:t xml:space="preserve">ou </w:t>
            </w:r>
          </w:p>
          <w:p w14:paraId="0E320ECD" w14:textId="14FDA43E" w:rsidR="00B13289" w:rsidRPr="00ED2B35" w:rsidRDefault="00B13289" w:rsidP="00ED2B35">
            <w:pPr>
              <w:ind w:left="124" w:right="141"/>
              <w:jc w:val="both"/>
              <w:rPr>
                <w:rFonts w:ascii="Arial" w:hAnsi="Arial" w:cs="Arial"/>
                <w:sz w:val="20"/>
                <w:szCs w:val="20"/>
                <w:lang w:val="fr-FR"/>
              </w:rPr>
            </w:pPr>
            <w:r w:rsidRPr="00ED2B35">
              <w:rPr>
                <w:rFonts w:ascii="Arial" w:eastAsia="Calibri" w:hAnsi="Arial" w:cs="Arial"/>
                <w:sz w:val="20"/>
                <w:szCs w:val="20"/>
              </w:rPr>
              <w:t>de 17 heures 30 à 18 heures 30</w:t>
            </w:r>
          </w:p>
        </w:tc>
      </w:tr>
      <w:tr w:rsidR="00B13289" w:rsidRPr="00ED2B35" w14:paraId="7E39381C" w14:textId="77777777" w:rsidTr="00A62028">
        <w:trPr>
          <w:trHeight w:val="805"/>
        </w:trPr>
        <w:tc>
          <w:tcPr>
            <w:tcW w:w="5102" w:type="dxa"/>
            <w:vAlign w:val="center"/>
          </w:tcPr>
          <w:p w14:paraId="570A3E71" w14:textId="77777777" w:rsidR="00ED2B35" w:rsidRDefault="00B13289" w:rsidP="00ED2B35">
            <w:pPr>
              <w:ind w:left="129" w:right="147"/>
              <w:jc w:val="both"/>
              <w:rPr>
                <w:rFonts w:ascii="Arial" w:eastAsia="Calibri" w:hAnsi="Arial" w:cs="Arial"/>
                <w:sz w:val="20"/>
                <w:szCs w:val="20"/>
              </w:rPr>
            </w:pPr>
            <w:r w:rsidRPr="00ED2B35">
              <w:rPr>
                <w:rFonts w:ascii="Arial" w:eastAsia="Calibri" w:hAnsi="Arial" w:cs="Arial"/>
                <w:sz w:val="20"/>
                <w:szCs w:val="20"/>
              </w:rPr>
              <w:t xml:space="preserve">Site n°3 : </w:t>
            </w:r>
          </w:p>
          <w:p w14:paraId="79AC9FBA" w14:textId="677D9000" w:rsidR="00B13289" w:rsidRPr="00ED2B35" w:rsidRDefault="00B13289" w:rsidP="00ED2B35">
            <w:pPr>
              <w:ind w:left="129" w:right="147"/>
              <w:jc w:val="both"/>
              <w:rPr>
                <w:rFonts w:ascii="Arial" w:hAnsi="Arial" w:cs="Arial"/>
                <w:sz w:val="20"/>
                <w:szCs w:val="20"/>
                <w:lang w:val="fr-FR"/>
              </w:rPr>
            </w:pPr>
            <w:r w:rsidRPr="00ED2B35">
              <w:rPr>
                <w:rFonts w:ascii="Arial" w:eastAsia="Calibri" w:hAnsi="Arial" w:cs="Arial"/>
                <w:sz w:val="20"/>
                <w:szCs w:val="20"/>
              </w:rPr>
              <w:t>Agence de Mayenne – Pôle santé – 19 place de l’Europe – 53100 Mayenne</w:t>
            </w:r>
          </w:p>
        </w:tc>
        <w:tc>
          <w:tcPr>
            <w:tcW w:w="5092" w:type="dxa"/>
            <w:vAlign w:val="center"/>
          </w:tcPr>
          <w:p w14:paraId="32320649" w14:textId="77777777" w:rsidR="00B13289" w:rsidRPr="00ED2B35" w:rsidRDefault="00B13289" w:rsidP="00ED2B35">
            <w:pPr>
              <w:numPr>
                <w:ilvl w:val="12"/>
                <w:numId w:val="0"/>
              </w:numPr>
              <w:tabs>
                <w:tab w:val="left" w:pos="567"/>
                <w:tab w:val="left" w:pos="2127"/>
                <w:tab w:val="left" w:pos="3969"/>
              </w:tabs>
              <w:ind w:left="124" w:right="141"/>
              <w:rPr>
                <w:rFonts w:ascii="Arial" w:eastAsia="Calibri" w:hAnsi="Arial" w:cs="Arial"/>
                <w:sz w:val="20"/>
                <w:szCs w:val="20"/>
              </w:rPr>
            </w:pPr>
            <w:r w:rsidRPr="00ED2B35">
              <w:rPr>
                <w:rFonts w:ascii="Arial" w:eastAsia="Calibri" w:hAnsi="Arial" w:cs="Arial"/>
                <w:sz w:val="20"/>
                <w:szCs w:val="20"/>
              </w:rPr>
              <w:t xml:space="preserve">De 7 heures 30 à 8 heures 30 </w:t>
            </w:r>
          </w:p>
          <w:p w14:paraId="4427DF7C" w14:textId="77777777" w:rsidR="00B13289" w:rsidRPr="00ED2B35" w:rsidRDefault="00B13289" w:rsidP="00ED2B35">
            <w:pPr>
              <w:numPr>
                <w:ilvl w:val="12"/>
                <w:numId w:val="0"/>
              </w:numPr>
              <w:tabs>
                <w:tab w:val="left" w:pos="567"/>
                <w:tab w:val="left" w:pos="2127"/>
                <w:tab w:val="left" w:pos="3969"/>
              </w:tabs>
              <w:ind w:left="124" w:right="141"/>
              <w:rPr>
                <w:rFonts w:ascii="Arial" w:eastAsia="Calibri" w:hAnsi="Arial" w:cs="Arial"/>
                <w:sz w:val="20"/>
                <w:szCs w:val="20"/>
              </w:rPr>
            </w:pPr>
            <w:r w:rsidRPr="00ED2B35">
              <w:rPr>
                <w:rFonts w:ascii="Arial" w:eastAsia="Calibri" w:hAnsi="Arial" w:cs="Arial"/>
                <w:sz w:val="20"/>
                <w:szCs w:val="20"/>
              </w:rPr>
              <w:t xml:space="preserve">ou </w:t>
            </w:r>
          </w:p>
          <w:p w14:paraId="2545B4E3" w14:textId="48B55E08" w:rsidR="00B13289" w:rsidRPr="00ED2B35" w:rsidRDefault="00B13289" w:rsidP="00ED2B35">
            <w:pPr>
              <w:ind w:left="124" w:right="141"/>
              <w:jc w:val="both"/>
              <w:rPr>
                <w:rFonts w:ascii="Arial" w:hAnsi="Arial" w:cs="Arial"/>
                <w:sz w:val="20"/>
                <w:szCs w:val="20"/>
                <w:lang w:val="fr-FR"/>
              </w:rPr>
            </w:pPr>
            <w:r w:rsidRPr="00ED2B35">
              <w:rPr>
                <w:rFonts w:ascii="Arial" w:eastAsia="Calibri" w:hAnsi="Arial" w:cs="Arial"/>
                <w:sz w:val="20"/>
                <w:szCs w:val="20"/>
              </w:rPr>
              <w:t>de 17 heures 30 à 18 heures 30</w:t>
            </w:r>
          </w:p>
        </w:tc>
      </w:tr>
      <w:tr w:rsidR="00B13289" w:rsidRPr="00ED2B35" w14:paraId="4E9E1BD8" w14:textId="77777777" w:rsidTr="00A62028">
        <w:trPr>
          <w:trHeight w:val="805"/>
        </w:trPr>
        <w:tc>
          <w:tcPr>
            <w:tcW w:w="5102" w:type="dxa"/>
            <w:vAlign w:val="center"/>
          </w:tcPr>
          <w:p w14:paraId="0DBFE19E" w14:textId="77777777" w:rsidR="00ED2B35" w:rsidRDefault="00B13289" w:rsidP="00ED2B35">
            <w:pPr>
              <w:ind w:left="129" w:right="147"/>
              <w:jc w:val="both"/>
              <w:rPr>
                <w:rFonts w:ascii="Arial" w:eastAsia="Calibri" w:hAnsi="Arial" w:cs="Arial"/>
                <w:sz w:val="20"/>
                <w:szCs w:val="20"/>
              </w:rPr>
            </w:pPr>
            <w:r w:rsidRPr="00ED2B35">
              <w:rPr>
                <w:rFonts w:ascii="Arial" w:eastAsia="Calibri" w:hAnsi="Arial" w:cs="Arial"/>
                <w:sz w:val="20"/>
                <w:szCs w:val="20"/>
              </w:rPr>
              <w:t xml:space="preserve">Site n°4 : </w:t>
            </w:r>
          </w:p>
          <w:p w14:paraId="742A8D98" w14:textId="3F0A6B37" w:rsidR="00B13289" w:rsidRPr="00ED2B35" w:rsidRDefault="00B13289" w:rsidP="00ED2B35">
            <w:pPr>
              <w:ind w:left="129" w:right="147"/>
              <w:jc w:val="both"/>
              <w:rPr>
                <w:rFonts w:ascii="Arial" w:hAnsi="Arial" w:cs="Arial"/>
                <w:sz w:val="20"/>
                <w:szCs w:val="20"/>
                <w:lang w:val="fr-FR"/>
              </w:rPr>
            </w:pPr>
            <w:r w:rsidRPr="00ED2B35">
              <w:rPr>
                <w:rFonts w:ascii="Arial" w:eastAsia="Calibri" w:hAnsi="Arial" w:cs="Arial"/>
                <w:sz w:val="20"/>
                <w:szCs w:val="20"/>
              </w:rPr>
              <w:t>Annexe CPAM – Bâtiment Q – Parc Technopolis – Rue Louis de Broglie – 53810 Changé</w:t>
            </w:r>
          </w:p>
        </w:tc>
        <w:tc>
          <w:tcPr>
            <w:tcW w:w="5092" w:type="dxa"/>
            <w:vAlign w:val="center"/>
          </w:tcPr>
          <w:p w14:paraId="16DD9B5E" w14:textId="16A9AD3E" w:rsidR="00B13289" w:rsidRPr="00ED2B35" w:rsidRDefault="00B13289" w:rsidP="00ED2B35">
            <w:pPr>
              <w:ind w:left="124" w:right="141"/>
              <w:jc w:val="both"/>
              <w:rPr>
                <w:rFonts w:ascii="Arial" w:hAnsi="Arial" w:cs="Arial"/>
                <w:sz w:val="20"/>
                <w:szCs w:val="20"/>
                <w:lang w:val="fr-FR"/>
              </w:rPr>
            </w:pPr>
            <w:r w:rsidRPr="00ED2B35">
              <w:rPr>
                <w:rFonts w:ascii="Arial" w:eastAsia="Calibri" w:hAnsi="Arial" w:cs="Arial"/>
                <w:sz w:val="20"/>
                <w:szCs w:val="20"/>
              </w:rPr>
              <w:t>A partir de 14 heures et jusqu’à 21 heures</w:t>
            </w:r>
          </w:p>
        </w:tc>
      </w:tr>
    </w:tbl>
    <w:p w14:paraId="72AE0480" w14:textId="4C30582B" w:rsidR="006705B1" w:rsidRPr="00843B70" w:rsidRDefault="006705B1" w:rsidP="00B8584D">
      <w:pPr>
        <w:pStyle w:val="Titre2"/>
        <w:keepLines/>
        <w:numPr>
          <w:ilvl w:val="2"/>
          <w:numId w:val="12"/>
        </w:numPr>
        <w:spacing w:before="240" w:after="120"/>
        <w:ind w:left="1225" w:hanging="505"/>
        <w:jc w:val="left"/>
        <w:rPr>
          <w:rFonts w:eastAsiaTheme="minorHAnsi"/>
          <w:b w:val="0"/>
          <w:color w:val="005CA9"/>
          <w:lang w:eastAsia="en-US"/>
        </w:rPr>
      </w:pPr>
      <w:bookmarkStart w:id="76" w:name="_Toc202797713"/>
      <w:r w:rsidRPr="00A23899">
        <w:rPr>
          <w:rFonts w:eastAsiaTheme="minorHAnsi"/>
          <w:lang w:eastAsia="en-US"/>
        </w:rPr>
        <w:t xml:space="preserve">- </w:t>
      </w:r>
      <w:r w:rsidRPr="006705B1">
        <w:rPr>
          <w:rFonts w:eastAsiaTheme="minorHAnsi"/>
          <w:b w:val="0"/>
          <w:color w:val="005CA9"/>
          <w:lang w:eastAsia="en-US"/>
        </w:rPr>
        <w:t>Modalités d’accès</w:t>
      </w:r>
      <w:bookmarkEnd w:id="76"/>
    </w:p>
    <w:p w14:paraId="3A18FF40" w14:textId="77777777" w:rsidR="00B13289" w:rsidRPr="00A23899" w:rsidRDefault="00B13289" w:rsidP="00B13289">
      <w:pPr>
        <w:ind w:left="709"/>
        <w:jc w:val="both"/>
        <w:rPr>
          <w:rFonts w:ascii="Arial" w:hAnsi="Arial" w:cs="Arial"/>
          <w:sz w:val="20"/>
          <w:szCs w:val="20"/>
        </w:rPr>
      </w:pPr>
      <w:r w:rsidRPr="00A23899">
        <w:rPr>
          <w:rFonts w:ascii="Arial" w:hAnsi="Arial" w:cs="Arial"/>
          <w:sz w:val="20"/>
          <w:szCs w:val="20"/>
        </w:rPr>
        <w:t>Est remis au titulaire, contre un récépissé, les clés et badges d’accès aux bâtiments concernés par le marché.</w:t>
      </w:r>
    </w:p>
    <w:p w14:paraId="6C05046D" w14:textId="77777777" w:rsidR="00B13289" w:rsidRDefault="00B13289" w:rsidP="00B13289">
      <w:pPr>
        <w:ind w:left="709"/>
        <w:jc w:val="both"/>
        <w:rPr>
          <w:rFonts w:ascii="Arial" w:hAnsi="Arial" w:cs="Arial"/>
          <w:sz w:val="20"/>
          <w:szCs w:val="20"/>
        </w:rPr>
      </w:pPr>
      <w:r w:rsidRPr="00A23899">
        <w:rPr>
          <w:rFonts w:ascii="Arial" w:hAnsi="Arial" w:cs="Arial"/>
          <w:sz w:val="20"/>
          <w:szCs w:val="20"/>
        </w:rPr>
        <w:t>La CPAM attire tout particulièrement l’attention du titulaire sur les pertes et/ou vols de clés et/ou badges qui impliquent le remplacement de toutes les serrures et clés selon l’organigramme du bâtiment. Le coût de ce remplacement sera à la charge du titulaire du marché.</w:t>
      </w:r>
    </w:p>
    <w:p w14:paraId="1787C30F" w14:textId="63407423" w:rsidR="00B13289" w:rsidRPr="00B13289" w:rsidRDefault="00B13289" w:rsidP="00B13289">
      <w:pPr>
        <w:ind w:left="709"/>
        <w:jc w:val="both"/>
        <w:rPr>
          <w:rFonts w:ascii="Arial" w:hAnsi="Arial" w:cs="Arial"/>
          <w:sz w:val="20"/>
          <w:szCs w:val="20"/>
        </w:rPr>
      </w:pPr>
      <w:r w:rsidRPr="00B13289">
        <w:rPr>
          <w:rFonts w:ascii="Arial" w:hAnsi="Arial" w:cs="Arial"/>
          <w:sz w:val="20"/>
          <w:szCs w:val="20"/>
        </w:rPr>
        <w:t>Le titulaire et son personnel s’engagent :</w:t>
      </w:r>
    </w:p>
    <w:p w14:paraId="4E52DADC" w14:textId="77777777" w:rsidR="00B13289" w:rsidRPr="00B13289" w:rsidRDefault="00B13289" w:rsidP="00B8584D">
      <w:pPr>
        <w:spacing w:after="120" w:line="240" w:lineRule="auto"/>
        <w:ind w:left="709"/>
        <w:jc w:val="both"/>
        <w:rPr>
          <w:rFonts w:ascii="Arial" w:hAnsi="Arial" w:cs="Arial"/>
          <w:sz w:val="20"/>
          <w:szCs w:val="20"/>
        </w:rPr>
      </w:pPr>
      <w:r w:rsidRPr="00B13289">
        <w:rPr>
          <w:rFonts w:ascii="Arial" w:hAnsi="Arial" w:cs="Arial"/>
          <w:sz w:val="20"/>
          <w:szCs w:val="20"/>
        </w:rPr>
        <w:t>•</w:t>
      </w:r>
      <w:r w:rsidRPr="00B13289">
        <w:rPr>
          <w:rFonts w:ascii="Arial" w:hAnsi="Arial" w:cs="Arial"/>
          <w:sz w:val="20"/>
          <w:szCs w:val="20"/>
        </w:rPr>
        <w:tab/>
        <w:t xml:space="preserve">à utiliser les badges/clés d’accès fournis uniquement dans le cadre de leur activité dans les locaux de la CPAM, et durant les horaires d’intervention convenus entre le titulaire et la CPAM ; </w:t>
      </w:r>
    </w:p>
    <w:p w14:paraId="5BA2FD8A" w14:textId="77777777" w:rsidR="00B13289" w:rsidRPr="00B13289" w:rsidRDefault="00B13289" w:rsidP="00B8584D">
      <w:pPr>
        <w:spacing w:after="120" w:line="240" w:lineRule="auto"/>
        <w:ind w:left="709"/>
        <w:jc w:val="both"/>
        <w:rPr>
          <w:rFonts w:ascii="Arial" w:hAnsi="Arial" w:cs="Arial"/>
          <w:sz w:val="20"/>
          <w:szCs w:val="20"/>
        </w:rPr>
      </w:pPr>
      <w:r w:rsidRPr="00B13289">
        <w:rPr>
          <w:rFonts w:ascii="Arial" w:hAnsi="Arial" w:cs="Arial"/>
          <w:sz w:val="20"/>
          <w:szCs w:val="20"/>
        </w:rPr>
        <w:t>•</w:t>
      </w:r>
      <w:r w:rsidRPr="00B13289">
        <w:rPr>
          <w:rFonts w:ascii="Arial" w:hAnsi="Arial" w:cs="Arial"/>
          <w:sz w:val="20"/>
          <w:szCs w:val="20"/>
        </w:rPr>
        <w:tab/>
        <w:t>à ne pas permettre à un tiers, par quel moyen que ce soit, de réaliser une association entre les dits badges/clés et l’adresse de la CPAM objet du contrat ;</w:t>
      </w:r>
    </w:p>
    <w:p w14:paraId="16E58C40" w14:textId="77777777" w:rsidR="00B13289" w:rsidRPr="00B13289" w:rsidRDefault="00B13289" w:rsidP="00B8584D">
      <w:pPr>
        <w:spacing w:after="120" w:line="240" w:lineRule="auto"/>
        <w:ind w:left="709"/>
        <w:jc w:val="both"/>
        <w:rPr>
          <w:rFonts w:ascii="Arial" w:hAnsi="Arial" w:cs="Arial"/>
          <w:sz w:val="20"/>
          <w:szCs w:val="20"/>
        </w:rPr>
      </w:pPr>
      <w:r w:rsidRPr="00B13289">
        <w:rPr>
          <w:rFonts w:ascii="Arial" w:hAnsi="Arial" w:cs="Arial"/>
          <w:sz w:val="20"/>
          <w:szCs w:val="20"/>
        </w:rPr>
        <w:t>•</w:t>
      </w:r>
      <w:r w:rsidRPr="00B13289">
        <w:rPr>
          <w:rFonts w:ascii="Arial" w:hAnsi="Arial" w:cs="Arial"/>
          <w:sz w:val="20"/>
          <w:szCs w:val="20"/>
        </w:rPr>
        <w:tab/>
        <w:t>à avertir dans les plus brefs délais la CPAM en cas de perte ou de vol de l’un ou des badges/clés ;</w:t>
      </w:r>
    </w:p>
    <w:p w14:paraId="7F42230D" w14:textId="77777777" w:rsidR="00B13289" w:rsidRPr="00B13289" w:rsidRDefault="00B13289" w:rsidP="00B8584D">
      <w:pPr>
        <w:spacing w:after="120" w:line="240" w:lineRule="auto"/>
        <w:ind w:left="709"/>
        <w:jc w:val="both"/>
        <w:rPr>
          <w:rFonts w:ascii="Arial" w:hAnsi="Arial" w:cs="Arial"/>
          <w:sz w:val="20"/>
          <w:szCs w:val="20"/>
        </w:rPr>
      </w:pPr>
      <w:r w:rsidRPr="00B13289">
        <w:rPr>
          <w:rFonts w:ascii="Arial" w:hAnsi="Arial" w:cs="Arial"/>
          <w:sz w:val="20"/>
          <w:szCs w:val="20"/>
        </w:rPr>
        <w:t>•</w:t>
      </w:r>
      <w:r w:rsidRPr="00B13289">
        <w:rPr>
          <w:rFonts w:ascii="Arial" w:hAnsi="Arial" w:cs="Arial"/>
          <w:sz w:val="20"/>
          <w:szCs w:val="20"/>
        </w:rPr>
        <w:tab/>
        <w:t>à informer immédiatement la CPAM de toute situation où des informations confidentielles seraient recueillies par inadvertance, ou viendraient fortuitement à leur connaissance.</w:t>
      </w:r>
    </w:p>
    <w:p w14:paraId="44E1B696" w14:textId="245740E2" w:rsidR="00F40D48" w:rsidRPr="006705B1" w:rsidRDefault="006705B1" w:rsidP="00B8584D">
      <w:pPr>
        <w:pStyle w:val="Titre2"/>
        <w:keepLines/>
        <w:numPr>
          <w:ilvl w:val="2"/>
          <w:numId w:val="12"/>
        </w:numPr>
        <w:spacing w:before="40" w:after="120"/>
        <w:ind w:left="1225" w:hanging="505"/>
        <w:jc w:val="left"/>
        <w:rPr>
          <w:rFonts w:eastAsiaTheme="minorHAnsi"/>
          <w:b w:val="0"/>
          <w:color w:val="005CA9"/>
          <w:lang w:eastAsia="en-US"/>
        </w:rPr>
      </w:pPr>
      <w:bookmarkStart w:id="77" w:name="_Toc202797714"/>
      <w:r w:rsidRPr="00A23899">
        <w:rPr>
          <w:rFonts w:eastAsiaTheme="minorHAnsi"/>
          <w:lang w:eastAsia="en-US"/>
        </w:rPr>
        <w:t xml:space="preserve">- </w:t>
      </w:r>
      <w:r w:rsidR="00F40D48" w:rsidRPr="006705B1">
        <w:rPr>
          <w:rFonts w:eastAsiaTheme="minorHAnsi"/>
          <w:b w:val="0"/>
          <w:color w:val="005CA9"/>
          <w:lang w:eastAsia="en-US"/>
        </w:rPr>
        <w:t>Gestion des déchets</w:t>
      </w:r>
      <w:bookmarkEnd w:id="77"/>
    </w:p>
    <w:p w14:paraId="22267E19" w14:textId="77777777" w:rsidR="00F40D48" w:rsidRPr="00A23899" w:rsidRDefault="00F40D48" w:rsidP="006705B1">
      <w:pPr>
        <w:ind w:left="709"/>
        <w:jc w:val="both"/>
        <w:rPr>
          <w:rFonts w:ascii="Arial" w:hAnsi="Arial" w:cs="Arial"/>
          <w:sz w:val="20"/>
          <w:szCs w:val="20"/>
        </w:rPr>
      </w:pPr>
      <w:r w:rsidRPr="00A23899">
        <w:rPr>
          <w:rFonts w:ascii="Arial" w:hAnsi="Arial" w:cs="Arial"/>
          <w:sz w:val="20"/>
          <w:szCs w:val="20"/>
        </w:rPr>
        <w:t>La CPAM pratique le tri sélectif.</w:t>
      </w:r>
    </w:p>
    <w:p w14:paraId="39C0443F" w14:textId="77777777" w:rsidR="00F40D48" w:rsidRPr="006705B1" w:rsidRDefault="00F40D48" w:rsidP="00B8584D">
      <w:pPr>
        <w:pStyle w:val="Titre2"/>
        <w:keepLines/>
        <w:numPr>
          <w:ilvl w:val="3"/>
          <w:numId w:val="12"/>
        </w:numPr>
        <w:spacing w:before="40" w:after="120"/>
        <w:ind w:left="1723" w:hanging="646"/>
        <w:jc w:val="left"/>
        <w:rPr>
          <w:rFonts w:eastAsiaTheme="minorHAnsi"/>
          <w:b w:val="0"/>
          <w:color w:val="005CA9"/>
          <w:lang w:eastAsia="en-US"/>
        </w:rPr>
      </w:pPr>
      <w:bookmarkStart w:id="78" w:name="_Toc202797715"/>
      <w:r w:rsidRPr="006705B1">
        <w:rPr>
          <w:rFonts w:eastAsiaTheme="minorHAnsi"/>
          <w:b w:val="0"/>
          <w:color w:val="005CA9"/>
          <w:lang w:eastAsia="en-US"/>
        </w:rPr>
        <w:t>Nature des déchets à collecter</w:t>
      </w:r>
      <w:bookmarkEnd w:id="78"/>
    </w:p>
    <w:p w14:paraId="20070373" w14:textId="77777777" w:rsidR="00F40D48" w:rsidRPr="00A23899" w:rsidRDefault="00F40D48" w:rsidP="006705B1">
      <w:pPr>
        <w:ind w:left="1134"/>
        <w:jc w:val="both"/>
        <w:rPr>
          <w:rFonts w:ascii="Arial" w:hAnsi="Arial" w:cs="Arial"/>
          <w:sz w:val="20"/>
          <w:szCs w:val="20"/>
        </w:rPr>
      </w:pPr>
      <w:r w:rsidRPr="00A23899">
        <w:rPr>
          <w:rFonts w:ascii="Arial" w:hAnsi="Arial" w:cs="Arial"/>
          <w:sz w:val="20"/>
          <w:szCs w:val="20"/>
        </w:rPr>
        <w:t>Les déchets sont de plusieurs natures : papier, carton, plastique, canettes et autres déchets.</w:t>
      </w:r>
    </w:p>
    <w:p w14:paraId="481C0F18" w14:textId="77777777" w:rsidR="00F40D48" w:rsidRPr="006705B1" w:rsidRDefault="00F40D48" w:rsidP="00B8584D">
      <w:pPr>
        <w:pStyle w:val="Titre2"/>
        <w:keepLines/>
        <w:numPr>
          <w:ilvl w:val="3"/>
          <w:numId w:val="12"/>
        </w:numPr>
        <w:spacing w:before="40" w:after="120"/>
        <w:ind w:left="1723" w:hanging="646"/>
        <w:jc w:val="left"/>
        <w:rPr>
          <w:rFonts w:eastAsiaTheme="minorHAnsi"/>
          <w:b w:val="0"/>
          <w:color w:val="005CA9"/>
          <w:lang w:eastAsia="en-US"/>
        </w:rPr>
      </w:pPr>
      <w:bookmarkStart w:id="79" w:name="_Toc202797716"/>
      <w:r w:rsidRPr="006705B1">
        <w:rPr>
          <w:rFonts w:eastAsiaTheme="minorHAnsi"/>
          <w:b w:val="0"/>
          <w:color w:val="005CA9"/>
          <w:lang w:eastAsia="en-US"/>
        </w:rPr>
        <w:lastRenderedPageBreak/>
        <w:t>Modalités de collecte et de stockage des déchets</w:t>
      </w:r>
      <w:bookmarkEnd w:id="79"/>
    </w:p>
    <w:p w14:paraId="777BEE06" w14:textId="77777777" w:rsidR="00F40D48" w:rsidRPr="00A23899" w:rsidRDefault="00F40D48" w:rsidP="006705B1">
      <w:pPr>
        <w:ind w:left="1134"/>
        <w:jc w:val="both"/>
        <w:rPr>
          <w:rFonts w:ascii="Arial" w:hAnsi="Arial" w:cs="Arial"/>
          <w:sz w:val="20"/>
          <w:szCs w:val="20"/>
        </w:rPr>
      </w:pPr>
      <w:r w:rsidRPr="00A23899">
        <w:rPr>
          <w:rFonts w:ascii="Arial" w:hAnsi="Arial" w:cs="Arial"/>
          <w:sz w:val="20"/>
          <w:szCs w:val="20"/>
        </w:rPr>
        <w:t>Le papier est à récupérer sous les broyeurs. Les sacs des broyeurs sont à vider dans les containers jaunes pour être réutilisés.</w:t>
      </w:r>
    </w:p>
    <w:p w14:paraId="68674201" w14:textId="77777777" w:rsidR="00F40D48" w:rsidRPr="00A23899" w:rsidRDefault="00F40D48" w:rsidP="006705B1">
      <w:pPr>
        <w:ind w:left="1134"/>
        <w:jc w:val="both"/>
        <w:rPr>
          <w:rFonts w:ascii="Arial" w:hAnsi="Arial" w:cs="Arial"/>
          <w:sz w:val="20"/>
          <w:szCs w:val="20"/>
        </w:rPr>
      </w:pPr>
      <w:r w:rsidRPr="00A23899">
        <w:rPr>
          <w:rFonts w:ascii="Arial" w:hAnsi="Arial" w:cs="Arial"/>
          <w:sz w:val="20"/>
          <w:szCs w:val="20"/>
        </w:rPr>
        <w:t>Les cartons sont entreposés à côté des broyeurs et sont également à mettre dans les poubelles jaunes.</w:t>
      </w:r>
    </w:p>
    <w:p w14:paraId="5C5C1ADF" w14:textId="77777777" w:rsidR="00F40D48" w:rsidRPr="00A23899" w:rsidRDefault="00F40D48" w:rsidP="006705B1">
      <w:pPr>
        <w:ind w:left="1134"/>
        <w:jc w:val="both"/>
        <w:rPr>
          <w:rFonts w:ascii="Arial" w:hAnsi="Arial" w:cs="Arial"/>
          <w:sz w:val="20"/>
          <w:szCs w:val="20"/>
        </w:rPr>
      </w:pPr>
      <w:r w:rsidRPr="00A23899">
        <w:rPr>
          <w:rFonts w:ascii="Arial" w:hAnsi="Arial" w:cs="Arial"/>
          <w:sz w:val="20"/>
          <w:szCs w:val="20"/>
        </w:rPr>
        <w:t>Les déchets en plastique et les canettes sont entreposés dans des poubelles spécifiques identifiées. Ces déchets sont à mettre dans les poubelles jaunes.</w:t>
      </w:r>
    </w:p>
    <w:p w14:paraId="547FB62D" w14:textId="25EB3DAE" w:rsidR="00F40D48" w:rsidRPr="00A23899" w:rsidRDefault="00F40D48" w:rsidP="006705B1">
      <w:pPr>
        <w:ind w:left="1134"/>
        <w:jc w:val="both"/>
        <w:rPr>
          <w:rFonts w:ascii="Arial" w:hAnsi="Arial" w:cs="Arial"/>
          <w:sz w:val="20"/>
          <w:szCs w:val="20"/>
        </w:rPr>
      </w:pPr>
      <w:r w:rsidRPr="00A23899">
        <w:rPr>
          <w:rFonts w:ascii="Arial" w:hAnsi="Arial" w:cs="Arial"/>
          <w:sz w:val="20"/>
          <w:szCs w:val="20"/>
        </w:rPr>
        <w:t xml:space="preserve">Les autres déchets (poubelles des sanitaires et autres poubelles identifiées autres déchets) sont à mettre dans </w:t>
      </w:r>
      <w:r w:rsidR="006705B1" w:rsidRPr="00A23899">
        <w:rPr>
          <w:rFonts w:ascii="Arial" w:hAnsi="Arial" w:cs="Arial"/>
          <w:sz w:val="20"/>
          <w:szCs w:val="20"/>
        </w:rPr>
        <w:t>les containers marrons</w:t>
      </w:r>
      <w:r w:rsidRPr="00A23899">
        <w:rPr>
          <w:rFonts w:ascii="Arial" w:hAnsi="Arial" w:cs="Arial"/>
          <w:sz w:val="20"/>
          <w:szCs w:val="20"/>
        </w:rPr>
        <w:t>.</w:t>
      </w:r>
    </w:p>
    <w:p w14:paraId="46465706" w14:textId="77777777" w:rsidR="00F40D48" w:rsidRPr="006705B1" w:rsidRDefault="00F40D48" w:rsidP="00B8584D">
      <w:pPr>
        <w:pStyle w:val="Titre2"/>
        <w:keepLines/>
        <w:numPr>
          <w:ilvl w:val="3"/>
          <w:numId w:val="12"/>
        </w:numPr>
        <w:spacing w:before="40" w:after="120"/>
        <w:ind w:left="1723" w:hanging="646"/>
        <w:jc w:val="left"/>
        <w:rPr>
          <w:rFonts w:eastAsiaTheme="minorHAnsi"/>
          <w:b w:val="0"/>
          <w:color w:val="005CA9"/>
          <w:lang w:eastAsia="en-US"/>
        </w:rPr>
      </w:pPr>
      <w:bookmarkStart w:id="80" w:name="_Toc202797717"/>
      <w:r w:rsidRPr="006705B1">
        <w:rPr>
          <w:rFonts w:eastAsiaTheme="minorHAnsi"/>
          <w:b w:val="0"/>
          <w:color w:val="005CA9"/>
          <w:lang w:eastAsia="en-US"/>
        </w:rPr>
        <w:t>Déchets liquides</w:t>
      </w:r>
      <w:bookmarkEnd w:id="80"/>
    </w:p>
    <w:p w14:paraId="26769F2B" w14:textId="6C4B6E4F" w:rsidR="00B13289" w:rsidRPr="00B13289" w:rsidRDefault="00F22BD4" w:rsidP="00B13289">
      <w:pPr>
        <w:ind w:left="1134"/>
        <w:jc w:val="both"/>
        <w:rPr>
          <w:rFonts w:ascii="Arial" w:hAnsi="Arial" w:cs="Arial"/>
          <w:sz w:val="20"/>
          <w:szCs w:val="20"/>
        </w:rPr>
      </w:pPr>
      <w:r>
        <w:rPr>
          <w:rFonts w:ascii="Arial" w:hAnsi="Arial" w:cs="Arial"/>
          <w:sz w:val="20"/>
          <w:szCs w:val="20"/>
        </w:rPr>
        <w:t>Le Titulaire doit</w:t>
      </w:r>
      <w:r w:rsidR="00B13289" w:rsidRPr="00B13289">
        <w:rPr>
          <w:rFonts w:ascii="Arial" w:hAnsi="Arial" w:cs="Arial"/>
          <w:sz w:val="20"/>
          <w:szCs w:val="20"/>
        </w:rPr>
        <w:t xml:space="preserve"> utiliser les vidoirs ou, à défaut, uniquement les cuvettes des WC (interdiction d’utiliser les lave- mains ou les douches). Il d</w:t>
      </w:r>
      <w:r>
        <w:rPr>
          <w:rFonts w:ascii="Arial" w:hAnsi="Arial" w:cs="Arial"/>
          <w:sz w:val="20"/>
          <w:szCs w:val="20"/>
        </w:rPr>
        <w:t>oit</w:t>
      </w:r>
      <w:r w:rsidR="00B13289" w:rsidRPr="00B13289">
        <w:rPr>
          <w:rFonts w:ascii="Arial" w:hAnsi="Arial" w:cs="Arial"/>
          <w:sz w:val="20"/>
          <w:szCs w:val="20"/>
        </w:rPr>
        <w:t xml:space="preserve"> éviter toute obstruction ou dégradation des canalisations d’évacuation.</w:t>
      </w:r>
    </w:p>
    <w:p w14:paraId="357E5D32" w14:textId="0E3155FD" w:rsidR="005A4774" w:rsidRPr="006705B1" w:rsidRDefault="005A4774" w:rsidP="00B8584D">
      <w:pPr>
        <w:pStyle w:val="Titre2"/>
        <w:keepLines/>
        <w:numPr>
          <w:ilvl w:val="2"/>
          <w:numId w:val="12"/>
        </w:numPr>
        <w:spacing w:before="40" w:after="120"/>
        <w:ind w:left="1225" w:hanging="505"/>
        <w:jc w:val="left"/>
        <w:rPr>
          <w:rFonts w:eastAsiaTheme="minorHAnsi"/>
          <w:b w:val="0"/>
          <w:color w:val="005CA9"/>
          <w:lang w:eastAsia="en-US"/>
        </w:rPr>
      </w:pPr>
      <w:bookmarkStart w:id="81" w:name="_Toc202797718"/>
      <w:r w:rsidRPr="00A23899">
        <w:rPr>
          <w:rFonts w:eastAsiaTheme="minorHAnsi"/>
          <w:lang w:eastAsia="en-US"/>
        </w:rPr>
        <w:t xml:space="preserve">- </w:t>
      </w:r>
      <w:r>
        <w:rPr>
          <w:rFonts w:eastAsiaTheme="minorHAnsi"/>
          <w:b w:val="0"/>
          <w:color w:val="005CA9"/>
          <w:lang w:eastAsia="en-US"/>
        </w:rPr>
        <w:t>Sécurité</w:t>
      </w:r>
      <w:bookmarkEnd w:id="81"/>
    </w:p>
    <w:p w14:paraId="654D3EED" w14:textId="41858BD9" w:rsidR="00F40D48" w:rsidRPr="00A23899" w:rsidRDefault="00F40D48" w:rsidP="00F842EC">
      <w:pPr>
        <w:ind w:left="709"/>
        <w:jc w:val="both"/>
        <w:rPr>
          <w:rFonts w:ascii="Arial" w:hAnsi="Arial" w:cs="Arial"/>
          <w:sz w:val="20"/>
          <w:szCs w:val="20"/>
        </w:rPr>
      </w:pPr>
      <w:r w:rsidRPr="00A23899">
        <w:rPr>
          <w:rFonts w:ascii="Arial" w:hAnsi="Arial" w:cs="Arial"/>
          <w:sz w:val="20"/>
          <w:szCs w:val="20"/>
        </w:rPr>
        <w:t>Une inspection commune est à organiser avant le démarrage de la prestation afin de connaître les installations et les matériels mis en place. Le but de cette inspection est d’analyser les risques d’interférence entre activités, matériels et installations.</w:t>
      </w:r>
    </w:p>
    <w:p w14:paraId="5F73E91B" w14:textId="688CDCE1" w:rsidR="00F40D48" w:rsidRPr="00A23899" w:rsidRDefault="00F22BD4" w:rsidP="00F842EC">
      <w:pPr>
        <w:ind w:left="709"/>
        <w:jc w:val="both"/>
        <w:rPr>
          <w:rFonts w:ascii="Arial" w:hAnsi="Arial" w:cs="Arial"/>
          <w:sz w:val="20"/>
          <w:szCs w:val="20"/>
        </w:rPr>
      </w:pPr>
      <w:r>
        <w:rPr>
          <w:rFonts w:ascii="Arial" w:hAnsi="Arial" w:cs="Arial"/>
          <w:sz w:val="20"/>
          <w:szCs w:val="20"/>
        </w:rPr>
        <w:t>Un plan de prévention est</w:t>
      </w:r>
      <w:r w:rsidR="00F40D48" w:rsidRPr="00A23899">
        <w:rPr>
          <w:rFonts w:ascii="Arial" w:hAnsi="Arial" w:cs="Arial"/>
          <w:sz w:val="20"/>
          <w:szCs w:val="20"/>
        </w:rPr>
        <w:t xml:space="preserve"> établi pour le siège et l’annexe de la CPAM. Ce document doit contenir à minima</w:t>
      </w:r>
      <w:r w:rsidR="00F842EC">
        <w:rPr>
          <w:rFonts w:ascii="Arial" w:hAnsi="Arial" w:cs="Arial"/>
          <w:sz w:val="20"/>
          <w:szCs w:val="20"/>
        </w:rPr>
        <w:t> </w:t>
      </w:r>
      <w:r w:rsidR="00F40D48" w:rsidRPr="00A23899">
        <w:rPr>
          <w:rFonts w:ascii="Arial" w:hAnsi="Arial" w:cs="Arial"/>
          <w:sz w:val="20"/>
          <w:szCs w:val="20"/>
        </w:rPr>
        <w:t>:</w:t>
      </w:r>
    </w:p>
    <w:p w14:paraId="7CC296EF" w14:textId="214CE51A" w:rsidR="00F40D48" w:rsidRPr="00A23899" w:rsidRDefault="00F40D48" w:rsidP="00F842EC">
      <w:pPr>
        <w:ind w:left="709"/>
        <w:jc w:val="both"/>
        <w:rPr>
          <w:rFonts w:ascii="Arial" w:hAnsi="Arial" w:cs="Arial"/>
          <w:sz w:val="20"/>
          <w:szCs w:val="20"/>
        </w:rPr>
      </w:pPr>
      <w:r w:rsidRPr="00A23899">
        <w:rPr>
          <w:rFonts w:ascii="Arial" w:hAnsi="Arial" w:cs="Arial"/>
          <w:sz w:val="20"/>
          <w:szCs w:val="20"/>
        </w:rPr>
        <w:t>Le nom des entreprises sous-traitantes</w:t>
      </w:r>
    </w:p>
    <w:p w14:paraId="50253EC4" w14:textId="77777777" w:rsidR="00F40D48" w:rsidRPr="00A23899" w:rsidRDefault="00F40D48" w:rsidP="00F842EC">
      <w:pPr>
        <w:ind w:left="709"/>
        <w:jc w:val="both"/>
        <w:rPr>
          <w:rFonts w:ascii="Arial" w:hAnsi="Arial" w:cs="Arial"/>
          <w:sz w:val="20"/>
          <w:szCs w:val="20"/>
        </w:rPr>
      </w:pPr>
      <w:r w:rsidRPr="00A23899">
        <w:rPr>
          <w:rFonts w:ascii="Arial" w:hAnsi="Arial" w:cs="Arial"/>
          <w:sz w:val="20"/>
          <w:szCs w:val="20"/>
        </w:rPr>
        <w:t>La définition des phases d’activités dangereuses, les moyens de prévention spécifiques</w:t>
      </w:r>
    </w:p>
    <w:p w14:paraId="3FE5CD6E" w14:textId="77777777" w:rsidR="00F40D48" w:rsidRPr="00A23899" w:rsidRDefault="00F40D48" w:rsidP="00F842EC">
      <w:pPr>
        <w:ind w:left="709"/>
        <w:jc w:val="both"/>
        <w:rPr>
          <w:rFonts w:ascii="Arial" w:hAnsi="Arial" w:cs="Arial"/>
          <w:sz w:val="20"/>
          <w:szCs w:val="20"/>
        </w:rPr>
      </w:pPr>
      <w:r w:rsidRPr="00A23899">
        <w:rPr>
          <w:rFonts w:ascii="Arial" w:hAnsi="Arial" w:cs="Arial"/>
          <w:sz w:val="20"/>
          <w:szCs w:val="20"/>
        </w:rPr>
        <w:t>L’adaptation des matériels, des installations et des dispositifs à la nature des opérations à effectuer</w:t>
      </w:r>
    </w:p>
    <w:p w14:paraId="6E06C1D6" w14:textId="77777777" w:rsidR="00F40D48" w:rsidRPr="00A23899" w:rsidRDefault="00F40D48" w:rsidP="00F842EC">
      <w:pPr>
        <w:ind w:left="709"/>
        <w:jc w:val="both"/>
        <w:rPr>
          <w:rFonts w:ascii="Arial" w:hAnsi="Arial" w:cs="Arial"/>
          <w:sz w:val="20"/>
          <w:szCs w:val="20"/>
        </w:rPr>
      </w:pPr>
      <w:r w:rsidRPr="00A23899">
        <w:rPr>
          <w:rFonts w:ascii="Arial" w:hAnsi="Arial" w:cs="Arial"/>
          <w:sz w:val="20"/>
          <w:szCs w:val="20"/>
        </w:rPr>
        <w:t>Les instructions à transmettre aux salariés du titulaire</w:t>
      </w:r>
    </w:p>
    <w:p w14:paraId="0637B5D3" w14:textId="6F457CC5" w:rsidR="00F40D48" w:rsidRPr="00A23899" w:rsidRDefault="00F40D48" w:rsidP="00F842EC">
      <w:pPr>
        <w:ind w:left="709"/>
        <w:jc w:val="both"/>
        <w:rPr>
          <w:rFonts w:ascii="Arial" w:hAnsi="Arial" w:cs="Arial"/>
          <w:sz w:val="20"/>
          <w:szCs w:val="20"/>
        </w:rPr>
      </w:pPr>
      <w:r w:rsidRPr="00A23899">
        <w:rPr>
          <w:rFonts w:ascii="Arial" w:hAnsi="Arial" w:cs="Arial"/>
          <w:sz w:val="20"/>
          <w:szCs w:val="20"/>
        </w:rPr>
        <w:t>L’organisation mise en place pour assurer les premiers secours, le descriptif du dispositif mis en place par le titulaire</w:t>
      </w:r>
    </w:p>
    <w:p w14:paraId="22471A66" w14:textId="7F6AFAB0" w:rsidR="00F40D48" w:rsidRPr="00A23899" w:rsidRDefault="00F22BD4" w:rsidP="00F842EC">
      <w:pPr>
        <w:ind w:left="709"/>
        <w:jc w:val="both"/>
        <w:rPr>
          <w:rFonts w:ascii="Arial" w:hAnsi="Arial" w:cs="Arial"/>
          <w:sz w:val="20"/>
          <w:szCs w:val="20"/>
        </w:rPr>
      </w:pPr>
      <w:r>
        <w:rPr>
          <w:rFonts w:ascii="Arial" w:hAnsi="Arial" w:cs="Arial"/>
          <w:sz w:val="20"/>
          <w:szCs w:val="20"/>
        </w:rPr>
        <w:t>Le titulaire vérifie</w:t>
      </w:r>
      <w:r w:rsidR="00F40D48" w:rsidRPr="00A23899">
        <w:rPr>
          <w:rFonts w:ascii="Arial" w:hAnsi="Arial" w:cs="Arial"/>
          <w:sz w:val="20"/>
          <w:szCs w:val="20"/>
        </w:rPr>
        <w:t xml:space="preserve"> que le plan de prévention correspond en permanence aux travaux à réaliser et à leurs conditions d’exécution.</w:t>
      </w:r>
    </w:p>
    <w:p w14:paraId="1CCC7E1E" w14:textId="0D53FDD8" w:rsidR="00F40D48" w:rsidRPr="00A23899" w:rsidRDefault="00F40D48" w:rsidP="00F842EC">
      <w:pPr>
        <w:ind w:left="709"/>
        <w:jc w:val="both"/>
        <w:rPr>
          <w:rFonts w:ascii="Arial" w:hAnsi="Arial" w:cs="Arial"/>
          <w:sz w:val="20"/>
          <w:szCs w:val="20"/>
        </w:rPr>
      </w:pPr>
      <w:r w:rsidRPr="00A23899">
        <w:rPr>
          <w:rFonts w:ascii="Arial" w:hAnsi="Arial" w:cs="Arial"/>
          <w:sz w:val="20"/>
          <w:szCs w:val="20"/>
        </w:rPr>
        <w:t xml:space="preserve">Le titulaire </w:t>
      </w:r>
      <w:r w:rsidR="00403B0F">
        <w:rPr>
          <w:rFonts w:ascii="Arial" w:hAnsi="Arial" w:cs="Arial"/>
          <w:sz w:val="20"/>
          <w:szCs w:val="20"/>
        </w:rPr>
        <w:t>doit</w:t>
      </w:r>
      <w:r w:rsidRPr="00A23899">
        <w:rPr>
          <w:rFonts w:ascii="Arial" w:hAnsi="Arial" w:cs="Arial"/>
          <w:sz w:val="20"/>
          <w:szCs w:val="20"/>
        </w:rPr>
        <w:t xml:space="preserve"> prendre toutes les mesures de sécurité pour la protection du personnel et des biens de la CPAM. Pour les travaux « dangereux » exceptionnels, le titulaire </w:t>
      </w:r>
      <w:r w:rsidR="00403B0F">
        <w:rPr>
          <w:rFonts w:ascii="Arial" w:hAnsi="Arial" w:cs="Arial"/>
          <w:sz w:val="20"/>
          <w:szCs w:val="20"/>
        </w:rPr>
        <w:t>doit</w:t>
      </w:r>
      <w:r w:rsidRPr="00A23899">
        <w:rPr>
          <w:rFonts w:ascii="Arial" w:hAnsi="Arial" w:cs="Arial"/>
          <w:sz w:val="20"/>
          <w:szCs w:val="20"/>
        </w:rPr>
        <w:t xml:space="preserve"> également établir un permis d’intervention au cas par cas</w:t>
      </w:r>
    </w:p>
    <w:p w14:paraId="6C0F0E2D" w14:textId="68E2BFC9" w:rsidR="00F40D48" w:rsidRPr="00A23899" w:rsidRDefault="00F40D48" w:rsidP="00F842EC">
      <w:pPr>
        <w:ind w:left="709"/>
        <w:jc w:val="both"/>
        <w:rPr>
          <w:rFonts w:ascii="Arial" w:hAnsi="Arial" w:cs="Arial"/>
          <w:sz w:val="20"/>
          <w:szCs w:val="20"/>
        </w:rPr>
      </w:pPr>
      <w:r w:rsidRPr="00A23899">
        <w:rPr>
          <w:rFonts w:ascii="Arial" w:hAnsi="Arial" w:cs="Arial"/>
          <w:sz w:val="20"/>
          <w:szCs w:val="20"/>
        </w:rPr>
        <w:t>En cas de non</w:t>
      </w:r>
      <w:r w:rsidR="00F22BD4">
        <w:rPr>
          <w:rFonts w:ascii="Arial" w:hAnsi="Arial" w:cs="Arial"/>
          <w:sz w:val="20"/>
          <w:szCs w:val="20"/>
        </w:rPr>
        <w:t>-respect de ces clauses, la CPAM de Mayenne</w:t>
      </w:r>
      <w:r w:rsidRPr="00A23899">
        <w:rPr>
          <w:rFonts w:ascii="Arial" w:hAnsi="Arial" w:cs="Arial"/>
          <w:sz w:val="20"/>
          <w:szCs w:val="20"/>
        </w:rPr>
        <w:t xml:space="preserve"> </w:t>
      </w:r>
      <w:r w:rsidR="00F22BD4">
        <w:rPr>
          <w:rFonts w:ascii="Arial" w:hAnsi="Arial" w:cs="Arial"/>
          <w:sz w:val="20"/>
          <w:szCs w:val="20"/>
        </w:rPr>
        <w:t>met</w:t>
      </w:r>
      <w:r w:rsidRPr="00A23899">
        <w:rPr>
          <w:rFonts w:ascii="Arial" w:hAnsi="Arial" w:cs="Arial"/>
          <w:sz w:val="20"/>
          <w:szCs w:val="20"/>
        </w:rPr>
        <w:t xml:space="preserve"> le titulaire en demeure d’agir auprès de son personnel afin d’éviter tout risque et/ou arrêt immédiat de la prestation.</w:t>
      </w:r>
    </w:p>
    <w:p w14:paraId="189FC6EA" w14:textId="6A4C8532" w:rsidR="00F40D48" w:rsidRPr="00A23899" w:rsidRDefault="00F40D48" w:rsidP="00F842EC">
      <w:pPr>
        <w:ind w:left="709"/>
        <w:jc w:val="both"/>
        <w:rPr>
          <w:rFonts w:ascii="Arial" w:hAnsi="Arial" w:cs="Arial"/>
          <w:sz w:val="20"/>
          <w:szCs w:val="20"/>
        </w:rPr>
      </w:pPr>
      <w:r w:rsidRPr="00A23899">
        <w:rPr>
          <w:rFonts w:ascii="Arial" w:hAnsi="Arial" w:cs="Arial"/>
          <w:sz w:val="20"/>
          <w:szCs w:val="20"/>
        </w:rPr>
        <w:t>Le non-respec</w:t>
      </w:r>
      <w:r w:rsidR="00F22BD4">
        <w:rPr>
          <w:rFonts w:ascii="Arial" w:hAnsi="Arial" w:cs="Arial"/>
          <w:sz w:val="20"/>
          <w:szCs w:val="20"/>
        </w:rPr>
        <w:t>t de cette obligation entraîne</w:t>
      </w:r>
      <w:r w:rsidRPr="00A23899">
        <w:rPr>
          <w:rFonts w:ascii="Arial" w:hAnsi="Arial" w:cs="Arial"/>
          <w:sz w:val="20"/>
          <w:szCs w:val="20"/>
        </w:rPr>
        <w:t xml:space="preserve"> après mise en demeure la résiliation du marché au tort du titulaire.</w:t>
      </w:r>
    </w:p>
    <w:p w14:paraId="393A042C" w14:textId="51E7DBEF" w:rsidR="00F842EC" w:rsidRDefault="00F842EC" w:rsidP="00B8584D">
      <w:pPr>
        <w:pStyle w:val="Titre2"/>
        <w:keepLines/>
        <w:numPr>
          <w:ilvl w:val="1"/>
          <w:numId w:val="12"/>
        </w:numPr>
        <w:spacing w:before="40" w:after="120"/>
        <w:ind w:left="431" w:hanging="431"/>
        <w:jc w:val="left"/>
        <w:rPr>
          <w:rFonts w:eastAsiaTheme="minorHAnsi"/>
          <w:b w:val="0"/>
          <w:color w:val="005CA9"/>
          <w:lang w:eastAsia="en-US"/>
        </w:rPr>
      </w:pPr>
      <w:bookmarkStart w:id="82" w:name="_Toc202797719"/>
      <w:r>
        <w:rPr>
          <w:rFonts w:eastAsiaTheme="minorHAnsi"/>
          <w:b w:val="0"/>
          <w:color w:val="005CA9"/>
          <w:lang w:eastAsia="en-US"/>
        </w:rPr>
        <w:t>Prescriptions d’organisation relative au Titulaire</w:t>
      </w:r>
      <w:bookmarkEnd w:id="82"/>
    </w:p>
    <w:p w14:paraId="070AFA33" w14:textId="58A4EF5F" w:rsidR="00F842EC" w:rsidRPr="006705B1" w:rsidRDefault="00F842EC" w:rsidP="00B8584D">
      <w:pPr>
        <w:pStyle w:val="Titre2"/>
        <w:keepLines/>
        <w:numPr>
          <w:ilvl w:val="2"/>
          <w:numId w:val="12"/>
        </w:numPr>
        <w:spacing w:before="40" w:after="120"/>
        <w:ind w:left="1225" w:hanging="505"/>
        <w:jc w:val="left"/>
        <w:rPr>
          <w:rFonts w:eastAsiaTheme="minorHAnsi"/>
          <w:b w:val="0"/>
          <w:color w:val="005CA9"/>
          <w:lang w:eastAsia="en-US"/>
        </w:rPr>
      </w:pPr>
      <w:bookmarkStart w:id="83" w:name="_Toc202797720"/>
      <w:r>
        <w:rPr>
          <w:rFonts w:eastAsiaTheme="minorHAnsi"/>
          <w:lang w:eastAsia="en-US"/>
        </w:rPr>
        <w:t>–</w:t>
      </w:r>
      <w:r w:rsidRPr="00A23899">
        <w:rPr>
          <w:rFonts w:eastAsiaTheme="minorHAnsi"/>
          <w:lang w:eastAsia="en-US"/>
        </w:rPr>
        <w:t xml:space="preserve"> </w:t>
      </w:r>
      <w:r>
        <w:rPr>
          <w:rFonts w:eastAsiaTheme="minorHAnsi"/>
          <w:b w:val="0"/>
          <w:color w:val="005CA9"/>
          <w:lang w:eastAsia="en-US"/>
        </w:rPr>
        <w:t>Objectif du marché</w:t>
      </w:r>
      <w:bookmarkEnd w:id="83"/>
    </w:p>
    <w:p w14:paraId="5C2E8DEF" w14:textId="7A293DB8" w:rsidR="00F40D48" w:rsidRPr="00A23899" w:rsidRDefault="00F40D48" w:rsidP="00F842EC">
      <w:pPr>
        <w:ind w:left="709"/>
        <w:jc w:val="both"/>
        <w:rPr>
          <w:rFonts w:ascii="Arial" w:hAnsi="Arial" w:cs="Arial"/>
          <w:sz w:val="20"/>
          <w:szCs w:val="20"/>
        </w:rPr>
      </w:pPr>
      <w:r w:rsidRPr="00A23899">
        <w:rPr>
          <w:rFonts w:ascii="Arial" w:hAnsi="Arial" w:cs="Arial"/>
          <w:sz w:val="20"/>
          <w:szCs w:val="20"/>
        </w:rPr>
        <w:t>Les prestations de nettoyage, de services associées et de prestations à la demande doivent répondre aux spécifications définies dans le présent marché.</w:t>
      </w:r>
    </w:p>
    <w:p w14:paraId="010800D1" w14:textId="7E1E7286" w:rsidR="00F40D48" w:rsidRPr="00A23899" w:rsidRDefault="00F40D48" w:rsidP="00F842EC">
      <w:pPr>
        <w:ind w:left="709"/>
        <w:jc w:val="both"/>
        <w:rPr>
          <w:rFonts w:ascii="Arial" w:hAnsi="Arial" w:cs="Arial"/>
          <w:sz w:val="20"/>
          <w:szCs w:val="20"/>
        </w:rPr>
      </w:pPr>
      <w:r w:rsidRPr="00A23899">
        <w:rPr>
          <w:rFonts w:ascii="Arial" w:hAnsi="Arial" w:cs="Arial"/>
          <w:sz w:val="20"/>
          <w:szCs w:val="20"/>
        </w:rPr>
        <w:t xml:space="preserve">Le marché est établi avec la mise en œuvre de fréquences indicatives. Le titulaire </w:t>
      </w:r>
      <w:r w:rsidR="00F842EC">
        <w:rPr>
          <w:rFonts w:ascii="Arial" w:hAnsi="Arial" w:cs="Arial"/>
          <w:sz w:val="20"/>
          <w:szCs w:val="20"/>
        </w:rPr>
        <w:t>doit</w:t>
      </w:r>
      <w:r w:rsidRPr="00A23899">
        <w:rPr>
          <w:rFonts w:ascii="Arial" w:hAnsi="Arial" w:cs="Arial"/>
          <w:sz w:val="20"/>
          <w:szCs w:val="20"/>
        </w:rPr>
        <w:t xml:space="preserve"> donc adapter les moyens nécessaires (fréquence de passage, matériel …) selon les locaux afin d’obtenir un niveau de propreté satisfaisant.</w:t>
      </w:r>
    </w:p>
    <w:p w14:paraId="36EFB6D2" w14:textId="38C30A09" w:rsidR="00F40D48" w:rsidRPr="00F842EC" w:rsidRDefault="00F842EC" w:rsidP="00B8584D">
      <w:pPr>
        <w:pStyle w:val="Titre2"/>
        <w:keepLines/>
        <w:numPr>
          <w:ilvl w:val="2"/>
          <w:numId w:val="12"/>
        </w:numPr>
        <w:spacing w:before="40" w:after="120"/>
        <w:ind w:left="1225" w:hanging="505"/>
        <w:jc w:val="left"/>
        <w:rPr>
          <w:rFonts w:eastAsiaTheme="minorHAnsi"/>
          <w:b w:val="0"/>
          <w:color w:val="005CA9"/>
          <w:lang w:eastAsia="en-US"/>
        </w:rPr>
      </w:pPr>
      <w:bookmarkStart w:id="84" w:name="_Toc202797721"/>
      <w:r w:rsidRPr="00F842EC">
        <w:rPr>
          <w:rFonts w:eastAsiaTheme="minorHAnsi"/>
          <w:b w:val="0"/>
          <w:lang w:eastAsia="en-US"/>
        </w:rPr>
        <w:lastRenderedPageBreak/>
        <w:t xml:space="preserve">– </w:t>
      </w:r>
      <w:r w:rsidR="00F40D48" w:rsidRPr="00F842EC">
        <w:rPr>
          <w:rFonts w:eastAsiaTheme="minorHAnsi"/>
          <w:b w:val="0"/>
          <w:color w:val="005CA9"/>
          <w:lang w:eastAsia="en-US"/>
        </w:rPr>
        <w:t>Etat des lieux</w:t>
      </w:r>
      <w:bookmarkEnd w:id="84"/>
    </w:p>
    <w:p w14:paraId="2545684D" w14:textId="77777777" w:rsidR="00F40D48" w:rsidRPr="00A23899" w:rsidRDefault="00F40D48" w:rsidP="00F842EC">
      <w:pPr>
        <w:ind w:left="709"/>
        <w:jc w:val="both"/>
        <w:rPr>
          <w:rFonts w:ascii="Arial" w:hAnsi="Arial" w:cs="Arial"/>
          <w:sz w:val="20"/>
          <w:szCs w:val="20"/>
        </w:rPr>
      </w:pPr>
      <w:r w:rsidRPr="00A23899">
        <w:rPr>
          <w:rFonts w:ascii="Arial" w:hAnsi="Arial" w:cs="Arial"/>
          <w:sz w:val="20"/>
          <w:szCs w:val="20"/>
        </w:rPr>
        <w:t>Deux états des lieux contradictoires de l’ensemble des sites concernés par ce présent marché (démarrage du marché et fin de marché) sont réalisés entre le titulaire et la CPAM.</w:t>
      </w:r>
    </w:p>
    <w:p w14:paraId="27042A26" w14:textId="77777777" w:rsidR="00F40D48" w:rsidRPr="00A23899" w:rsidRDefault="00F40D48" w:rsidP="00F842EC">
      <w:pPr>
        <w:ind w:left="709"/>
        <w:jc w:val="both"/>
        <w:rPr>
          <w:rFonts w:ascii="Arial" w:hAnsi="Arial" w:cs="Arial"/>
          <w:sz w:val="20"/>
          <w:szCs w:val="20"/>
        </w:rPr>
      </w:pPr>
      <w:r w:rsidRPr="00A23899">
        <w:rPr>
          <w:rFonts w:ascii="Arial" w:hAnsi="Arial" w:cs="Arial"/>
          <w:sz w:val="20"/>
          <w:szCs w:val="20"/>
        </w:rPr>
        <w:t>Ces états des lieux font l’objet d’un procès-verbal signé par les deux parties.</w:t>
      </w:r>
    </w:p>
    <w:p w14:paraId="37C33E8D" w14:textId="77777777" w:rsidR="00F40D48" w:rsidRPr="00A23899" w:rsidRDefault="00F40D48" w:rsidP="00F842EC">
      <w:pPr>
        <w:ind w:left="709"/>
        <w:jc w:val="both"/>
        <w:rPr>
          <w:rFonts w:ascii="Arial" w:hAnsi="Arial" w:cs="Arial"/>
          <w:sz w:val="20"/>
          <w:szCs w:val="20"/>
        </w:rPr>
      </w:pPr>
      <w:r w:rsidRPr="00A23899">
        <w:rPr>
          <w:rFonts w:ascii="Arial" w:hAnsi="Arial" w:cs="Arial"/>
          <w:sz w:val="20"/>
          <w:szCs w:val="20"/>
        </w:rPr>
        <w:t>Ces états des lieux ont pour objectif de déterminer l’état de propreté du site avant tout démarrage des prestations et à la fin du contrat.</w:t>
      </w:r>
    </w:p>
    <w:p w14:paraId="3161CCFC" w14:textId="77777777" w:rsidR="00F40D48" w:rsidRPr="00A23899" w:rsidRDefault="00F40D48" w:rsidP="00F842EC">
      <w:pPr>
        <w:ind w:left="709"/>
        <w:jc w:val="both"/>
        <w:rPr>
          <w:rFonts w:ascii="Arial" w:hAnsi="Arial" w:cs="Arial"/>
          <w:sz w:val="20"/>
          <w:szCs w:val="20"/>
        </w:rPr>
      </w:pPr>
      <w:r w:rsidRPr="00A23899">
        <w:rPr>
          <w:rFonts w:ascii="Arial" w:hAnsi="Arial" w:cs="Arial"/>
          <w:sz w:val="20"/>
          <w:szCs w:val="20"/>
        </w:rPr>
        <w:t>Si certaines surfaces présentent un état de non-propreté à caractère irréversible (avec les moyens courants), il en est fait impérativement mention à l’état des lieux.</w:t>
      </w:r>
    </w:p>
    <w:p w14:paraId="722E38E7" w14:textId="6DD9AC68" w:rsidR="00F842EC" w:rsidRPr="00F842EC" w:rsidRDefault="00F842EC" w:rsidP="00B8584D">
      <w:pPr>
        <w:pStyle w:val="Titre2"/>
        <w:keepLines/>
        <w:numPr>
          <w:ilvl w:val="2"/>
          <w:numId w:val="12"/>
        </w:numPr>
        <w:spacing w:before="40" w:after="120"/>
        <w:ind w:left="1225" w:hanging="505"/>
        <w:jc w:val="left"/>
        <w:rPr>
          <w:rFonts w:eastAsiaTheme="minorHAnsi"/>
          <w:b w:val="0"/>
          <w:color w:val="005CA9"/>
          <w:lang w:eastAsia="en-US"/>
        </w:rPr>
      </w:pPr>
      <w:bookmarkStart w:id="85" w:name="_Toc202797722"/>
      <w:r w:rsidRPr="00F842EC">
        <w:rPr>
          <w:rFonts w:eastAsiaTheme="minorHAnsi"/>
          <w:b w:val="0"/>
          <w:lang w:eastAsia="en-US"/>
        </w:rPr>
        <w:t xml:space="preserve">– </w:t>
      </w:r>
      <w:r w:rsidRPr="00F842EC">
        <w:rPr>
          <w:rFonts w:eastAsiaTheme="minorHAnsi"/>
          <w:b w:val="0"/>
          <w:color w:val="005CA9"/>
          <w:lang w:eastAsia="en-US"/>
        </w:rPr>
        <w:t>Moyens humains du Titulaire dédiés à la prestation</w:t>
      </w:r>
      <w:bookmarkEnd w:id="85"/>
      <w:r>
        <w:rPr>
          <w:rFonts w:eastAsiaTheme="minorHAnsi"/>
          <w:b w:val="0"/>
          <w:color w:val="005CA9"/>
          <w:lang w:eastAsia="en-US"/>
        </w:rPr>
        <w:t xml:space="preserve"> </w:t>
      </w:r>
    </w:p>
    <w:p w14:paraId="2BCD6CAD" w14:textId="77777777" w:rsidR="00F40D48" w:rsidRPr="00A23899" w:rsidRDefault="00F40D48" w:rsidP="00F842EC">
      <w:pPr>
        <w:ind w:left="709"/>
        <w:jc w:val="both"/>
        <w:rPr>
          <w:rFonts w:ascii="Arial" w:hAnsi="Arial" w:cs="Arial"/>
          <w:sz w:val="20"/>
          <w:szCs w:val="20"/>
        </w:rPr>
      </w:pPr>
      <w:r w:rsidRPr="00A23899">
        <w:rPr>
          <w:rFonts w:ascii="Arial" w:hAnsi="Arial" w:cs="Arial"/>
          <w:sz w:val="20"/>
          <w:szCs w:val="20"/>
        </w:rPr>
        <w:t>Pour la réalisation des prestations, le titulaire s’engage à mettre en place le personnel nécessaire en vue de la bonne exécution du marché.</w:t>
      </w:r>
    </w:p>
    <w:p w14:paraId="56AD5964" w14:textId="77777777" w:rsidR="00F40D48" w:rsidRPr="00A23899" w:rsidRDefault="00F40D48" w:rsidP="00F842EC">
      <w:pPr>
        <w:ind w:left="709"/>
        <w:jc w:val="both"/>
        <w:rPr>
          <w:rFonts w:ascii="Arial" w:hAnsi="Arial" w:cs="Arial"/>
          <w:sz w:val="20"/>
          <w:szCs w:val="20"/>
        </w:rPr>
      </w:pPr>
      <w:r w:rsidRPr="00A23899">
        <w:rPr>
          <w:rFonts w:ascii="Arial" w:hAnsi="Arial" w:cs="Arial"/>
          <w:sz w:val="20"/>
          <w:szCs w:val="20"/>
        </w:rPr>
        <w:t>Il est convenu de façon expresse entre les parties que le personnel restera soumis à l’autorité et au contrôle du titulaire et ne pourra être en aucun cas sous l’autorité de la CPAM.</w:t>
      </w:r>
    </w:p>
    <w:p w14:paraId="534B2BC5" w14:textId="30D9B03B" w:rsidR="00F40D48" w:rsidRPr="00A23899" w:rsidRDefault="00F22BD4" w:rsidP="00F842EC">
      <w:pPr>
        <w:ind w:left="709"/>
        <w:jc w:val="both"/>
        <w:rPr>
          <w:rFonts w:ascii="Arial" w:hAnsi="Arial" w:cs="Arial"/>
          <w:sz w:val="20"/>
          <w:szCs w:val="20"/>
        </w:rPr>
      </w:pPr>
      <w:r>
        <w:rPr>
          <w:rFonts w:ascii="Arial" w:hAnsi="Arial" w:cs="Arial"/>
          <w:sz w:val="20"/>
          <w:szCs w:val="20"/>
        </w:rPr>
        <w:t>Le personnel reçoit</w:t>
      </w:r>
      <w:r w:rsidR="00F40D48" w:rsidRPr="00A23899">
        <w:rPr>
          <w:rFonts w:ascii="Arial" w:hAnsi="Arial" w:cs="Arial"/>
          <w:sz w:val="20"/>
          <w:szCs w:val="20"/>
        </w:rPr>
        <w:t xml:space="preserve"> ses directives uniquement du personnel d’encadrement du titulaire.</w:t>
      </w:r>
    </w:p>
    <w:p w14:paraId="3C72F80F" w14:textId="77777777" w:rsidR="00F40D48" w:rsidRPr="00A23899" w:rsidRDefault="00F40D48" w:rsidP="00F842EC">
      <w:pPr>
        <w:ind w:left="709"/>
        <w:jc w:val="both"/>
        <w:rPr>
          <w:rFonts w:ascii="Arial" w:hAnsi="Arial" w:cs="Arial"/>
          <w:sz w:val="20"/>
          <w:szCs w:val="20"/>
        </w:rPr>
      </w:pPr>
      <w:r w:rsidRPr="00A23899">
        <w:rPr>
          <w:rFonts w:ascii="Arial" w:hAnsi="Arial" w:cs="Arial"/>
          <w:sz w:val="20"/>
          <w:szCs w:val="20"/>
        </w:rPr>
        <w:t>Seules les personnes désignées par le titulaire seront autorisées à réaliser les prestations de mise en propreté des locaux qui font l’objet du marché.</w:t>
      </w:r>
    </w:p>
    <w:p w14:paraId="0B7BC302" w14:textId="77777777" w:rsidR="00F40D48" w:rsidRPr="00A23899" w:rsidRDefault="00F40D48" w:rsidP="00F842EC">
      <w:pPr>
        <w:ind w:left="709"/>
        <w:jc w:val="both"/>
        <w:rPr>
          <w:rFonts w:ascii="Arial" w:hAnsi="Arial" w:cs="Arial"/>
          <w:sz w:val="20"/>
          <w:szCs w:val="20"/>
        </w:rPr>
      </w:pPr>
      <w:r w:rsidRPr="00A23899">
        <w:rPr>
          <w:rFonts w:ascii="Arial" w:hAnsi="Arial" w:cs="Arial"/>
          <w:sz w:val="20"/>
          <w:szCs w:val="20"/>
        </w:rPr>
        <w:t>Si les prestations sont réalisées par des équipes, les responsables seront nommément désignés par le titulaire et leurs noms transmis à la CPAM.</w:t>
      </w:r>
    </w:p>
    <w:p w14:paraId="25F4DD59" w14:textId="723667F1" w:rsidR="00F40D48" w:rsidRPr="00A23899" w:rsidRDefault="00F22BD4" w:rsidP="00F842EC">
      <w:pPr>
        <w:ind w:left="709"/>
        <w:jc w:val="both"/>
        <w:rPr>
          <w:rFonts w:ascii="Arial" w:hAnsi="Arial" w:cs="Arial"/>
          <w:sz w:val="20"/>
          <w:szCs w:val="20"/>
        </w:rPr>
      </w:pPr>
      <w:r>
        <w:rPr>
          <w:rFonts w:ascii="Arial" w:hAnsi="Arial" w:cs="Arial"/>
          <w:sz w:val="20"/>
          <w:szCs w:val="20"/>
        </w:rPr>
        <w:t>Le titulaire prévoit</w:t>
      </w:r>
      <w:r w:rsidR="00F40D48" w:rsidRPr="00A23899">
        <w:rPr>
          <w:rFonts w:ascii="Arial" w:hAnsi="Arial" w:cs="Arial"/>
          <w:sz w:val="20"/>
          <w:szCs w:val="20"/>
        </w:rPr>
        <w:t xml:space="preserve"> un responsable chargé de l’encadrement d</w:t>
      </w:r>
      <w:r>
        <w:rPr>
          <w:rFonts w:ascii="Arial" w:hAnsi="Arial" w:cs="Arial"/>
          <w:sz w:val="20"/>
          <w:szCs w:val="20"/>
        </w:rPr>
        <w:t>u personnel. Ce responsable est</w:t>
      </w:r>
      <w:r w:rsidR="00F40D48" w:rsidRPr="00A23899">
        <w:rPr>
          <w:rFonts w:ascii="Arial" w:hAnsi="Arial" w:cs="Arial"/>
          <w:sz w:val="20"/>
          <w:szCs w:val="20"/>
        </w:rPr>
        <w:t xml:space="preserve"> tenu d’assurer des visites régulières et de remédier immédiatement aux</w:t>
      </w:r>
      <w:r>
        <w:rPr>
          <w:rFonts w:ascii="Arial" w:hAnsi="Arial" w:cs="Arial"/>
          <w:sz w:val="20"/>
          <w:szCs w:val="20"/>
        </w:rPr>
        <w:t xml:space="preserve"> dysfonctionnements qu’il est</w:t>
      </w:r>
      <w:r w:rsidR="00F40D48" w:rsidRPr="00A23899">
        <w:rPr>
          <w:rFonts w:ascii="Arial" w:hAnsi="Arial" w:cs="Arial"/>
          <w:sz w:val="20"/>
          <w:szCs w:val="20"/>
        </w:rPr>
        <w:t xml:space="preserve"> amené à constater.</w:t>
      </w:r>
    </w:p>
    <w:p w14:paraId="27F47816" w14:textId="400A1A8B" w:rsidR="00F842EC" w:rsidRPr="00F842EC" w:rsidRDefault="00F842EC" w:rsidP="00B8584D">
      <w:pPr>
        <w:pStyle w:val="Titre2"/>
        <w:keepLines/>
        <w:numPr>
          <w:ilvl w:val="3"/>
          <w:numId w:val="12"/>
        </w:numPr>
        <w:spacing w:before="40" w:after="120"/>
        <w:ind w:left="1723" w:hanging="646"/>
        <w:jc w:val="left"/>
        <w:rPr>
          <w:rFonts w:eastAsiaTheme="minorHAnsi"/>
          <w:b w:val="0"/>
          <w:color w:val="005CA9"/>
          <w:lang w:eastAsia="en-US"/>
        </w:rPr>
      </w:pPr>
      <w:bookmarkStart w:id="86" w:name="_Toc202797723"/>
      <w:r w:rsidRPr="00F842EC">
        <w:rPr>
          <w:rFonts w:eastAsiaTheme="minorHAnsi"/>
          <w:b w:val="0"/>
          <w:lang w:eastAsia="en-US"/>
        </w:rPr>
        <w:t xml:space="preserve">– </w:t>
      </w:r>
      <w:r w:rsidRPr="00F842EC">
        <w:rPr>
          <w:rFonts w:eastAsiaTheme="minorHAnsi"/>
          <w:b w:val="0"/>
          <w:color w:val="005CA9"/>
          <w:lang w:eastAsia="en-US"/>
        </w:rPr>
        <w:t>Responsable de site</w:t>
      </w:r>
      <w:bookmarkEnd w:id="86"/>
    </w:p>
    <w:p w14:paraId="3A63C03E" w14:textId="63276322" w:rsidR="00F40D48" w:rsidRPr="00A23899" w:rsidRDefault="00F22BD4" w:rsidP="00F842EC">
      <w:pPr>
        <w:ind w:left="1134"/>
        <w:jc w:val="both"/>
        <w:rPr>
          <w:rFonts w:ascii="Arial" w:hAnsi="Arial" w:cs="Arial"/>
          <w:sz w:val="20"/>
          <w:szCs w:val="20"/>
        </w:rPr>
      </w:pPr>
      <w:r>
        <w:rPr>
          <w:rFonts w:ascii="Arial" w:hAnsi="Arial" w:cs="Arial"/>
          <w:sz w:val="20"/>
          <w:szCs w:val="20"/>
        </w:rPr>
        <w:t>Le titulaire prévoit</w:t>
      </w:r>
      <w:r w:rsidR="00F40D48" w:rsidRPr="00A23899">
        <w:rPr>
          <w:rFonts w:ascii="Arial" w:hAnsi="Arial" w:cs="Arial"/>
          <w:sz w:val="20"/>
          <w:szCs w:val="20"/>
        </w:rPr>
        <w:t xml:space="preserve"> un responsable chargé de l’encadrement du personnel </w:t>
      </w:r>
      <w:r>
        <w:rPr>
          <w:rFonts w:ascii="Arial" w:hAnsi="Arial" w:cs="Arial"/>
          <w:sz w:val="20"/>
          <w:szCs w:val="20"/>
        </w:rPr>
        <w:t>non-œuvrant. Ce responsable est</w:t>
      </w:r>
      <w:r w:rsidR="00F40D48" w:rsidRPr="00A23899">
        <w:rPr>
          <w:rFonts w:ascii="Arial" w:hAnsi="Arial" w:cs="Arial"/>
          <w:sz w:val="20"/>
          <w:szCs w:val="20"/>
        </w:rPr>
        <w:t xml:space="preserve"> également tenu d’assurer des visites régulières et de remédier immédiatement aux dysfonctionnements qu’il serait amené à constater</w:t>
      </w:r>
    </w:p>
    <w:p w14:paraId="792ACE78" w14:textId="657AD6F9" w:rsidR="00F40D48" w:rsidRPr="00A23899" w:rsidRDefault="00F40D48" w:rsidP="00F842EC">
      <w:pPr>
        <w:ind w:left="1134"/>
        <w:jc w:val="both"/>
        <w:rPr>
          <w:rFonts w:ascii="Arial" w:hAnsi="Arial" w:cs="Arial"/>
          <w:sz w:val="20"/>
          <w:szCs w:val="20"/>
        </w:rPr>
      </w:pPr>
      <w:r w:rsidRPr="00A23899">
        <w:rPr>
          <w:rFonts w:ascii="Arial" w:hAnsi="Arial" w:cs="Arial"/>
          <w:sz w:val="20"/>
          <w:szCs w:val="20"/>
        </w:rPr>
        <w:t xml:space="preserve">Il ou elle </w:t>
      </w:r>
      <w:r w:rsidR="00403B0F">
        <w:rPr>
          <w:rFonts w:ascii="Arial" w:hAnsi="Arial" w:cs="Arial"/>
          <w:sz w:val="20"/>
          <w:szCs w:val="20"/>
        </w:rPr>
        <w:t>doit</w:t>
      </w:r>
      <w:r w:rsidRPr="00A23899">
        <w:rPr>
          <w:rFonts w:ascii="Arial" w:hAnsi="Arial" w:cs="Arial"/>
          <w:sz w:val="20"/>
          <w:szCs w:val="20"/>
        </w:rPr>
        <w:t xml:space="preserve"> avoir les compétences pour assurer :</w:t>
      </w:r>
    </w:p>
    <w:p w14:paraId="7A3FD8FC" w14:textId="77777777" w:rsidR="00F40D48" w:rsidRPr="00A23899" w:rsidRDefault="00F40D48" w:rsidP="00F842EC">
      <w:pPr>
        <w:spacing w:after="120" w:line="240" w:lineRule="auto"/>
        <w:ind w:left="1134"/>
        <w:jc w:val="both"/>
        <w:rPr>
          <w:rFonts w:ascii="Arial" w:hAnsi="Arial" w:cs="Arial"/>
          <w:sz w:val="20"/>
          <w:szCs w:val="20"/>
        </w:rPr>
      </w:pPr>
      <w:r w:rsidRPr="00A23899">
        <w:rPr>
          <w:rFonts w:ascii="Arial" w:hAnsi="Arial" w:cs="Arial"/>
          <w:sz w:val="20"/>
          <w:szCs w:val="20"/>
        </w:rPr>
        <w:t>la distribution des tâches, de la surveillance et de l’exécution du travail</w:t>
      </w:r>
    </w:p>
    <w:p w14:paraId="7E744470" w14:textId="77777777" w:rsidR="00F40D48" w:rsidRPr="00A23899" w:rsidRDefault="00F40D48" w:rsidP="00F842EC">
      <w:pPr>
        <w:spacing w:after="120" w:line="240" w:lineRule="auto"/>
        <w:ind w:left="1134"/>
        <w:jc w:val="both"/>
        <w:rPr>
          <w:rFonts w:ascii="Arial" w:hAnsi="Arial" w:cs="Arial"/>
          <w:sz w:val="20"/>
          <w:szCs w:val="20"/>
        </w:rPr>
      </w:pPr>
      <w:r w:rsidRPr="00A23899">
        <w:rPr>
          <w:rFonts w:ascii="Arial" w:hAnsi="Arial" w:cs="Arial"/>
          <w:sz w:val="20"/>
          <w:szCs w:val="20"/>
        </w:rPr>
        <w:t>la coordination du travail des agents de service</w:t>
      </w:r>
    </w:p>
    <w:p w14:paraId="4D72777F" w14:textId="77777777" w:rsidR="00F40D48" w:rsidRPr="00A23899" w:rsidRDefault="00F40D48" w:rsidP="00F842EC">
      <w:pPr>
        <w:spacing w:after="120" w:line="240" w:lineRule="auto"/>
        <w:ind w:left="1134"/>
        <w:jc w:val="both"/>
        <w:rPr>
          <w:rFonts w:ascii="Arial" w:hAnsi="Arial" w:cs="Arial"/>
          <w:sz w:val="20"/>
          <w:szCs w:val="20"/>
        </w:rPr>
      </w:pPr>
      <w:r w:rsidRPr="00A23899">
        <w:rPr>
          <w:rFonts w:ascii="Arial" w:hAnsi="Arial" w:cs="Arial"/>
          <w:sz w:val="20"/>
          <w:szCs w:val="20"/>
        </w:rPr>
        <w:t>la formation des agents de service</w:t>
      </w:r>
    </w:p>
    <w:p w14:paraId="3B5F11E3" w14:textId="77777777" w:rsidR="00F40D48" w:rsidRPr="00A23899" w:rsidRDefault="00F40D48" w:rsidP="00F842EC">
      <w:pPr>
        <w:spacing w:after="120" w:line="240" w:lineRule="auto"/>
        <w:ind w:left="1134"/>
        <w:jc w:val="both"/>
        <w:rPr>
          <w:rFonts w:ascii="Arial" w:hAnsi="Arial" w:cs="Arial"/>
          <w:sz w:val="20"/>
          <w:szCs w:val="20"/>
        </w:rPr>
      </w:pPr>
      <w:r w:rsidRPr="00A23899">
        <w:rPr>
          <w:rFonts w:ascii="Arial" w:hAnsi="Arial" w:cs="Arial"/>
          <w:sz w:val="20"/>
          <w:szCs w:val="20"/>
        </w:rPr>
        <w:t>la sécurité du personnel et des biens</w:t>
      </w:r>
    </w:p>
    <w:p w14:paraId="493E07A2" w14:textId="77777777" w:rsidR="00F40D48" w:rsidRPr="00A23899" w:rsidRDefault="00F40D48" w:rsidP="00F842EC">
      <w:pPr>
        <w:spacing w:after="120" w:line="240" w:lineRule="auto"/>
        <w:ind w:left="1134"/>
        <w:jc w:val="both"/>
        <w:rPr>
          <w:rFonts w:ascii="Arial" w:hAnsi="Arial" w:cs="Arial"/>
          <w:sz w:val="20"/>
          <w:szCs w:val="20"/>
        </w:rPr>
      </w:pPr>
      <w:r w:rsidRPr="00A23899">
        <w:rPr>
          <w:rFonts w:ascii="Arial" w:hAnsi="Arial" w:cs="Arial"/>
          <w:sz w:val="20"/>
          <w:szCs w:val="20"/>
        </w:rPr>
        <w:t>le respect de la réglementation ainsi que toute législation liée à la profession</w:t>
      </w:r>
    </w:p>
    <w:p w14:paraId="6BB7A758" w14:textId="77777777" w:rsidR="00F40D48" w:rsidRPr="00A23899" w:rsidRDefault="00F40D48" w:rsidP="00F842EC">
      <w:pPr>
        <w:spacing w:after="120" w:line="240" w:lineRule="auto"/>
        <w:ind w:left="1134"/>
        <w:jc w:val="both"/>
        <w:rPr>
          <w:rFonts w:ascii="Arial" w:hAnsi="Arial" w:cs="Arial"/>
          <w:sz w:val="20"/>
          <w:szCs w:val="20"/>
        </w:rPr>
      </w:pPr>
      <w:r w:rsidRPr="00A23899">
        <w:rPr>
          <w:rFonts w:ascii="Arial" w:hAnsi="Arial" w:cs="Arial"/>
          <w:sz w:val="20"/>
          <w:szCs w:val="20"/>
        </w:rPr>
        <w:t>le respect des exigences de la CPAM (règlement intérieur …)</w:t>
      </w:r>
    </w:p>
    <w:p w14:paraId="7F9BBE78" w14:textId="77777777" w:rsidR="00F40D48" w:rsidRPr="00A23899" w:rsidRDefault="00F40D48" w:rsidP="00F842EC">
      <w:pPr>
        <w:spacing w:after="120" w:line="240" w:lineRule="auto"/>
        <w:ind w:left="1134"/>
        <w:jc w:val="both"/>
        <w:rPr>
          <w:rFonts w:ascii="Arial" w:hAnsi="Arial" w:cs="Arial"/>
          <w:sz w:val="20"/>
          <w:szCs w:val="20"/>
        </w:rPr>
      </w:pPr>
      <w:r w:rsidRPr="00A23899">
        <w:rPr>
          <w:rFonts w:ascii="Arial" w:hAnsi="Arial" w:cs="Arial"/>
          <w:sz w:val="20"/>
          <w:szCs w:val="20"/>
        </w:rPr>
        <w:t>la liaison avec la CPAM</w:t>
      </w:r>
    </w:p>
    <w:p w14:paraId="14E70A31" w14:textId="77777777" w:rsidR="00F40D48" w:rsidRPr="00A23899" w:rsidRDefault="00F40D48" w:rsidP="00F842EC">
      <w:pPr>
        <w:spacing w:after="120" w:line="240" w:lineRule="auto"/>
        <w:ind w:left="1134"/>
        <w:jc w:val="both"/>
        <w:rPr>
          <w:rFonts w:ascii="Arial" w:hAnsi="Arial" w:cs="Arial"/>
          <w:sz w:val="20"/>
          <w:szCs w:val="20"/>
        </w:rPr>
      </w:pPr>
      <w:r w:rsidRPr="00A23899">
        <w:rPr>
          <w:rFonts w:ascii="Arial" w:hAnsi="Arial" w:cs="Arial"/>
          <w:sz w:val="20"/>
          <w:szCs w:val="20"/>
        </w:rPr>
        <w:t>la communication mensuelle du bilan des contrôles internes</w:t>
      </w:r>
    </w:p>
    <w:p w14:paraId="5D8DC5AB" w14:textId="77777777" w:rsidR="00F40D48" w:rsidRPr="00A23899" w:rsidRDefault="00F40D48" w:rsidP="00F842EC">
      <w:pPr>
        <w:ind w:left="1134"/>
        <w:jc w:val="both"/>
        <w:rPr>
          <w:rFonts w:ascii="Arial" w:hAnsi="Arial" w:cs="Arial"/>
          <w:sz w:val="20"/>
          <w:szCs w:val="20"/>
        </w:rPr>
      </w:pPr>
      <w:r w:rsidRPr="00A23899">
        <w:rPr>
          <w:rFonts w:ascii="Arial" w:hAnsi="Arial" w:cs="Arial"/>
          <w:sz w:val="20"/>
          <w:szCs w:val="20"/>
        </w:rPr>
        <w:t>Il est en relation permanente avec le responsable de l’organisme et répond aux convocations de ce dernier en cas d’insuffisance d’encadrement ou de consignes particulières à mettre en place ou tous autres motifs.</w:t>
      </w:r>
    </w:p>
    <w:p w14:paraId="5E236A3A" w14:textId="3350D49F" w:rsidR="00490DBE" w:rsidRPr="00F842EC" w:rsidRDefault="00490DBE" w:rsidP="00B8584D">
      <w:pPr>
        <w:pStyle w:val="Titre2"/>
        <w:keepLines/>
        <w:numPr>
          <w:ilvl w:val="3"/>
          <w:numId w:val="12"/>
        </w:numPr>
        <w:spacing w:before="40" w:after="120"/>
        <w:ind w:left="1723" w:hanging="646"/>
        <w:jc w:val="left"/>
        <w:rPr>
          <w:rFonts w:eastAsiaTheme="minorHAnsi"/>
          <w:b w:val="0"/>
          <w:color w:val="005CA9"/>
          <w:lang w:eastAsia="en-US"/>
        </w:rPr>
      </w:pPr>
      <w:bookmarkStart w:id="87" w:name="_Toc202797724"/>
      <w:r w:rsidRPr="00F842EC">
        <w:rPr>
          <w:rFonts w:eastAsiaTheme="minorHAnsi"/>
          <w:b w:val="0"/>
          <w:lang w:eastAsia="en-US"/>
        </w:rPr>
        <w:t xml:space="preserve">– </w:t>
      </w:r>
      <w:r w:rsidRPr="00490DBE">
        <w:rPr>
          <w:rFonts w:eastAsiaTheme="minorHAnsi"/>
          <w:b w:val="0"/>
          <w:color w:val="005CA9"/>
          <w:lang w:eastAsia="en-US"/>
        </w:rPr>
        <w:t>Chef d’équipe</w:t>
      </w:r>
      <w:bookmarkEnd w:id="87"/>
    </w:p>
    <w:p w14:paraId="4BD62384" w14:textId="7A6CEA32" w:rsidR="00F40D48" w:rsidRPr="00A23899" w:rsidRDefault="00F40D48" w:rsidP="004B1902">
      <w:pPr>
        <w:ind w:left="1134"/>
        <w:jc w:val="both"/>
        <w:rPr>
          <w:rFonts w:ascii="Arial" w:hAnsi="Arial" w:cs="Arial"/>
          <w:sz w:val="20"/>
          <w:szCs w:val="20"/>
        </w:rPr>
      </w:pPr>
      <w:r w:rsidRPr="00A23899">
        <w:rPr>
          <w:rFonts w:ascii="Arial" w:hAnsi="Arial" w:cs="Arial"/>
          <w:sz w:val="20"/>
          <w:szCs w:val="20"/>
        </w:rPr>
        <w:t xml:space="preserve">Il </w:t>
      </w:r>
      <w:r w:rsidR="00403B0F">
        <w:rPr>
          <w:rFonts w:ascii="Arial" w:hAnsi="Arial" w:cs="Arial"/>
          <w:sz w:val="20"/>
          <w:szCs w:val="20"/>
        </w:rPr>
        <w:t>doit</w:t>
      </w:r>
      <w:r w:rsidRPr="00A23899">
        <w:rPr>
          <w:rFonts w:ascii="Arial" w:hAnsi="Arial" w:cs="Arial"/>
          <w:sz w:val="20"/>
          <w:szCs w:val="20"/>
        </w:rPr>
        <w:t xml:space="preserve"> avoir les compétences pour assurer :</w:t>
      </w:r>
    </w:p>
    <w:p w14:paraId="711D5F88" w14:textId="4C40697E" w:rsidR="00F40D48" w:rsidRPr="00A23899" w:rsidRDefault="00E522B4" w:rsidP="004B1902">
      <w:pPr>
        <w:spacing w:after="120" w:line="240" w:lineRule="auto"/>
        <w:ind w:left="1134"/>
        <w:jc w:val="both"/>
        <w:rPr>
          <w:rFonts w:ascii="Arial" w:hAnsi="Arial" w:cs="Arial"/>
          <w:sz w:val="20"/>
          <w:szCs w:val="20"/>
        </w:rPr>
      </w:pPr>
      <w:r>
        <w:rPr>
          <w:rFonts w:ascii="Arial" w:hAnsi="Arial" w:cs="Arial"/>
          <w:sz w:val="20"/>
          <w:szCs w:val="20"/>
        </w:rPr>
        <w:t xml:space="preserve">- </w:t>
      </w:r>
      <w:r w:rsidR="00F40D48" w:rsidRPr="00A23899">
        <w:rPr>
          <w:rFonts w:ascii="Arial" w:hAnsi="Arial" w:cs="Arial"/>
          <w:sz w:val="20"/>
          <w:szCs w:val="20"/>
        </w:rPr>
        <w:t>la surveillance de l’exécution du travail</w:t>
      </w:r>
    </w:p>
    <w:p w14:paraId="0EE6E9C8" w14:textId="39B01233" w:rsidR="00F40D48" w:rsidRPr="00A23899" w:rsidRDefault="00E522B4" w:rsidP="004B1902">
      <w:pPr>
        <w:spacing w:after="120" w:line="240" w:lineRule="auto"/>
        <w:ind w:left="1134"/>
        <w:jc w:val="both"/>
        <w:rPr>
          <w:rFonts w:ascii="Arial" w:hAnsi="Arial" w:cs="Arial"/>
          <w:sz w:val="20"/>
          <w:szCs w:val="20"/>
        </w:rPr>
      </w:pPr>
      <w:r>
        <w:rPr>
          <w:rFonts w:ascii="Arial" w:hAnsi="Arial" w:cs="Arial"/>
          <w:sz w:val="20"/>
          <w:szCs w:val="20"/>
        </w:rPr>
        <w:t xml:space="preserve">- </w:t>
      </w:r>
      <w:r w:rsidR="00F40D48" w:rsidRPr="00A23899">
        <w:rPr>
          <w:rFonts w:ascii="Arial" w:hAnsi="Arial" w:cs="Arial"/>
          <w:sz w:val="20"/>
          <w:szCs w:val="20"/>
        </w:rPr>
        <w:t>la coordination du travail des agents de service</w:t>
      </w:r>
    </w:p>
    <w:p w14:paraId="4BA35D6B" w14:textId="34443EC0" w:rsidR="00F40D48" w:rsidRPr="00A23899" w:rsidRDefault="00E522B4" w:rsidP="004B1902">
      <w:pPr>
        <w:spacing w:after="120" w:line="240" w:lineRule="auto"/>
        <w:ind w:left="1134"/>
        <w:jc w:val="both"/>
        <w:rPr>
          <w:rFonts w:ascii="Arial" w:hAnsi="Arial" w:cs="Arial"/>
          <w:sz w:val="20"/>
          <w:szCs w:val="20"/>
        </w:rPr>
      </w:pPr>
      <w:r>
        <w:rPr>
          <w:rFonts w:ascii="Arial" w:hAnsi="Arial" w:cs="Arial"/>
          <w:sz w:val="20"/>
          <w:szCs w:val="20"/>
        </w:rPr>
        <w:lastRenderedPageBreak/>
        <w:t xml:space="preserve">- </w:t>
      </w:r>
      <w:r w:rsidR="00F40D48" w:rsidRPr="00A23899">
        <w:rPr>
          <w:rFonts w:ascii="Arial" w:hAnsi="Arial" w:cs="Arial"/>
          <w:sz w:val="20"/>
          <w:szCs w:val="20"/>
        </w:rPr>
        <w:t>la discipline</w:t>
      </w:r>
    </w:p>
    <w:p w14:paraId="5543C1D0" w14:textId="531D3033" w:rsidR="00F40D48" w:rsidRPr="00A23899" w:rsidRDefault="00E522B4" w:rsidP="004B1902">
      <w:pPr>
        <w:spacing w:after="120" w:line="240" w:lineRule="auto"/>
        <w:ind w:left="1134"/>
        <w:jc w:val="both"/>
        <w:rPr>
          <w:rFonts w:ascii="Arial" w:hAnsi="Arial" w:cs="Arial"/>
          <w:sz w:val="20"/>
          <w:szCs w:val="20"/>
        </w:rPr>
      </w:pPr>
      <w:r>
        <w:rPr>
          <w:rFonts w:ascii="Arial" w:hAnsi="Arial" w:cs="Arial"/>
          <w:sz w:val="20"/>
          <w:szCs w:val="20"/>
        </w:rPr>
        <w:t xml:space="preserve">- </w:t>
      </w:r>
      <w:r w:rsidR="00F40D48" w:rsidRPr="00A23899">
        <w:rPr>
          <w:rFonts w:ascii="Arial" w:hAnsi="Arial" w:cs="Arial"/>
          <w:sz w:val="20"/>
          <w:szCs w:val="20"/>
        </w:rPr>
        <w:t>les délais de réalisation</w:t>
      </w:r>
    </w:p>
    <w:p w14:paraId="236F30A4" w14:textId="1D923BAE" w:rsidR="00F40D48" w:rsidRPr="00A23899" w:rsidRDefault="00E522B4" w:rsidP="004B1902">
      <w:pPr>
        <w:spacing w:after="120" w:line="240" w:lineRule="auto"/>
        <w:ind w:left="1134"/>
        <w:jc w:val="both"/>
        <w:rPr>
          <w:rFonts w:ascii="Arial" w:hAnsi="Arial" w:cs="Arial"/>
          <w:sz w:val="20"/>
          <w:szCs w:val="20"/>
        </w:rPr>
      </w:pPr>
      <w:r>
        <w:rPr>
          <w:rFonts w:ascii="Arial" w:hAnsi="Arial" w:cs="Arial"/>
          <w:sz w:val="20"/>
          <w:szCs w:val="20"/>
        </w:rPr>
        <w:t xml:space="preserve">- </w:t>
      </w:r>
      <w:r w:rsidR="00F40D48" w:rsidRPr="00A23899">
        <w:rPr>
          <w:rFonts w:ascii="Arial" w:hAnsi="Arial" w:cs="Arial"/>
          <w:sz w:val="20"/>
          <w:szCs w:val="20"/>
        </w:rPr>
        <w:t>la sécurité du personnel et des biens</w:t>
      </w:r>
    </w:p>
    <w:p w14:paraId="7BA9C284" w14:textId="6F9E08F7" w:rsidR="00F40D48" w:rsidRPr="00A23899" w:rsidRDefault="00E522B4" w:rsidP="004B1902">
      <w:pPr>
        <w:spacing w:after="120" w:line="240" w:lineRule="auto"/>
        <w:ind w:left="1134"/>
        <w:jc w:val="both"/>
        <w:rPr>
          <w:rFonts w:ascii="Arial" w:hAnsi="Arial" w:cs="Arial"/>
          <w:sz w:val="20"/>
          <w:szCs w:val="20"/>
        </w:rPr>
      </w:pPr>
      <w:r>
        <w:rPr>
          <w:rFonts w:ascii="Arial" w:hAnsi="Arial" w:cs="Arial"/>
          <w:sz w:val="20"/>
          <w:szCs w:val="20"/>
        </w:rPr>
        <w:t xml:space="preserve">- </w:t>
      </w:r>
      <w:r w:rsidR="00F40D48" w:rsidRPr="00A23899">
        <w:rPr>
          <w:rFonts w:ascii="Arial" w:hAnsi="Arial" w:cs="Arial"/>
          <w:sz w:val="20"/>
          <w:szCs w:val="20"/>
        </w:rPr>
        <w:t>la liaison avec la CPAM</w:t>
      </w:r>
    </w:p>
    <w:p w14:paraId="3A9831F9" w14:textId="0D6939A8" w:rsidR="00F40D48" w:rsidRPr="00A23899" w:rsidRDefault="00F40D48" w:rsidP="004B1902">
      <w:pPr>
        <w:ind w:left="1134"/>
        <w:jc w:val="both"/>
        <w:rPr>
          <w:rFonts w:ascii="Arial" w:hAnsi="Arial" w:cs="Arial"/>
          <w:sz w:val="20"/>
          <w:szCs w:val="20"/>
        </w:rPr>
      </w:pPr>
      <w:r w:rsidRPr="00A23899">
        <w:rPr>
          <w:rFonts w:ascii="Arial" w:hAnsi="Arial" w:cs="Arial"/>
          <w:sz w:val="20"/>
          <w:szCs w:val="20"/>
        </w:rPr>
        <w:t>Dans l’hypothèse où le responsa</w:t>
      </w:r>
      <w:r w:rsidR="00F22BD4">
        <w:rPr>
          <w:rFonts w:ascii="Arial" w:hAnsi="Arial" w:cs="Arial"/>
          <w:sz w:val="20"/>
          <w:szCs w:val="20"/>
        </w:rPr>
        <w:t>ble de l’encadrement ne rempl</w:t>
      </w:r>
      <w:r w:rsidRPr="00A23899">
        <w:rPr>
          <w:rFonts w:ascii="Arial" w:hAnsi="Arial" w:cs="Arial"/>
          <w:sz w:val="20"/>
          <w:szCs w:val="20"/>
        </w:rPr>
        <w:t>it pas sa mission conformément au présent CCTP, la CPAM se réserve le droit de demander au titulaire de changer de responsable.</w:t>
      </w:r>
    </w:p>
    <w:p w14:paraId="7BC1E636" w14:textId="6B5D2D35" w:rsidR="00F40D48" w:rsidRPr="00A23899" w:rsidRDefault="00F22BD4" w:rsidP="004B1902">
      <w:pPr>
        <w:ind w:left="1134"/>
        <w:jc w:val="both"/>
        <w:rPr>
          <w:rFonts w:ascii="Arial" w:hAnsi="Arial" w:cs="Arial"/>
          <w:sz w:val="20"/>
          <w:szCs w:val="20"/>
        </w:rPr>
      </w:pPr>
      <w:r>
        <w:rPr>
          <w:rFonts w:ascii="Arial" w:hAnsi="Arial" w:cs="Arial"/>
          <w:sz w:val="20"/>
          <w:szCs w:val="20"/>
        </w:rPr>
        <w:t>Cette demande est</w:t>
      </w:r>
      <w:r w:rsidR="00F40D48" w:rsidRPr="00A23899">
        <w:rPr>
          <w:rFonts w:ascii="Arial" w:hAnsi="Arial" w:cs="Arial"/>
          <w:sz w:val="20"/>
          <w:szCs w:val="20"/>
        </w:rPr>
        <w:t xml:space="preserve"> motivée et adressée par </w:t>
      </w:r>
      <w:r w:rsidR="00F40D48" w:rsidRPr="008924A0">
        <w:rPr>
          <w:rFonts w:ascii="Arial" w:hAnsi="Arial" w:cs="Arial"/>
          <w:sz w:val="20"/>
          <w:szCs w:val="20"/>
        </w:rPr>
        <w:t xml:space="preserve">courrier </w:t>
      </w:r>
      <w:r w:rsidRPr="008924A0">
        <w:rPr>
          <w:rFonts w:ascii="Arial" w:hAnsi="Arial" w:cs="Arial"/>
          <w:sz w:val="20"/>
          <w:szCs w:val="20"/>
        </w:rPr>
        <w:t>électronique</w:t>
      </w:r>
      <w:r w:rsidR="00F40D48" w:rsidRPr="00A23899">
        <w:rPr>
          <w:rFonts w:ascii="Arial" w:hAnsi="Arial" w:cs="Arial"/>
          <w:sz w:val="20"/>
          <w:szCs w:val="20"/>
        </w:rPr>
        <w:t xml:space="preserve"> au titulaire.</w:t>
      </w:r>
    </w:p>
    <w:p w14:paraId="7BB0849F" w14:textId="48FD8B19" w:rsidR="00F40D48" w:rsidRPr="00A23899" w:rsidRDefault="00F22BD4" w:rsidP="004B1902">
      <w:pPr>
        <w:ind w:left="1134"/>
        <w:jc w:val="both"/>
        <w:rPr>
          <w:rFonts w:ascii="Arial" w:hAnsi="Arial" w:cs="Arial"/>
          <w:sz w:val="20"/>
          <w:szCs w:val="20"/>
        </w:rPr>
      </w:pPr>
      <w:r>
        <w:rPr>
          <w:rFonts w:ascii="Arial" w:hAnsi="Arial" w:cs="Arial"/>
          <w:sz w:val="20"/>
          <w:szCs w:val="20"/>
        </w:rPr>
        <w:t>Le titulaire peut</w:t>
      </w:r>
      <w:r w:rsidR="00F40D48" w:rsidRPr="00A23899">
        <w:rPr>
          <w:rFonts w:ascii="Arial" w:hAnsi="Arial" w:cs="Arial"/>
          <w:sz w:val="20"/>
          <w:szCs w:val="20"/>
        </w:rPr>
        <w:t xml:space="preserve">, à sa seule initiative, renouveler le personnel, sous réserve que ce dernier ait les mêmes compétences et soit formé. Il </w:t>
      </w:r>
      <w:r w:rsidR="00403B0F">
        <w:rPr>
          <w:rFonts w:ascii="Arial" w:hAnsi="Arial" w:cs="Arial"/>
          <w:sz w:val="20"/>
          <w:szCs w:val="20"/>
        </w:rPr>
        <w:t>doit</w:t>
      </w:r>
      <w:r w:rsidR="00F40D48" w:rsidRPr="00A23899">
        <w:rPr>
          <w:rFonts w:ascii="Arial" w:hAnsi="Arial" w:cs="Arial"/>
          <w:sz w:val="20"/>
          <w:szCs w:val="20"/>
        </w:rPr>
        <w:t xml:space="preserve"> en informer la CPAM.</w:t>
      </w:r>
    </w:p>
    <w:p w14:paraId="5AD268B3" w14:textId="7C728FDB" w:rsidR="009C7686" w:rsidRPr="00F842EC" w:rsidRDefault="009C7686" w:rsidP="00B8584D">
      <w:pPr>
        <w:pStyle w:val="Titre2"/>
        <w:keepLines/>
        <w:numPr>
          <w:ilvl w:val="3"/>
          <w:numId w:val="12"/>
        </w:numPr>
        <w:spacing w:before="40" w:after="120"/>
        <w:ind w:left="1723" w:hanging="646"/>
        <w:jc w:val="left"/>
        <w:rPr>
          <w:rFonts w:eastAsiaTheme="minorHAnsi"/>
          <w:b w:val="0"/>
          <w:color w:val="005CA9"/>
          <w:lang w:eastAsia="en-US"/>
        </w:rPr>
      </w:pPr>
      <w:bookmarkStart w:id="88" w:name="_Toc202797725"/>
      <w:r w:rsidRPr="00F842EC">
        <w:rPr>
          <w:rFonts w:eastAsiaTheme="minorHAnsi"/>
          <w:b w:val="0"/>
          <w:lang w:eastAsia="en-US"/>
        </w:rPr>
        <w:t xml:space="preserve">– </w:t>
      </w:r>
      <w:r>
        <w:rPr>
          <w:rFonts w:eastAsiaTheme="minorHAnsi"/>
          <w:b w:val="0"/>
          <w:color w:val="005CA9"/>
          <w:lang w:eastAsia="en-US"/>
        </w:rPr>
        <w:t xml:space="preserve">Le personnel </w:t>
      </w:r>
      <w:r w:rsidR="00F0401C">
        <w:rPr>
          <w:rFonts w:eastAsiaTheme="minorHAnsi"/>
          <w:b w:val="0"/>
          <w:color w:val="005CA9"/>
          <w:lang w:eastAsia="en-US"/>
        </w:rPr>
        <w:t>œuvrant</w:t>
      </w:r>
      <w:bookmarkEnd w:id="88"/>
      <w:r>
        <w:rPr>
          <w:rFonts w:eastAsiaTheme="minorHAnsi"/>
          <w:b w:val="0"/>
          <w:color w:val="005CA9"/>
          <w:lang w:eastAsia="en-US"/>
        </w:rPr>
        <w:t xml:space="preserve"> </w:t>
      </w:r>
    </w:p>
    <w:p w14:paraId="4EBC7FD8" w14:textId="77777777" w:rsidR="00F40D48" w:rsidRPr="00A23899" w:rsidRDefault="00F40D48" w:rsidP="009C7686">
      <w:pPr>
        <w:ind w:left="1134"/>
        <w:jc w:val="both"/>
        <w:rPr>
          <w:rFonts w:ascii="Arial" w:hAnsi="Arial" w:cs="Arial"/>
          <w:sz w:val="20"/>
          <w:szCs w:val="20"/>
        </w:rPr>
      </w:pPr>
      <w:r w:rsidRPr="00A23899">
        <w:rPr>
          <w:rFonts w:ascii="Arial" w:hAnsi="Arial" w:cs="Arial"/>
          <w:sz w:val="20"/>
          <w:szCs w:val="20"/>
        </w:rPr>
        <w:t>Pour la réalisation des prestations, le Titulaire s'engage à mettre en place le personnel œuvrant nécessaire, en vue de la bonne exécution du présent marché. Il s’assure de la bonne compréhension de toutes les consignes données à ses équipes.</w:t>
      </w:r>
    </w:p>
    <w:p w14:paraId="30814DF9" w14:textId="7F57837B" w:rsidR="00F40D48" w:rsidRPr="00A23899" w:rsidRDefault="00F22BD4" w:rsidP="009C7686">
      <w:pPr>
        <w:ind w:left="1134"/>
        <w:jc w:val="both"/>
        <w:rPr>
          <w:rFonts w:ascii="Arial" w:hAnsi="Arial" w:cs="Arial"/>
          <w:sz w:val="20"/>
          <w:szCs w:val="20"/>
        </w:rPr>
      </w:pPr>
      <w:r>
        <w:rPr>
          <w:rFonts w:ascii="Arial" w:hAnsi="Arial" w:cs="Arial"/>
          <w:sz w:val="20"/>
          <w:szCs w:val="20"/>
        </w:rPr>
        <w:t>Ce personnel reste</w:t>
      </w:r>
      <w:r w:rsidR="00F40D48" w:rsidRPr="00A23899">
        <w:rPr>
          <w:rFonts w:ascii="Arial" w:hAnsi="Arial" w:cs="Arial"/>
          <w:sz w:val="20"/>
          <w:szCs w:val="20"/>
        </w:rPr>
        <w:t xml:space="preserve"> soumis à l'autorité et au contrôle du Titulaire et ne peut en aucun cas être sous l'autorité du pouvoir adjudicateur et/ou des organismes.</w:t>
      </w:r>
    </w:p>
    <w:p w14:paraId="69C9F05C" w14:textId="2D6AC148" w:rsidR="00F40D48" w:rsidRPr="00A23899" w:rsidRDefault="00F22BD4" w:rsidP="009C7686">
      <w:pPr>
        <w:ind w:left="1134"/>
        <w:jc w:val="both"/>
        <w:rPr>
          <w:rFonts w:ascii="Arial" w:hAnsi="Arial" w:cs="Arial"/>
          <w:sz w:val="20"/>
          <w:szCs w:val="20"/>
        </w:rPr>
      </w:pPr>
      <w:r>
        <w:rPr>
          <w:rFonts w:ascii="Arial" w:hAnsi="Arial" w:cs="Arial"/>
          <w:sz w:val="20"/>
          <w:szCs w:val="20"/>
        </w:rPr>
        <w:t>Le personnel reçoit</w:t>
      </w:r>
      <w:r w:rsidR="00F40D48" w:rsidRPr="00A23899">
        <w:rPr>
          <w:rFonts w:ascii="Arial" w:hAnsi="Arial" w:cs="Arial"/>
          <w:sz w:val="20"/>
          <w:szCs w:val="20"/>
        </w:rPr>
        <w:t xml:space="preserve"> ses directives uniquement du personnel d'encadrement du Titulaire du marché. Le Titulaire du marché s’engage à :</w:t>
      </w:r>
    </w:p>
    <w:p w14:paraId="2339C363" w14:textId="35FACBE1" w:rsidR="00F40D48" w:rsidRPr="00A23899" w:rsidRDefault="00E522B4" w:rsidP="009C7686">
      <w:pPr>
        <w:ind w:left="1134"/>
        <w:jc w:val="both"/>
        <w:rPr>
          <w:rFonts w:ascii="Arial" w:hAnsi="Arial" w:cs="Arial"/>
          <w:sz w:val="20"/>
          <w:szCs w:val="20"/>
        </w:rPr>
      </w:pPr>
      <w:r>
        <w:rPr>
          <w:rFonts w:ascii="Arial" w:hAnsi="Arial" w:cs="Arial"/>
          <w:sz w:val="20"/>
          <w:szCs w:val="20"/>
        </w:rPr>
        <w:t xml:space="preserve">- </w:t>
      </w:r>
      <w:r w:rsidR="00F40D48" w:rsidRPr="00A23899">
        <w:rPr>
          <w:rFonts w:ascii="Arial" w:hAnsi="Arial" w:cs="Arial"/>
          <w:sz w:val="20"/>
          <w:szCs w:val="20"/>
        </w:rPr>
        <w:t>remettre aux responsables des organismes une liste indiquant les noms des personnels intervenant sur le site (conformément aux éléments remis dans l’offre du Titulaire) ;</w:t>
      </w:r>
    </w:p>
    <w:p w14:paraId="7A0965AF" w14:textId="1A418F44" w:rsidR="00F40D48" w:rsidRPr="00A23899" w:rsidRDefault="00E522B4" w:rsidP="009C7686">
      <w:pPr>
        <w:ind w:left="1134"/>
        <w:jc w:val="both"/>
        <w:rPr>
          <w:rFonts w:ascii="Arial" w:hAnsi="Arial" w:cs="Arial"/>
          <w:sz w:val="20"/>
          <w:szCs w:val="20"/>
        </w:rPr>
      </w:pPr>
      <w:r>
        <w:rPr>
          <w:rFonts w:ascii="Arial" w:hAnsi="Arial" w:cs="Arial"/>
          <w:sz w:val="20"/>
          <w:szCs w:val="20"/>
        </w:rPr>
        <w:t xml:space="preserve">- </w:t>
      </w:r>
      <w:r w:rsidR="00F40D48" w:rsidRPr="00A23899">
        <w:rPr>
          <w:rFonts w:ascii="Arial" w:hAnsi="Arial" w:cs="Arial"/>
          <w:sz w:val="20"/>
          <w:szCs w:val="20"/>
        </w:rPr>
        <w:t>tenir à jour cette liste en y faisant mention des modifications qui peuvent intervenir dans la composition du personnel, et à transmettre ces modifications aux organismes avant l</w:t>
      </w:r>
      <w:r w:rsidR="000F0B6D">
        <w:rPr>
          <w:rFonts w:ascii="Arial" w:hAnsi="Arial" w:cs="Arial"/>
          <w:sz w:val="20"/>
          <w:szCs w:val="20"/>
        </w:rPr>
        <w:t>a prise de poste </w:t>
      </w:r>
      <w:r w:rsidR="00F40D48" w:rsidRPr="00A23899">
        <w:rPr>
          <w:rFonts w:ascii="Arial" w:hAnsi="Arial" w:cs="Arial"/>
          <w:sz w:val="20"/>
          <w:szCs w:val="20"/>
        </w:rPr>
        <w:t>;</w:t>
      </w:r>
    </w:p>
    <w:p w14:paraId="558EEEAC" w14:textId="493D6B4F" w:rsidR="00F40D48" w:rsidRPr="00A23899" w:rsidRDefault="00E522B4" w:rsidP="009C7686">
      <w:pPr>
        <w:ind w:left="1134"/>
        <w:jc w:val="both"/>
        <w:rPr>
          <w:rFonts w:ascii="Arial" w:hAnsi="Arial" w:cs="Arial"/>
          <w:sz w:val="20"/>
          <w:szCs w:val="20"/>
        </w:rPr>
      </w:pPr>
      <w:r>
        <w:rPr>
          <w:rFonts w:ascii="Arial" w:hAnsi="Arial" w:cs="Arial"/>
          <w:sz w:val="20"/>
          <w:szCs w:val="20"/>
        </w:rPr>
        <w:t xml:space="preserve">- </w:t>
      </w:r>
      <w:r w:rsidR="00F40D48" w:rsidRPr="00A23899">
        <w:rPr>
          <w:rFonts w:ascii="Arial" w:hAnsi="Arial" w:cs="Arial"/>
          <w:sz w:val="20"/>
          <w:szCs w:val="20"/>
        </w:rPr>
        <w:t>à observer les dispositions particulières que les organismes lui auront communiquées lors de la visite de site et rappelées lors de la visite préalable de mise en place du marché.</w:t>
      </w:r>
    </w:p>
    <w:p w14:paraId="7A29304D" w14:textId="77777777" w:rsidR="00F40D48" w:rsidRPr="00A23899" w:rsidRDefault="00F40D48" w:rsidP="009C7686">
      <w:pPr>
        <w:ind w:left="1134"/>
        <w:jc w:val="both"/>
        <w:rPr>
          <w:rFonts w:ascii="Arial" w:hAnsi="Arial" w:cs="Arial"/>
          <w:sz w:val="20"/>
          <w:szCs w:val="20"/>
        </w:rPr>
      </w:pPr>
      <w:r w:rsidRPr="00A23899">
        <w:rPr>
          <w:rFonts w:ascii="Arial" w:hAnsi="Arial" w:cs="Arial"/>
          <w:sz w:val="20"/>
          <w:szCs w:val="20"/>
        </w:rPr>
        <w:t>Si un organisme rencontre des difficultés d’exécution liées au personnel œuvrant sur un site donné, il alerte dans les plus brefs délais, par écrit, le Titulaire afin de rechercher une solution. Si cela ne produit pas d’effet le Titulaire s’engage à nommer une autre personne sur le site.</w:t>
      </w:r>
    </w:p>
    <w:p w14:paraId="192EFDED" w14:textId="77777777" w:rsidR="00F40D48" w:rsidRPr="00A23899" w:rsidRDefault="00F40D48" w:rsidP="009C7686">
      <w:pPr>
        <w:ind w:left="1134"/>
        <w:jc w:val="both"/>
        <w:rPr>
          <w:rFonts w:ascii="Arial" w:hAnsi="Arial" w:cs="Arial"/>
          <w:sz w:val="20"/>
          <w:szCs w:val="20"/>
        </w:rPr>
      </w:pPr>
      <w:r w:rsidRPr="00A23899">
        <w:rPr>
          <w:rFonts w:ascii="Arial" w:hAnsi="Arial" w:cs="Arial"/>
          <w:sz w:val="20"/>
          <w:szCs w:val="20"/>
        </w:rPr>
        <w:t>L’organisme peut demander l’interdiction de l’accès des locaux et le remplacement des personnels ne lui donnant pas satisfaction, notamment en cas de violence verbale ou physique ou en cas de défaillance grave dans l’exécution des prestations.</w:t>
      </w:r>
    </w:p>
    <w:p w14:paraId="4FCC0B6E" w14:textId="4311E347" w:rsidR="00F40D48" w:rsidRPr="00CA37F3" w:rsidRDefault="00CA37F3" w:rsidP="00B8584D">
      <w:pPr>
        <w:pStyle w:val="Titre2"/>
        <w:keepLines/>
        <w:numPr>
          <w:ilvl w:val="3"/>
          <w:numId w:val="12"/>
        </w:numPr>
        <w:spacing w:before="40" w:after="120"/>
        <w:ind w:left="1723" w:hanging="646"/>
        <w:jc w:val="left"/>
        <w:rPr>
          <w:rFonts w:eastAsiaTheme="minorHAnsi"/>
          <w:b w:val="0"/>
          <w:color w:val="005CA9"/>
          <w:lang w:eastAsia="en-US"/>
        </w:rPr>
      </w:pPr>
      <w:bookmarkStart w:id="89" w:name="_Toc202797726"/>
      <w:r w:rsidRPr="00F842EC">
        <w:rPr>
          <w:rFonts w:eastAsiaTheme="minorHAnsi"/>
          <w:b w:val="0"/>
          <w:lang w:eastAsia="en-US"/>
        </w:rPr>
        <w:t xml:space="preserve">– </w:t>
      </w:r>
      <w:r w:rsidR="00F40D48" w:rsidRPr="00CA37F3">
        <w:rPr>
          <w:rFonts w:eastAsiaTheme="minorHAnsi"/>
          <w:b w:val="0"/>
          <w:color w:val="005CA9"/>
          <w:lang w:eastAsia="en-US"/>
        </w:rPr>
        <w:t>Continuité de l’activité</w:t>
      </w:r>
      <w:bookmarkEnd w:id="89"/>
    </w:p>
    <w:p w14:paraId="61DF5A6B" w14:textId="082D0F69" w:rsidR="00F40D48" w:rsidRPr="00A23899" w:rsidRDefault="00F40D48" w:rsidP="00CA37F3">
      <w:pPr>
        <w:ind w:left="1134"/>
        <w:jc w:val="both"/>
        <w:rPr>
          <w:rFonts w:ascii="Arial" w:hAnsi="Arial" w:cs="Arial"/>
          <w:sz w:val="20"/>
          <w:szCs w:val="20"/>
        </w:rPr>
      </w:pPr>
      <w:r w:rsidRPr="00A23899">
        <w:rPr>
          <w:rFonts w:ascii="Arial" w:hAnsi="Arial" w:cs="Arial"/>
          <w:sz w:val="20"/>
          <w:szCs w:val="20"/>
        </w:rPr>
        <w:t xml:space="preserve">Le titulaire </w:t>
      </w:r>
      <w:r w:rsidR="00403B0F">
        <w:rPr>
          <w:rFonts w:ascii="Arial" w:hAnsi="Arial" w:cs="Arial"/>
          <w:sz w:val="20"/>
          <w:szCs w:val="20"/>
        </w:rPr>
        <w:t>doit</w:t>
      </w:r>
      <w:r w:rsidRPr="00A23899">
        <w:rPr>
          <w:rFonts w:ascii="Arial" w:hAnsi="Arial" w:cs="Arial"/>
          <w:sz w:val="20"/>
          <w:szCs w:val="20"/>
        </w:rPr>
        <w:t xml:space="preserve"> assurer la continuité de son activité quelles qu’en soit les causes.</w:t>
      </w:r>
    </w:p>
    <w:p w14:paraId="245D80A2" w14:textId="7654C5F8" w:rsidR="00F40D48" w:rsidRDefault="00F40D48" w:rsidP="0047710A">
      <w:pPr>
        <w:pStyle w:val="Paragraphedeliste"/>
        <w:numPr>
          <w:ilvl w:val="1"/>
          <w:numId w:val="7"/>
        </w:numPr>
        <w:tabs>
          <w:tab w:val="clear" w:pos="2520"/>
        </w:tabs>
        <w:ind w:left="1560"/>
        <w:jc w:val="both"/>
        <w:rPr>
          <w:rFonts w:ascii="Arial" w:eastAsiaTheme="minorHAnsi" w:hAnsi="Arial" w:cs="Arial"/>
        </w:rPr>
      </w:pPr>
      <w:r w:rsidRPr="0047710A">
        <w:rPr>
          <w:rFonts w:ascii="Arial" w:eastAsiaTheme="minorHAnsi" w:hAnsi="Arial" w:cs="Arial"/>
        </w:rPr>
        <w:t>Absences programmées</w:t>
      </w:r>
    </w:p>
    <w:p w14:paraId="0C061DBD" w14:textId="06CE4617" w:rsidR="00F40D48" w:rsidRPr="00A23899" w:rsidRDefault="00F40D48" w:rsidP="00B8584D">
      <w:pPr>
        <w:spacing w:before="240" w:after="120" w:line="240" w:lineRule="auto"/>
        <w:ind w:left="1134"/>
        <w:jc w:val="both"/>
        <w:rPr>
          <w:rFonts w:ascii="Arial" w:hAnsi="Arial" w:cs="Arial"/>
          <w:sz w:val="20"/>
          <w:szCs w:val="20"/>
        </w:rPr>
      </w:pPr>
      <w:r w:rsidRPr="00A23899">
        <w:rPr>
          <w:rFonts w:ascii="Arial" w:hAnsi="Arial" w:cs="Arial"/>
          <w:sz w:val="20"/>
          <w:szCs w:val="20"/>
        </w:rPr>
        <w:t>Le titulaire doit préciser sa gestion de remplacement du personnel afin d’assurer la continuité des prestations sur les différents bâtiments</w:t>
      </w:r>
    </w:p>
    <w:p w14:paraId="61AF9CC5" w14:textId="3263849F" w:rsidR="00F40D48" w:rsidRDefault="00F40D48" w:rsidP="008926DE">
      <w:pPr>
        <w:pStyle w:val="Paragraphedeliste"/>
        <w:numPr>
          <w:ilvl w:val="0"/>
          <w:numId w:val="16"/>
        </w:numPr>
        <w:ind w:left="1560"/>
        <w:jc w:val="both"/>
        <w:rPr>
          <w:rFonts w:ascii="Arial" w:eastAsiaTheme="minorHAnsi" w:hAnsi="Arial" w:cs="Arial"/>
        </w:rPr>
      </w:pPr>
      <w:r w:rsidRPr="0047710A">
        <w:rPr>
          <w:rFonts w:ascii="Arial" w:eastAsiaTheme="minorHAnsi" w:hAnsi="Arial" w:cs="Arial"/>
        </w:rPr>
        <w:t>Grève, absence, arrêt de travail et service minimum</w:t>
      </w:r>
    </w:p>
    <w:p w14:paraId="291E2BDA" w14:textId="77777777" w:rsidR="00F40D48" w:rsidRPr="00A23899" w:rsidRDefault="00F40D48" w:rsidP="00B8584D">
      <w:pPr>
        <w:spacing w:before="240" w:after="120" w:line="240" w:lineRule="auto"/>
        <w:ind w:left="1134"/>
        <w:jc w:val="both"/>
        <w:rPr>
          <w:rFonts w:ascii="Arial" w:hAnsi="Arial" w:cs="Arial"/>
          <w:sz w:val="20"/>
          <w:szCs w:val="20"/>
        </w:rPr>
      </w:pPr>
      <w:r w:rsidRPr="00A23899">
        <w:rPr>
          <w:rFonts w:ascii="Arial" w:hAnsi="Arial" w:cs="Arial"/>
          <w:sz w:val="20"/>
          <w:szCs w:val="20"/>
        </w:rPr>
        <w:t>Le Titulaire met en place un système de contrôle des présences de son personnel.</w:t>
      </w:r>
    </w:p>
    <w:p w14:paraId="5C886430" w14:textId="77777777" w:rsidR="00F40D48" w:rsidRPr="00A23899" w:rsidRDefault="00F40D48" w:rsidP="0047710A">
      <w:pPr>
        <w:ind w:left="1134"/>
        <w:jc w:val="both"/>
        <w:rPr>
          <w:rFonts w:ascii="Arial" w:hAnsi="Arial" w:cs="Arial"/>
          <w:sz w:val="20"/>
          <w:szCs w:val="20"/>
        </w:rPr>
      </w:pPr>
      <w:r w:rsidRPr="00A23899">
        <w:rPr>
          <w:rFonts w:ascii="Arial" w:hAnsi="Arial" w:cs="Arial"/>
          <w:sz w:val="20"/>
          <w:szCs w:val="20"/>
        </w:rPr>
        <w:t>En cas d’absence ou d’arrêt de travail ou de grève du personnel du Titulaire du marché ou de ses sous-traitants, le Titulaire doit en avertir immédiatement l’organisme par tout moyen garantissant une traçabilité dès qu’il en a connaissance (mail, fax).</w:t>
      </w:r>
    </w:p>
    <w:p w14:paraId="77785C6D" w14:textId="77777777" w:rsidR="00F40D48" w:rsidRPr="00A23899" w:rsidRDefault="00F40D48" w:rsidP="000F0B6D">
      <w:pPr>
        <w:spacing w:after="120" w:line="240" w:lineRule="auto"/>
        <w:ind w:left="1134"/>
        <w:jc w:val="both"/>
        <w:rPr>
          <w:rFonts w:ascii="Arial" w:hAnsi="Arial" w:cs="Arial"/>
          <w:sz w:val="20"/>
          <w:szCs w:val="20"/>
        </w:rPr>
      </w:pPr>
      <w:r w:rsidRPr="00A23899">
        <w:rPr>
          <w:rFonts w:ascii="Arial" w:hAnsi="Arial" w:cs="Arial"/>
          <w:sz w:val="20"/>
          <w:szCs w:val="20"/>
        </w:rPr>
        <w:lastRenderedPageBreak/>
        <w:t>Il s’engage à prendre les mesures indispensables afin de garantir des prestations consistant à assurer à minima :</w:t>
      </w:r>
    </w:p>
    <w:p w14:paraId="5F7EBD61" w14:textId="77777777" w:rsidR="00F40D48" w:rsidRPr="0047710A" w:rsidRDefault="00F40D48" w:rsidP="008926DE">
      <w:pPr>
        <w:pStyle w:val="Paragraphedeliste"/>
        <w:numPr>
          <w:ilvl w:val="0"/>
          <w:numId w:val="17"/>
        </w:numPr>
        <w:ind w:left="1560"/>
        <w:jc w:val="both"/>
        <w:rPr>
          <w:rFonts w:ascii="Arial" w:eastAsiaTheme="minorHAnsi" w:hAnsi="Arial" w:cs="Arial"/>
        </w:rPr>
      </w:pPr>
      <w:r w:rsidRPr="0047710A">
        <w:rPr>
          <w:rFonts w:ascii="Arial" w:eastAsiaTheme="minorHAnsi" w:hAnsi="Arial" w:cs="Arial"/>
        </w:rPr>
        <w:t>la prise en charge des blocs sanitaires, nettoyage et approvisionnement des consommables le cas échéant,</w:t>
      </w:r>
    </w:p>
    <w:p w14:paraId="1C340EC7" w14:textId="77777777" w:rsidR="00F40D48" w:rsidRPr="0047710A" w:rsidRDefault="00F40D48" w:rsidP="008926DE">
      <w:pPr>
        <w:pStyle w:val="Paragraphedeliste"/>
        <w:numPr>
          <w:ilvl w:val="0"/>
          <w:numId w:val="17"/>
        </w:numPr>
        <w:ind w:left="1560"/>
        <w:jc w:val="both"/>
        <w:rPr>
          <w:rFonts w:ascii="Arial" w:eastAsiaTheme="minorHAnsi" w:hAnsi="Arial" w:cs="Arial"/>
        </w:rPr>
      </w:pPr>
      <w:r w:rsidRPr="0047710A">
        <w:rPr>
          <w:rFonts w:ascii="Arial" w:eastAsiaTheme="minorHAnsi" w:hAnsi="Arial" w:cs="Arial"/>
        </w:rPr>
        <w:t>La prise en charge de tous les locaux médicaux (cabinets dentaires, bureaux médecins etc…),</w:t>
      </w:r>
    </w:p>
    <w:p w14:paraId="1427A849" w14:textId="77777777" w:rsidR="00F40D48" w:rsidRPr="0047710A" w:rsidRDefault="00F40D48" w:rsidP="008926DE">
      <w:pPr>
        <w:pStyle w:val="Paragraphedeliste"/>
        <w:numPr>
          <w:ilvl w:val="0"/>
          <w:numId w:val="17"/>
        </w:numPr>
        <w:ind w:left="1560"/>
        <w:jc w:val="both"/>
        <w:rPr>
          <w:rFonts w:ascii="Arial" w:eastAsiaTheme="minorHAnsi" w:hAnsi="Arial" w:cs="Arial"/>
        </w:rPr>
      </w:pPr>
      <w:r w:rsidRPr="0047710A">
        <w:rPr>
          <w:rFonts w:ascii="Arial" w:eastAsiaTheme="minorHAnsi" w:hAnsi="Arial" w:cs="Arial"/>
        </w:rPr>
        <w:t>La prise en charge des locaux recevant du public,</w:t>
      </w:r>
    </w:p>
    <w:p w14:paraId="67D85F4A" w14:textId="77777777" w:rsidR="00F40D48" w:rsidRPr="0047710A" w:rsidRDefault="00F40D48" w:rsidP="008926DE">
      <w:pPr>
        <w:pStyle w:val="Paragraphedeliste"/>
        <w:numPr>
          <w:ilvl w:val="0"/>
          <w:numId w:val="17"/>
        </w:numPr>
        <w:ind w:left="1560"/>
        <w:jc w:val="both"/>
        <w:rPr>
          <w:rFonts w:ascii="Arial" w:eastAsiaTheme="minorHAnsi" w:hAnsi="Arial" w:cs="Arial"/>
        </w:rPr>
      </w:pPr>
      <w:r w:rsidRPr="0047710A">
        <w:rPr>
          <w:rFonts w:ascii="Arial" w:eastAsiaTheme="minorHAnsi" w:hAnsi="Arial" w:cs="Arial"/>
        </w:rPr>
        <w:t>La prise en charge des espaces kitchenettes,</w:t>
      </w:r>
    </w:p>
    <w:p w14:paraId="72CC804F" w14:textId="77777777" w:rsidR="00F40D48" w:rsidRPr="0047710A" w:rsidRDefault="00F40D48" w:rsidP="00B8584D">
      <w:pPr>
        <w:pStyle w:val="Paragraphedeliste"/>
        <w:numPr>
          <w:ilvl w:val="0"/>
          <w:numId w:val="17"/>
        </w:numPr>
        <w:spacing w:after="240"/>
        <w:ind w:left="1559" w:hanging="357"/>
        <w:contextualSpacing w:val="0"/>
        <w:jc w:val="both"/>
        <w:rPr>
          <w:rFonts w:ascii="Arial" w:eastAsiaTheme="minorHAnsi" w:hAnsi="Arial" w:cs="Arial"/>
        </w:rPr>
      </w:pPr>
      <w:r w:rsidRPr="0047710A">
        <w:rPr>
          <w:rFonts w:ascii="Arial" w:eastAsiaTheme="minorHAnsi" w:hAnsi="Arial" w:cs="Arial"/>
        </w:rPr>
        <w:t>la collecte et le vidage des poubelles et corbeilles.</w:t>
      </w:r>
    </w:p>
    <w:p w14:paraId="3C077BE9" w14:textId="77777777" w:rsidR="00F40D48" w:rsidRPr="00A23899" w:rsidRDefault="00F40D48" w:rsidP="0047710A">
      <w:pPr>
        <w:ind w:left="1134"/>
        <w:jc w:val="both"/>
        <w:rPr>
          <w:rFonts w:ascii="Arial" w:hAnsi="Arial" w:cs="Arial"/>
          <w:sz w:val="20"/>
          <w:szCs w:val="20"/>
        </w:rPr>
      </w:pPr>
      <w:r w:rsidRPr="00A23899">
        <w:rPr>
          <w:rFonts w:ascii="Arial" w:hAnsi="Arial" w:cs="Arial"/>
          <w:sz w:val="20"/>
          <w:szCs w:val="20"/>
        </w:rPr>
        <w:t>En outre, le remplacement du ou des personnels absents doit s’effectuer dans les plus brefs délais, permettant la continuité de service.</w:t>
      </w:r>
    </w:p>
    <w:p w14:paraId="06296806" w14:textId="28E001FB" w:rsidR="00F40D48" w:rsidRPr="00A23899" w:rsidRDefault="00F40D48" w:rsidP="0047710A">
      <w:pPr>
        <w:ind w:left="1134"/>
        <w:jc w:val="both"/>
        <w:rPr>
          <w:rFonts w:ascii="Arial" w:hAnsi="Arial" w:cs="Arial"/>
          <w:sz w:val="20"/>
          <w:szCs w:val="20"/>
        </w:rPr>
      </w:pPr>
      <w:r w:rsidRPr="00A23899">
        <w:rPr>
          <w:rFonts w:ascii="Arial" w:hAnsi="Arial" w:cs="Arial"/>
          <w:sz w:val="20"/>
          <w:szCs w:val="20"/>
        </w:rPr>
        <w:t xml:space="preserve">En cas d’impossibilité pour le Titulaire d’exécuter un service </w:t>
      </w:r>
      <w:r w:rsidR="00F22BD4">
        <w:rPr>
          <w:rFonts w:ascii="Arial" w:hAnsi="Arial" w:cs="Arial"/>
          <w:sz w:val="20"/>
          <w:szCs w:val="20"/>
        </w:rPr>
        <w:t>minimum, l’organisme y pourvoit</w:t>
      </w:r>
      <w:r w:rsidRPr="00A23899">
        <w:rPr>
          <w:rFonts w:ascii="Arial" w:hAnsi="Arial" w:cs="Arial"/>
          <w:sz w:val="20"/>
          <w:szCs w:val="20"/>
        </w:rPr>
        <w:t xml:space="preserve"> par tous les moyens qu’il jugera utiles, aux frais, risques et périls du Titulaire et notamment en faisant appel à toute autre entreprise de nettoyage pour exécuter les prestations.</w:t>
      </w:r>
    </w:p>
    <w:p w14:paraId="2D01C38D" w14:textId="08C02C1D" w:rsidR="00F40D48" w:rsidRPr="00A23899" w:rsidRDefault="00F40D48" w:rsidP="0047710A">
      <w:pPr>
        <w:ind w:left="1134"/>
        <w:jc w:val="both"/>
        <w:rPr>
          <w:rFonts w:ascii="Arial" w:hAnsi="Arial" w:cs="Arial"/>
          <w:sz w:val="20"/>
          <w:szCs w:val="20"/>
        </w:rPr>
      </w:pPr>
      <w:r w:rsidRPr="00A23899">
        <w:rPr>
          <w:rFonts w:ascii="Arial" w:hAnsi="Arial" w:cs="Arial"/>
          <w:sz w:val="20"/>
          <w:szCs w:val="20"/>
        </w:rPr>
        <w:t>Le Titulaire et ses sous-traitants sont seuls investis du pouvoir de négociation que reconnaît aux dirigeants d'entreprises le code du travail dans les articles qui régissent l'exercice du droit de grève. La grève du personnel du</w:t>
      </w:r>
      <w:r w:rsidR="0047710A">
        <w:rPr>
          <w:rFonts w:ascii="Arial" w:hAnsi="Arial" w:cs="Arial"/>
          <w:sz w:val="20"/>
          <w:szCs w:val="20"/>
        </w:rPr>
        <w:t xml:space="preserve"> </w:t>
      </w:r>
      <w:r w:rsidRPr="00A23899">
        <w:rPr>
          <w:rFonts w:ascii="Arial" w:hAnsi="Arial" w:cs="Arial"/>
          <w:sz w:val="20"/>
          <w:szCs w:val="20"/>
        </w:rPr>
        <w:t>Titulaire et de ses sous-traitants ne saurait constituer, en aucune façon, un cas de force majeure ou un cas d'imprévision permettant l'indemnisation du Titulaire par l’organisme.</w:t>
      </w:r>
    </w:p>
    <w:p w14:paraId="050AD1B0" w14:textId="7996FD5F" w:rsidR="00402736" w:rsidRPr="00F842EC" w:rsidRDefault="00402736" w:rsidP="00B8584D">
      <w:pPr>
        <w:pStyle w:val="Titre2"/>
        <w:keepLines/>
        <w:numPr>
          <w:ilvl w:val="2"/>
          <w:numId w:val="12"/>
        </w:numPr>
        <w:spacing w:before="40" w:after="120"/>
        <w:ind w:left="1225" w:hanging="505"/>
        <w:jc w:val="left"/>
        <w:rPr>
          <w:rFonts w:eastAsiaTheme="minorHAnsi"/>
          <w:b w:val="0"/>
          <w:color w:val="005CA9"/>
          <w:lang w:eastAsia="en-US"/>
        </w:rPr>
      </w:pPr>
      <w:bookmarkStart w:id="90" w:name="_Toc202797727"/>
      <w:r w:rsidRPr="00F842EC">
        <w:rPr>
          <w:rFonts w:eastAsiaTheme="minorHAnsi"/>
          <w:b w:val="0"/>
          <w:lang w:eastAsia="en-US"/>
        </w:rPr>
        <w:t xml:space="preserve">– </w:t>
      </w:r>
      <w:r w:rsidRPr="00402736">
        <w:rPr>
          <w:rFonts w:eastAsiaTheme="minorHAnsi"/>
          <w:b w:val="0"/>
          <w:color w:val="005CA9"/>
          <w:lang w:eastAsia="en-US"/>
        </w:rPr>
        <w:t>Reporting / Suivi des prestations</w:t>
      </w:r>
      <w:bookmarkEnd w:id="90"/>
    </w:p>
    <w:p w14:paraId="66E7E18B" w14:textId="5E903B49" w:rsidR="00F40D48" w:rsidRPr="00A23899" w:rsidRDefault="00F40D48" w:rsidP="00402736">
      <w:pPr>
        <w:ind w:left="709"/>
        <w:jc w:val="both"/>
        <w:rPr>
          <w:rFonts w:ascii="Arial" w:hAnsi="Arial" w:cs="Arial"/>
          <w:sz w:val="20"/>
          <w:szCs w:val="20"/>
        </w:rPr>
      </w:pPr>
      <w:r w:rsidRPr="00A23899">
        <w:rPr>
          <w:rFonts w:ascii="Arial" w:hAnsi="Arial" w:cs="Arial"/>
          <w:sz w:val="20"/>
          <w:szCs w:val="20"/>
        </w:rPr>
        <w:t>Afin de s’engager dans une démarche d’amélioration de la qualité, différen</w:t>
      </w:r>
      <w:r w:rsidR="00F22BD4">
        <w:rPr>
          <w:rFonts w:ascii="Arial" w:hAnsi="Arial" w:cs="Arial"/>
          <w:sz w:val="20"/>
          <w:szCs w:val="20"/>
        </w:rPr>
        <w:t>ts niveaux de communication so</w:t>
      </w:r>
      <w:r w:rsidRPr="00A23899">
        <w:rPr>
          <w:rFonts w:ascii="Arial" w:hAnsi="Arial" w:cs="Arial"/>
          <w:sz w:val="20"/>
          <w:szCs w:val="20"/>
        </w:rPr>
        <w:t>nt établis avec le titulaire du marché.</w:t>
      </w:r>
    </w:p>
    <w:p w14:paraId="68C485B5" w14:textId="77777777" w:rsidR="00F40D48" w:rsidRPr="00402736" w:rsidRDefault="00F40D48" w:rsidP="008926DE">
      <w:pPr>
        <w:pStyle w:val="Paragraphedeliste"/>
        <w:numPr>
          <w:ilvl w:val="0"/>
          <w:numId w:val="19"/>
        </w:numPr>
        <w:jc w:val="both"/>
        <w:rPr>
          <w:rFonts w:ascii="Arial" w:eastAsiaTheme="minorHAnsi" w:hAnsi="Arial" w:cs="Arial"/>
        </w:rPr>
      </w:pPr>
      <w:r w:rsidRPr="00402736">
        <w:rPr>
          <w:rFonts w:ascii="Arial" w:eastAsiaTheme="minorHAnsi" w:hAnsi="Arial" w:cs="Arial"/>
        </w:rPr>
        <w:t>Suivi régulier des prestations</w:t>
      </w:r>
    </w:p>
    <w:p w14:paraId="564A6664" w14:textId="77777777" w:rsidR="00F40D48" w:rsidRPr="00A23899" w:rsidRDefault="00F40D48" w:rsidP="00402736">
      <w:pPr>
        <w:ind w:left="709"/>
        <w:jc w:val="both"/>
        <w:rPr>
          <w:rFonts w:ascii="Arial" w:hAnsi="Arial" w:cs="Arial"/>
          <w:sz w:val="20"/>
          <w:szCs w:val="20"/>
        </w:rPr>
      </w:pPr>
      <w:r w:rsidRPr="00A23899">
        <w:rPr>
          <w:rFonts w:ascii="Arial" w:hAnsi="Arial" w:cs="Arial"/>
          <w:sz w:val="20"/>
          <w:szCs w:val="20"/>
        </w:rPr>
        <w:t>L’Administration générale centralise les informations et remarques des usagers des locaux. Seul ce service est habilité à prendre contact avec le titulaire concernant l’application technique et organisationnelle du marché.</w:t>
      </w:r>
    </w:p>
    <w:p w14:paraId="7F46EAE8" w14:textId="1E0163F9" w:rsidR="00F40D48" w:rsidRPr="00402736" w:rsidRDefault="00B13289" w:rsidP="008926DE">
      <w:pPr>
        <w:pStyle w:val="Paragraphedeliste"/>
        <w:numPr>
          <w:ilvl w:val="0"/>
          <w:numId w:val="18"/>
        </w:numPr>
        <w:ind w:left="1134"/>
        <w:jc w:val="both"/>
        <w:rPr>
          <w:rFonts w:ascii="Arial" w:eastAsiaTheme="minorHAnsi" w:hAnsi="Arial" w:cs="Arial"/>
        </w:rPr>
      </w:pPr>
      <w:r>
        <w:rPr>
          <w:rFonts w:ascii="Arial" w:eastAsiaTheme="minorHAnsi" w:hAnsi="Arial" w:cs="Arial"/>
        </w:rPr>
        <w:t>Rapport d’activité trimestri</w:t>
      </w:r>
      <w:r w:rsidR="00F40D48" w:rsidRPr="00402736">
        <w:rPr>
          <w:rFonts w:ascii="Arial" w:eastAsiaTheme="minorHAnsi" w:hAnsi="Arial" w:cs="Arial"/>
        </w:rPr>
        <w:t>el</w:t>
      </w:r>
    </w:p>
    <w:p w14:paraId="5EAECBA7" w14:textId="668CE73B" w:rsidR="00F40D48" w:rsidRPr="00A23899" w:rsidRDefault="00B13289" w:rsidP="00402736">
      <w:pPr>
        <w:ind w:left="709"/>
        <w:jc w:val="both"/>
        <w:rPr>
          <w:rFonts w:ascii="Arial" w:hAnsi="Arial" w:cs="Arial"/>
          <w:sz w:val="20"/>
          <w:szCs w:val="20"/>
        </w:rPr>
      </w:pPr>
      <w:r>
        <w:rPr>
          <w:rFonts w:ascii="Arial" w:hAnsi="Arial" w:cs="Arial"/>
          <w:sz w:val="20"/>
          <w:szCs w:val="20"/>
        </w:rPr>
        <w:t>Une rencontre trimestri</w:t>
      </w:r>
      <w:r w:rsidR="00F22BD4">
        <w:rPr>
          <w:rFonts w:ascii="Arial" w:hAnsi="Arial" w:cs="Arial"/>
          <w:sz w:val="20"/>
          <w:szCs w:val="20"/>
        </w:rPr>
        <w:t>elle est</w:t>
      </w:r>
      <w:r w:rsidR="00F40D48" w:rsidRPr="00A23899">
        <w:rPr>
          <w:rFonts w:ascii="Arial" w:hAnsi="Arial" w:cs="Arial"/>
          <w:sz w:val="20"/>
          <w:szCs w:val="20"/>
        </w:rPr>
        <w:t xml:space="preserve"> organisée entre le titulaire et l’organisme afin de vérifier la réalisation de la prestation et d’examiner les dysfonctionnements éventuels.</w:t>
      </w:r>
    </w:p>
    <w:p w14:paraId="72C7ABCB" w14:textId="70BD6C51" w:rsidR="00F40D48" w:rsidRPr="00A23899" w:rsidRDefault="00F22BD4" w:rsidP="00402736">
      <w:pPr>
        <w:ind w:left="709"/>
        <w:jc w:val="both"/>
        <w:rPr>
          <w:rFonts w:ascii="Arial" w:hAnsi="Arial" w:cs="Arial"/>
          <w:sz w:val="20"/>
          <w:szCs w:val="20"/>
        </w:rPr>
      </w:pPr>
      <w:r>
        <w:rPr>
          <w:rFonts w:ascii="Arial" w:hAnsi="Arial" w:cs="Arial"/>
          <w:sz w:val="20"/>
          <w:szCs w:val="20"/>
        </w:rPr>
        <w:t>Sa programmation est</w:t>
      </w:r>
      <w:r w:rsidR="00F40D48" w:rsidRPr="00A23899">
        <w:rPr>
          <w:rFonts w:ascii="Arial" w:hAnsi="Arial" w:cs="Arial"/>
          <w:sz w:val="20"/>
          <w:szCs w:val="20"/>
        </w:rPr>
        <w:t xml:space="preserve"> fixée par les 2 parties d’un </w:t>
      </w:r>
      <w:r w:rsidR="00B13289">
        <w:rPr>
          <w:rFonts w:ascii="Arial" w:hAnsi="Arial" w:cs="Arial"/>
          <w:sz w:val="20"/>
          <w:szCs w:val="20"/>
        </w:rPr>
        <w:t>trimestre</w:t>
      </w:r>
      <w:r w:rsidR="00F40D48" w:rsidRPr="00A23899">
        <w:rPr>
          <w:rFonts w:ascii="Arial" w:hAnsi="Arial" w:cs="Arial"/>
          <w:sz w:val="20"/>
          <w:szCs w:val="20"/>
        </w:rPr>
        <w:t xml:space="preserve"> sur l’autre. En cas d’annulation de cette rencontre à l’initiative du titulaire, sans report possible de cette rencontre, une pénalité pour annulation </w:t>
      </w:r>
      <w:r w:rsidR="00B13289">
        <w:rPr>
          <w:rFonts w:ascii="Arial" w:hAnsi="Arial" w:cs="Arial"/>
          <w:sz w:val="20"/>
          <w:szCs w:val="20"/>
        </w:rPr>
        <w:t xml:space="preserve">est </w:t>
      </w:r>
      <w:r w:rsidR="00F40D48" w:rsidRPr="00A23899">
        <w:rPr>
          <w:rFonts w:ascii="Arial" w:hAnsi="Arial" w:cs="Arial"/>
          <w:sz w:val="20"/>
          <w:szCs w:val="20"/>
        </w:rPr>
        <w:t>appliquée sur le montant de la facture mensuelle.</w:t>
      </w:r>
    </w:p>
    <w:p w14:paraId="71167AB0" w14:textId="7412A4AE" w:rsidR="00F40D48" w:rsidRPr="00A23899" w:rsidRDefault="00F40D48" w:rsidP="000F0B6D">
      <w:pPr>
        <w:spacing w:after="120" w:line="240" w:lineRule="auto"/>
        <w:ind w:left="709"/>
        <w:jc w:val="both"/>
        <w:rPr>
          <w:rFonts w:ascii="Arial" w:hAnsi="Arial" w:cs="Arial"/>
          <w:sz w:val="20"/>
          <w:szCs w:val="20"/>
        </w:rPr>
      </w:pPr>
      <w:r w:rsidRPr="00A23899">
        <w:rPr>
          <w:rFonts w:ascii="Arial" w:hAnsi="Arial" w:cs="Arial"/>
          <w:sz w:val="20"/>
          <w:szCs w:val="20"/>
        </w:rPr>
        <w:t xml:space="preserve">Le titulaire </w:t>
      </w:r>
      <w:r w:rsidR="00403B0F">
        <w:rPr>
          <w:rFonts w:ascii="Arial" w:hAnsi="Arial" w:cs="Arial"/>
          <w:sz w:val="20"/>
          <w:szCs w:val="20"/>
        </w:rPr>
        <w:t>doit</w:t>
      </w:r>
      <w:r w:rsidRPr="00A23899">
        <w:rPr>
          <w:rFonts w:ascii="Arial" w:hAnsi="Arial" w:cs="Arial"/>
          <w:sz w:val="20"/>
          <w:szCs w:val="20"/>
        </w:rPr>
        <w:t xml:space="preserve"> fournir un rapport d’activité </w:t>
      </w:r>
      <w:r w:rsidR="00B13289">
        <w:rPr>
          <w:rFonts w:ascii="Arial" w:hAnsi="Arial" w:cs="Arial"/>
          <w:sz w:val="20"/>
          <w:szCs w:val="20"/>
        </w:rPr>
        <w:t>qui comporte</w:t>
      </w:r>
      <w:r w:rsidRPr="00A23899">
        <w:rPr>
          <w:rFonts w:ascii="Arial" w:hAnsi="Arial" w:cs="Arial"/>
          <w:sz w:val="20"/>
          <w:szCs w:val="20"/>
        </w:rPr>
        <w:t xml:space="preserve"> à minima :</w:t>
      </w:r>
    </w:p>
    <w:p w14:paraId="066D9A2B" w14:textId="77777777" w:rsidR="00F40D48" w:rsidRPr="00402736" w:rsidRDefault="00F40D48" w:rsidP="008926DE">
      <w:pPr>
        <w:pStyle w:val="Paragraphedeliste"/>
        <w:numPr>
          <w:ilvl w:val="0"/>
          <w:numId w:val="18"/>
        </w:numPr>
        <w:ind w:left="1134"/>
        <w:jc w:val="both"/>
        <w:rPr>
          <w:rFonts w:ascii="Arial" w:eastAsiaTheme="minorHAnsi" w:hAnsi="Arial" w:cs="Arial"/>
        </w:rPr>
      </w:pPr>
      <w:r w:rsidRPr="00402736">
        <w:rPr>
          <w:rFonts w:ascii="Arial" w:eastAsiaTheme="minorHAnsi" w:hAnsi="Arial" w:cs="Arial"/>
        </w:rPr>
        <w:t>la liste des zones contrôlées et les dates du contrôle</w:t>
      </w:r>
    </w:p>
    <w:p w14:paraId="35C00A36" w14:textId="77777777" w:rsidR="00F40D48" w:rsidRPr="00402736" w:rsidRDefault="00F40D48" w:rsidP="008926DE">
      <w:pPr>
        <w:pStyle w:val="Paragraphedeliste"/>
        <w:numPr>
          <w:ilvl w:val="0"/>
          <w:numId w:val="18"/>
        </w:numPr>
        <w:ind w:left="1134"/>
        <w:jc w:val="both"/>
        <w:rPr>
          <w:rFonts w:ascii="Arial" w:eastAsiaTheme="minorHAnsi" w:hAnsi="Arial" w:cs="Arial"/>
        </w:rPr>
      </w:pPr>
      <w:r w:rsidRPr="00402736">
        <w:rPr>
          <w:rFonts w:ascii="Arial" w:eastAsiaTheme="minorHAnsi" w:hAnsi="Arial" w:cs="Arial"/>
        </w:rPr>
        <w:t>les grilles d’évaluation des zones</w:t>
      </w:r>
    </w:p>
    <w:p w14:paraId="23548200" w14:textId="77777777" w:rsidR="00F40D48" w:rsidRPr="00402736" w:rsidRDefault="00F40D48" w:rsidP="008926DE">
      <w:pPr>
        <w:pStyle w:val="Paragraphedeliste"/>
        <w:numPr>
          <w:ilvl w:val="0"/>
          <w:numId w:val="18"/>
        </w:numPr>
        <w:ind w:left="1134"/>
        <w:jc w:val="both"/>
        <w:rPr>
          <w:rFonts w:ascii="Arial" w:eastAsiaTheme="minorHAnsi" w:hAnsi="Arial" w:cs="Arial"/>
        </w:rPr>
      </w:pPr>
      <w:r w:rsidRPr="00402736">
        <w:rPr>
          <w:rFonts w:ascii="Arial" w:eastAsiaTheme="minorHAnsi" w:hAnsi="Arial" w:cs="Arial"/>
        </w:rPr>
        <w:t>la liste des actions correctives à mener, immédiates ou planifiées</w:t>
      </w:r>
    </w:p>
    <w:p w14:paraId="7C0BFF4E" w14:textId="50277B06" w:rsidR="00F40D48" w:rsidRDefault="00F40D48" w:rsidP="008926DE">
      <w:pPr>
        <w:pStyle w:val="Paragraphedeliste"/>
        <w:numPr>
          <w:ilvl w:val="0"/>
          <w:numId w:val="18"/>
        </w:numPr>
        <w:ind w:left="1134"/>
        <w:jc w:val="both"/>
        <w:rPr>
          <w:rFonts w:ascii="Arial" w:eastAsiaTheme="minorHAnsi" w:hAnsi="Arial" w:cs="Arial"/>
        </w:rPr>
      </w:pPr>
      <w:r w:rsidRPr="00402736">
        <w:rPr>
          <w:rFonts w:ascii="Arial" w:eastAsiaTheme="minorHAnsi" w:hAnsi="Arial" w:cs="Arial"/>
        </w:rPr>
        <w:t>les évènements et/ou anomalies survenus au cours du mois et leurs impacts</w:t>
      </w:r>
    </w:p>
    <w:p w14:paraId="15A76E6C" w14:textId="77777777" w:rsidR="00402736" w:rsidRPr="00402736" w:rsidRDefault="00402736" w:rsidP="00402736">
      <w:pPr>
        <w:pStyle w:val="Paragraphedeliste"/>
        <w:ind w:left="1134"/>
        <w:jc w:val="both"/>
        <w:rPr>
          <w:rFonts w:ascii="Arial" w:eastAsiaTheme="minorHAnsi" w:hAnsi="Arial" w:cs="Arial"/>
        </w:rPr>
      </w:pPr>
    </w:p>
    <w:p w14:paraId="6499F2EB" w14:textId="517C7F96" w:rsidR="00F042D9" w:rsidRPr="00F842EC" w:rsidRDefault="00F042D9" w:rsidP="00B8584D">
      <w:pPr>
        <w:pStyle w:val="Titre2"/>
        <w:keepLines/>
        <w:numPr>
          <w:ilvl w:val="2"/>
          <w:numId w:val="12"/>
        </w:numPr>
        <w:spacing w:before="40" w:after="120"/>
        <w:ind w:left="1225" w:hanging="505"/>
        <w:jc w:val="left"/>
        <w:rPr>
          <w:rFonts w:eastAsiaTheme="minorHAnsi"/>
          <w:b w:val="0"/>
          <w:color w:val="005CA9"/>
          <w:lang w:eastAsia="en-US"/>
        </w:rPr>
      </w:pPr>
      <w:bookmarkStart w:id="91" w:name="_Toc202797728"/>
      <w:r w:rsidRPr="00F842EC">
        <w:rPr>
          <w:rFonts w:eastAsiaTheme="minorHAnsi"/>
          <w:b w:val="0"/>
          <w:lang w:eastAsia="en-US"/>
        </w:rPr>
        <w:t xml:space="preserve">– </w:t>
      </w:r>
      <w:r w:rsidRPr="00F042D9">
        <w:rPr>
          <w:rFonts w:eastAsiaTheme="minorHAnsi"/>
          <w:b w:val="0"/>
          <w:color w:val="005CA9"/>
          <w:lang w:eastAsia="en-US"/>
        </w:rPr>
        <w:t>Consignes particulières concernant l’organisation sur le site</w:t>
      </w:r>
      <w:bookmarkEnd w:id="91"/>
    </w:p>
    <w:p w14:paraId="4BC93016" w14:textId="2579E64D" w:rsidR="00083096" w:rsidRPr="00CA37F3" w:rsidRDefault="00083096" w:rsidP="00B8584D">
      <w:pPr>
        <w:pStyle w:val="Titre2"/>
        <w:keepLines/>
        <w:numPr>
          <w:ilvl w:val="3"/>
          <w:numId w:val="12"/>
        </w:numPr>
        <w:spacing w:before="40" w:after="120"/>
        <w:ind w:left="1723" w:hanging="646"/>
        <w:jc w:val="left"/>
        <w:rPr>
          <w:rFonts w:eastAsiaTheme="minorHAnsi"/>
          <w:b w:val="0"/>
          <w:color w:val="005CA9"/>
          <w:lang w:eastAsia="en-US"/>
        </w:rPr>
      </w:pPr>
      <w:bookmarkStart w:id="92" w:name="_Toc202797729"/>
      <w:r w:rsidRPr="00F842EC">
        <w:rPr>
          <w:rFonts w:eastAsiaTheme="minorHAnsi"/>
          <w:b w:val="0"/>
          <w:lang w:eastAsia="en-US"/>
        </w:rPr>
        <w:t xml:space="preserve">– </w:t>
      </w:r>
      <w:r w:rsidRPr="00083096">
        <w:rPr>
          <w:rFonts w:eastAsiaTheme="minorHAnsi"/>
          <w:b w:val="0"/>
          <w:color w:val="005CA9"/>
          <w:lang w:eastAsia="en-US"/>
        </w:rPr>
        <w:t>Protection des installations</w:t>
      </w:r>
      <w:bookmarkEnd w:id="92"/>
    </w:p>
    <w:p w14:paraId="1870BF52" w14:textId="77777777" w:rsidR="00F40D48" w:rsidRPr="00A23899" w:rsidRDefault="00F40D48" w:rsidP="0000792D">
      <w:pPr>
        <w:ind w:left="1134"/>
        <w:jc w:val="both"/>
        <w:rPr>
          <w:rFonts w:ascii="Arial" w:hAnsi="Arial" w:cs="Arial"/>
          <w:sz w:val="20"/>
          <w:szCs w:val="20"/>
        </w:rPr>
      </w:pPr>
      <w:r w:rsidRPr="00A23899">
        <w:rPr>
          <w:rFonts w:ascii="Arial" w:hAnsi="Arial" w:cs="Arial"/>
          <w:sz w:val="20"/>
          <w:szCs w:val="20"/>
        </w:rPr>
        <w:t>Les opérations de nettoyage doivent être exécutées avec le plus grand soin.</w:t>
      </w:r>
    </w:p>
    <w:p w14:paraId="17110494" w14:textId="77777777" w:rsidR="00F40D48" w:rsidRPr="00A23899" w:rsidRDefault="00F40D48" w:rsidP="0000792D">
      <w:pPr>
        <w:ind w:left="1134"/>
        <w:jc w:val="both"/>
        <w:rPr>
          <w:rFonts w:ascii="Arial" w:hAnsi="Arial" w:cs="Arial"/>
          <w:sz w:val="20"/>
          <w:szCs w:val="20"/>
        </w:rPr>
      </w:pPr>
      <w:r w:rsidRPr="00A23899">
        <w:rPr>
          <w:rFonts w:ascii="Arial" w:hAnsi="Arial" w:cs="Arial"/>
          <w:sz w:val="20"/>
          <w:szCs w:val="20"/>
        </w:rPr>
        <w:t>Aucune dégradation des locaux, des installations, du mobilier et du matériel n’est tolérée.</w:t>
      </w:r>
    </w:p>
    <w:p w14:paraId="4B66E97B" w14:textId="77777777" w:rsidR="00F40D48" w:rsidRPr="00A23899" w:rsidRDefault="00F40D48" w:rsidP="0000792D">
      <w:pPr>
        <w:ind w:left="1134"/>
        <w:jc w:val="both"/>
        <w:rPr>
          <w:rFonts w:ascii="Arial" w:hAnsi="Arial" w:cs="Arial"/>
          <w:sz w:val="20"/>
          <w:szCs w:val="20"/>
        </w:rPr>
      </w:pPr>
      <w:r w:rsidRPr="00A23899">
        <w:rPr>
          <w:rFonts w:ascii="Arial" w:hAnsi="Arial" w:cs="Arial"/>
          <w:sz w:val="20"/>
          <w:szCs w:val="20"/>
        </w:rPr>
        <w:t>Tout dommage causé aux installations, équipements, mobiliers et aux usagers sont à la charge du Titulaire.</w:t>
      </w:r>
    </w:p>
    <w:p w14:paraId="201CA98E" w14:textId="77777777" w:rsidR="00F40D48" w:rsidRPr="00A23899" w:rsidRDefault="00F40D48" w:rsidP="0000792D">
      <w:pPr>
        <w:ind w:left="1134"/>
        <w:jc w:val="both"/>
        <w:rPr>
          <w:rFonts w:ascii="Arial" w:hAnsi="Arial" w:cs="Arial"/>
          <w:sz w:val="20"/>
          <w:szCs w:val="20"/>
        </w:rPr>
      </w:pPr>
      <w:r w:rsidRPr="00A23899">
        <w:rPr>
          <w:rFonts w:ascii="Arial" w:hAnsi="Arial" w:cs="Arial"/>
          <w:sz w:val="20"/>
          <w:szCs w:val="20"/>
        </w:rPr>
        <w:lastRenderedPageBreak/>
        <w:t>Pour permettre l’exercice d’un nettoyage optimum, le personnel peut déplacer le mobilier. Néanmoins, il doit être manipulé avec précaution et remis scrupuleusement en place dans l’état initialement trouvé pour le bon fonctionnement des locaux.</w:t>
      </w:r>
    </w:p>
    <w:p w14:paraId="06A16490" w14:textId="77777777" w:rsidR="00F40D48" w:rsidRPr="00A23899" w:rsidRDefault="00F40D48" w:rsidP="0000792D">
      <w:pPr>
        <w:ind w:left="1134"/>
        <w:jc w:val="both"/>
        <w:rPr>
          <w:rFonts w:ascii="Arial" w:hAnsi="Arial" w:cs="Arial"/>
          <w:sz w:val="20"/>
          <w:szCs w:val="20"/>
        </w:rPr>
      </w:pPr>
      <w:r w:rsidRPr="00A23899">
        <w:rPr>
          <w:rFonts w:ascii="Arial" w:hAnsi="Arial" w:cs="Arial"/>
          <w:sz w:val="20"/>
          <w:szCs w:val="20"/>
        </w:rPr>
        <w:t>L’acheminement du matériel et des produits nécessaires à l’exécution des prestations doit être effectué selon les itinéraires et les horaires autorisés par le responsable de l’Organisme. Les engins de manutention utilisés doivent être munis de bandages caoutchoutés ou de pneumatiques.</w:t>
      </w:r>
    </w:p>
    <w:p w14:paraId="02E59AE1" w14:textId="77777777" w:rsidR="00F40D48" w:rsidRPr="00A23899" w:rsidRDefault="00F40D48" w:rsidP="0000792D">
      <w:pPr>
        <w:ind w:left="1134"/>
        <w:jc w:val="both"/>
        <w:rPr>
          <w:rFonts w:ascii="Arial" w:hAnsi="Arial" w:cs="Arial"/>
          <w:sz w:val="20"/>
          <w:szCs w:val="20"/>
        </w:rPr>
      </w:pPr>
      <w:r w:rsidRPr="00A23899">
        <w:rPr>
          <w:rFonts w:ascii="Arial" w:hAnsi="Arial" w:cs="Arial"/>
          <w:sz w:val="20"/>
          <w:szCs w:val="20"/>
        </w:rPr>
        <w:t>Les produits et matériels doivent être conformes aux règles de sécurité en vigueur.</w:t>
      </w:r>
    </w:p>
    <w:p w14:paraId="0F6F85C7" w14:textId="77777777" w:rsidR="00F40D48" w:rsidRPr="00A23899" w:rsidRDefault="00F40D48" w:rsidP="0000792D">
      <w:pPr>
        <w:ind w:left="1134"/>
        <w:jc w:val="both"/>
        <w:rPr>
          <w:rFonts w:ascii="Arial" w:hAnsi="Arial" w:cs="Arial"/>
          <w:sz w:val="20"/>
          <w:szCs w:val="20"/>
        </w:rPr>
      </w:pPr>
      <w:r w:rsidRPr="00A23899">
        <w:rPr>
          <w:rFonts w:ascii="Arial" w:hAnsi="Arial" w:cs="Arial"/>
          <w:sz w:val="20"/>
          <w:szCs w:val="20"/>
        </w:rPr>
        <w:t>Les produits et matériels doivent assurer la conservation des surfaces traitées et ne pas être susceptibles de détériorer les surfaces nettoyées. Ils doivent être compatibles avec les lieux dans lesquels ils sont utilisés.</w:t>
      </w:r>
    </w:p>
    <w:p w14:paraId="778E3B92" w14:textId="77777777" w:rsidR="00F40D48" w:rsidRPr="00A23899" w:rsidRDefault="00F40D48" w:rsidP="0000792D">
      <w:pPr>
        <w:ind w:left="1134"/>
        <w:jc w:val="both"/>
        <w:rPr>
          <w:rFonts w:ascii="Arial" w:hAnsi="Arial" w:cs="Arial"/>
          <w:sz w:val="20"/>
          <w:szCs w:val="20"/>
        </w:rPr>
      </w:pPr>
      <w:r w:rsidRPr="00A23899">
        <w:rPr>
          <w:rFonts w:ascii="Arial" w:hAnsi="Arial" w:cs="Arial"/>
          <w:sz w:val="20"/>
          <w:szCs w:val="20"/>
        </w:rPr>
        <w:t>Les sols ne doivent présenter aucune tache, aucune détérioration, ni débris de quelque sorte que ce soit.</w:t>
      </w:r>
    </w:p>
    <w:p w14:paraId="269059E9" w14:textId="77777777" w:rsidR="00F40D48" w:rsidRPr="00A23899" w:rsidRDefault="00F40D48" w:rsidP="0000792D">
      <w:pPr>
        <w:ind w:left="1134"/>
        <w:jc w:val="both"/>
        <w:rPr>
          <w:rFonts w:ascii="Arial" w:hAnsi="Arial" w:cs="Arial"/>
          <w:sz w:val="20"/>
          <w:szCs w:val="20"/>
        </w:rPr>
      </w:pPr>
      <w:r w:rsidRPr="00A23899">
        <w:rPr>
          <w:rFonts w:ascii="Arial" w:hAnsi="Arial" w:cs="Arial"/>
          <w:sz w:val="20"/>
          <w:szCs w:val="20"/>
        </w:rPr>
        <w:t>Le poids des engins doit être compatible avec la résistance des sols, planchers, terrasses. L’utilisation des matériels ne doit pas éclabousser ni tacher les plinthes et les murs.</w:t>
      </w:r>
    </w:p>
    <w:p w14:paraId="4E1EAF73" w14:textId="77777777" w:rsidR="00F40D48" w:rsidRPr="00A23899" w:rsidRDefault="00F40D48" w:rsidP="0000792D">
      <w:pPr>
        <w:ind w:left="1134"/>
        <w:jc w:val="both"/>
        <w:rPr>
          <w:rFonts w:ascii="Arial" w:hAnsi="Arial" w:cs="Arial"/>
          <w:sz w:val="20"/>
          <w:szCs w:val="20"/>
        </w:rPr>
      </w:pPr>
      <w:r w:rsidRPr="00A23899">
        <w:rPr>
          <w:rFonts w:ascii="Arial" w:hAnsi="Arial" w:cs="Arial"/>
          <w:sz w:val="20"/>
          <w:szCs w:val="20"/>
        </w:rPr>
        <w:t>Le responsable de l’organisme peut interdire les matériels dont l’utilisation est susceptible de provoquer des dégradations ou de compromettre la sécurité des usagers sans que le Titulaire ne puisse en demander dédommagement.</w:t>
      </w:r>
    </w:p>
    <w:p w14:paraId="7A3B49EA" w14:textId="77777777" w:rsidR="00F40D48" w:rsidRPr="00A23899" w:rsidRDefault="00F40D48" w:rsidP="0000792D">
      <w:pPr>
        <w:ind w:left="1134"/>
        <w:jc w:val="both"/>
        <w:rPr>
          <w:rFonts w:ascii="Arial" w:hAnsi="Arial" w:cs="Arial"/>
          <w:sz w:val="20"/>
          <w:szCs w:val="20"/>
        </w:rPr>
      </w:pPr>
      <w:r w:rsidRPr="00A23899">
        <w:rPr>
          <w:rFonts w:ascii="Arial" w:hAnsi="Arial" w:cs="Arial"/>
          <w:sz w:val="20"/>
          <w:szCs w:val="20"/>
        </w:rPr>
        <w:t>Le branchement simultané de plusieurs appareils électriques sur la même prise, même par l’intermédiaire de fiche multiple est interdit.</w:t>
      </w:r>
    </w:p>
    <w:p w14:paraId="4EC8124D" w14:textId="77777777" w:rsidR="00F40D48" w:rsidRPr="00A23899" w:rsidRDefault="00F40D48" w:rsidP="0000792D">
      <w:pPr>
        <w:ind w:left="1134"/>
        <w:jc w:val="both"/>
        <w:rPr>
          <w:rFonts w:ascii="Arial" w:hAnsi="Arial" w:cs="Arial"/>
          <w:sz w:val="20"/>
          <w:szCs w:val="20"/>
        </w:rPr>
      </w:pPr>
      <w:r w:rsidRPr="00A23899">
        <w:rPr>
          <w:rFonts w:ascii="Arial" w:hAnsi="Arial" w:cs="Arial"/>
          <w:sz w:val="20"/>
          <w:szCs w:val="20"/>
        </w:rPr>
        <w:t>Le travail en hauteur (échafaudages, nacelles …) est obligatoirement conforme à la réglementation. L’utilisation d’échelles est formellement interdite.</w:t>
      </w:r>
    </w:p>
    <w:p w14:paraId="6C72E771" w14:textId="77777777" w:rsidR="00F40D48" w:rsidRPr="00A23899" w:rsidRDefault="00F40D48" w:rsidP="0000792D">
      <w:pPr>
        <w:ind w:left="1134"/>
        <w:jc w:val="both"/>
        <w:rPr>
          <w:rFonts w:ascii="Arial" w:hAnsi="Arial" w:cs="Arial"/>
          <w:sz w:val="20"/>
          <w:szCs w:val="20"/>
        </w:rPr>
      </w:pPr>
      <w:r w:rsidRPr="00A23899">
        <w:rPr>
          <w:rFonts w:ascii="Arial" w:hAnsi="Arial" w:cs="Arial"/>
          <w:sz w:val="20"/>
          <w:szCs w:val="20"/>
        </w:rPr>
        <w:t>Le Titulaire doit utiliser les moyens de levage appropriés (nacelle, camion nacelle, etc.) afin de respecter les règles de sécurité et être en accord avec la réglementation en vigueur.</w:t>
      </w:r>
    </w:p>
    <w:p w14:paraId="3672AC8E" w14:textId="77777777" w:rsidR="00F40D48" w:rsidRPr="00A23899" w:rsidRDefault="00F40D48" w:rsidP="0000792D">
      <w:pPr>
        <w:ind w:left="1134"/>
        <w:jc w:val="both"/>
        <w:rPr>
          <w:rFonts w:ascii="Arial" w:hAnsi="Arial" w:cs="Arial"/>
          <w:sz w:val="20"/>
          <w:szCs w:val="20"/>
        </w:rPr>
      </w:pPr>
      <w:r w:rsidRPr="00A23899">
        <w:rPr>
          <w:rFonts w:ascii="Arial" w:hAnsi="Arial" w:cs="Arial"/>
          <w:sz w:val="20"/>
          <w:szCs w:val="20"/>
        </w:rPr>
        <w:t>Les fenêtres, une fois lavées doivent impérativement être fermées et / ou verrouillées selon les consignes données par le responsable de l’Organisme afin que celles-ci ne basculent pas intempestivement, la responsabilité du Titulaire étant engagée.</w:t>
      </w:r>
    </w:p>
    <w:p w14:paraId="68529F4C" w14:textId="77777777" w:rsidR="00F40D48" w:rsidRPr="00A23899" w:rsidRDefault="00F40D48" w:rsidP="0000792D">
      <w:pPr>
        <w:ind w:left="1134"/>
        <w:jc w:val="both"/>
        <w:rPr>
          <w:rFonts w:ascii="Arial" w:hAnsi="Arial" w:cs="Arial"/>
          <w:sz w:val="20"/>
          <w:szCs w:val="20"/>
        </w:rPr>
      </w:pPr>
      <w:r w:rsidRPr="00A23899">
        <w:rPr>
          <w:rFonts w:ascii="Arial" w:hAnsi="Arial" w:cs="Arial"/>
          <w:sz w:val="20"/>
          <w:szCs w:val="20"/>
        </w:rPr>
        <w:t>Avant l’utilisation d’un camion nacelle, le Titulaire doit prendre contact avec le responsable de l’organisme pour programmer l’intervention (à fixer en fonction des conditions météorologiques et de leurs conséquences sur la capacité de portance des sols) et établir un état des lieux contradictoire avant et à l’issue de la prestation.</w:t>
      </w:r>
    </w:p>
    <w:p w14:paraId="171EF7BA" w14:textId="77777777" w:rsidR="00F40D48" w:rsidRPr="00A23899" w:rsidRDefault="00F40D48" w:rsidP="0000792D">
      <w:pPr>
        <w:ind w:left="1134"/>
        <w:jc w:val="both"/>
        <w:rPr>
          <w:rFonts w:ascii="Arial" w:hAnsi="Arial" w:cs="Arial"/>
          <w:sz w:val="20"/>
          <w:szCs w:val="20"/>
        </w:rPr>
      </w:pPr>
      <w:r w:rsidRPr="00A23899">
        <w:rPr>
          <w:rFonts w:ascii="Arial" w:hAnsi="Arial" w:cs="Arial"/>
          <w:sz w:val="20"/>
          <w:szCs w:val="20"/>
        </w:rPr>
        <w:t>Lors de l’entretien des surfaces vitrées, si des dispositifs autocollants ou fixes de signalétique sont en place, le Titulaire doit entretenir les surfaces sans endommager lesdits dispositifs. En cas de dommage, le pouvoir adjudicateur et/ou les responsables des organismes se réservent le droit d’exiger le replacement qui se fait à la charge du Titulaire.</w:t>
      </w:r>
    </w:p>
    <w:p w14:paraId="1A124BCD" w14:textId="77777777" w:rsidR="00F40D48" w:rsidRPr="00A23899" w:rsidRDefault="00F40D48" w:rsidP="0000792D">
      <w:pPr>
        <w:ind w:left="1134"/>
        <w:jc w:val="both"/>
        <w:rPr>
          <w:rFonts w:ascii="Arial" w:hAnsi="Arial" w:cs="Arial"/>
          <w:sz w:val="20"/>
          <w:szCs w:val="20"/>
        </w:rPr>
      </w:pPr>
      <w:r w:rsidRPr="00A23899">
        <w:rPr>
          <w:rFonts w:ascii="Arial" w:hAnsi="Arial" w:cs="Arial"/>
          <w:sz w:val="20"/>
          <w:szCs w:val="20"/>
        </w:rPr>
        <w:t>Le Titulaire du marché doit s’assurer que les eaux usées sont systématiquement, après chaque prestation, jetées dans le vidoir lorsqu’il en existe un (en cas d’absence de vidoir, le Titulaire du marché évacuera ses eaux usées dans les sanitaires, ceux-ci sont systématiquement nettoyés ensuite au moyen de détergent bactéricide).</w:t>
      </w:r>
    </w:p>
    <w:p w14:paraId="5C864793" w14:textId="77777777" w:rsidR="00F40D48" w:rsidRPr="00A23899" w:rsidRDefault="00F40D48" w:rsidP="0000792D">
      <w:pPr>
        <w:ind w:left="1134"/>
        <w:jc w:val="both"/>
        <w:rPr>
          <w:rFonts w:ascii="Arial" w:hAnsi="Arial" w:cs="Arial"/>
          <w:sz w:val="20"/>
          <w:szCs w:val="20"/>
        </w:rPr>
      </w:pPr>
      <w:r w:rsidRPr="00A23899">
        <w:rPr>
          <w:rFonts w:ascii="Arial" w:hAnsi="Arial" w:cs="Arial"/>
          <w:sz w:val="20"/>
          <w:szCs w:val="20"/>
        </w:rPr>
        <w:t>Les matériaux combustibles, y compris les emballages en papier, carton, bois, matières plastiques, doivent être évacués sans délai des lieux d’exécution des prestations et au plus tard à la fin de chaque vacation.</w:t>
      </w:r>
    </w:p>
    <w:p w14:paraId="67539D6C" w14:textId="77777777" w:rsidR="00F40D48" w:rsidRPr="00A23899" w:rsidRDefault="00F40D48" w:rsidP="0000792D">
      <w:pPr>
        <w:ind w:left="1134"/>
        <w:jc w:val="both"/>
        <w:rPr>
          <w:rFonts w:ascii="Arial" w:hAnsi="Arial" w:cs="Arial"/>
          <w:sz w:val="20"/>
          <w:szCs w:val="20"/>
        </w:rPr>
      </w:pPr>
      <w:r w:rsidRPr="00A23899">
        <w:rPr>
          <w:rFonts w:ascii="Arial" w:hAnsi="Arial" w:cs="Arial"/>
          <w:sz w:val="20"/>
          <w:szCs w:val="20"/>
        </w:rPr>
        <w:t xml:space="preserve">La </w:t>
      </w:r>
      <w:r w:rsidRPr="00AD15F3">
        <w:rPr>
          <w:rFonts w:ascii="Arial" w:hAnsi="Arial" w:cs="Arial"/>
          <w:sz w:val="20"/>
          <w:szCs w:val="20"/>
        </w:rPr>
        <w:t>non observation de ces consignes donne lieu à l’application des pénalités forfaitaires définies dans le C.C.A.P.</w:t>
      </w:r>
    </w:p>
    <w:p w14:paraId="34513910" w14:textId="16F5840F" w:rsidR="00813393" w:rsidRPr="00CA37F3" w:rsidRDefault="00813393" w:rsidP="00B8584D">
      <w:pPr>
        <w:pStyle w:val="Titre2"/>
        <w:keepLines/>
        <w:numPr>
          <w:ilvl w:val="3"/>
          <w:numId w:val="12"/>
        </w:numPr>
        <w:spacing w:before="40" w:after="120"/>
        <w:ind w:left="1723" w:hanging="646"/>
        <w:jc w:val="left"/>
        <w:rPr>
          <w:rFonts w:eastAsiaTheme="minorHAnsi"/>
          <w:b w:val="0"/>
          <w:color w:val="005CA9"/>
          <w:lang w:eastAsia="en-US"/>
        </w:rPr>
      </w:pPr>
      <w:bookmarkStart w:id="93" w:name="_Toc202797730"/>
      <w:r w:rsidRPr="00F842EC">
        <w:rPr>
          <w:rFonts w:eastAsiaTheme="minorHAnsi"/>
          <w:b w:val="0"/>
          <w:lang w:eastAsia="en-US"/>
        </w:rPr>
        <w:lastRenderedPageBreak/>
        <w:t xml:space="preserve">– </w:t>
      </w:r>
      <w:r>
        <w:rPr>
          <w:rFonts w:eastAsiaTheme="minorHAnsi"/>
          <w:b w:val="0"/>
          <w:color w:val="005CA9"/>
          <w:lang w:eastAsia="en-US"/>
        </w:rPr>
        <w:t>Produits et consommables</w:t>
      </w:r>
      <w:bookmarkEnd w:id="93"/>
    </w:p>
    <w:p w14:paraId="49B004B2" w14:textId="77777777" w:rsidR="00F40D48" w:rsidRPr="00A23899" w:rsidRDefault="00F40D48" w:rsidP="00813393">
      <w:pPr>
        <w:ind w:left="1134"/>
        <w:jc w:val="both"/>
        <w:rPr>
          <w:rFonts w:ascii="Arial" w:hAnsi="Arial" w:cs="Arial"/>
          <w:sz w:val="20"/>
          <w:szCs w:val="20"/>
        </w:rPr>
      </w:pPr>
      <w:r w:rsidRPr="00A23899">
        <w:rPr>
          <w:rFonts w:ascii="Arial" w:hAnsi="Arial" w:cs="Arial"/>
          <w:sz w:val="20"/>
          <w:szCs w:val="20"/>
        </w:rPr>
        <w:t>Le titulaire s’engage à mettre en place et utiliser les produits et consommables nécessaires à l’exécution du marché tels que définis dans son offre. Ce point pourra être vérifié au cours du marché.</w:t>
      </w:r>
    </w:p>
    <w:p w14:paraId="23279A46" w14:textId="5944A771" w:rsidR="00F40D48" w:rsidRPr="00A23899" w:rsidRDefault="00F40D48" w:rsidP="00813393">
      <w:pPr>
        <w:ind w:left="1134"/>
        <w:jc w:val="both"/>
        <w:rPr>
          <w:rFonts w:ascii="Arial" w:hAnsi="Arial" w:cs="Arial"/>
          <w:sz w:val="20"/>
          <w:szCs w:val="20"/>
        </w:rPr>
      </w:pPr>
      <w:r w:rsidRPr="00A23899">
        <w:rPr>
          <w:rFonts w:ascii="Arial" w:hAnsi="Arial" w:cs="Arial"/>
          <w:sz w:val="20"/>
          <w:szCs w:val="20"/>
        </w:rPr>
        <w:t>La CPAM se réserve le droit d’interdire les produits et conso</w:t>
      </w:r>
      <w:r w:rsidR="00E82089">
        <w:rPr>
          <w:rFonts w:ascii="Arial" w:hAnsi="Arial" w:cs="Arial"/>
          <w:sz w:val="20"/>
          <w:szCs w:val="20"/>
        </w:rPr>
        <w:t>mmables dont l’utilisation son</w:t>
      </w:r>
      <w:r w:rsidRPr="00A23899">
        <w:rPr>
          <w:rFonts w:ascii="Arial" w:hAnsi="Arial" w:cs="Arial"/>
          <w:sz w:val="20"/>
          <w:szCs w:val="20"/>
        </w:rPr>
        <w:t>t susceptible de provoquer des dégradations.</w:t>
      </w:r>
    </w:p>
    <w:p w14:paraId="256B4312" w14:textId="51A66192" w:rsidR="00F40D48" w:rsidRPr="00A23899" w:rsidRDefault="00F40D48" w:rsidP="00813393">
      <w:pPr>
        <w:ind w:left="1134"/>
        <w:jc w:val="both"/>
        <w:rPr>
          <w:rFonts w:ascii="Arial" w:hAnsi="Arial" w:cs="Arial"/>
          <w:sz w:val="20"/>
          <w:szCs w:val="20"/>
        </w:rPr>
      </w:pPr>
      <w:r w:rsidRPr="00A23899">
        <w:rPr>
          <w:rFonts w:ascii="Arial" w:hAnsi="Arial" w:cs="Arial"/>
          <w:sz w:val="20"/>
          <w:szCs w:val="20"/>
        </w:rPr>
        <w:t xml:space="preserve">Le titulaire </w:t>
      </w:r>
      <w:r w:rsidR="00403B0F">
        <w:rPr>
          <w:rFonts w:ascii="Arial" w:hAnsi="Arial" w:cs="Arial"/>
          <w:sz w:val="20"/>
          <w:szCs w:val="20"/>
        </w:rPr>
        <w:t>doit</w:t>
      </w:r>
      <w:r w:rsidRPr="00A23899">
        <w:rPr>
          <w:rFonts w:ascii="Arial" w:hAnsi="Arial" w:cs="Arial"/>
          <w:sz w:val="20"/>
          <w:szCs w:val="20"/>
        </w:rPr>
        <w:t xml:space="preserve"> fournir dans son mémoire technique la liste complète des produits proposés pour l’exécution des prestations, ainsi que les fiches de données sécurité.</w:t>
      </w:r>
    </w:p>
    <w:p w14:paraId="1EF8D179" w14:textId="77777777" w:rsidR="00F40D48" w:rsidRPr="00A23899" w:rsidRDefault="00F40D48" w:rsidP="00813393">
      <w:pPr>
        <w:ind w:left="1134"/>
        <w:jc w:val="both"/>
        <w:rPr>
          <w:rFonts w:ascii="Arial" w:hAnsi="Arial" w:cs="Arial"/>
          <w:sz w:val="20"/>
          <w:szCs w:val="20"/>
        </w:rPr>
      </w:pPr>
      <w:r w:rsidRPr="00A23899">
        <w:rPr>
          <w:rFonts w:ascii="Arial" w:hAnsi="Arial" w:cs="Arial"/>
          <w:sz w:val="20"/>
          <w:szCs w:val="20"/>
        </w:rPr>
        <w:t>Par ailleurs, le titulaire du marché s’engage au suivi de l’évolution des réglementations et à adapter les produits et consommables qu’il utilise en fonction de ces évolutions. Il s’engage également à ne pas utiliser de produits cancérigènes et mutagènes pour la reproduction (CMR).</w:t>
      </w:r>
    </w:p>
    <w:p w14:paraId="7DBFD529" w14:textId="6B9657D8" w:rsidR="00F40D48" w:rsidRPr="00A23899" w:rsidRDefault="00F40D48" w:rsidP="00813393">
      <w:pPr>
        <w:ind w:left="1134"/>
        <w:jc w:val="both"/>
        <w:rPr>
          <w:rFonts w:ascii="Arial" w:hAnsi="Arial" w:cs="Arial"/>
          <w:sz w:val="20"/>
          <w:szCs w:val="20"/>
        </w:rPr>
      </w:pPr>
      <w:r w:rsidRPr="00A23899">
        <w:rPr>
          <w:rFonts w:ascii="Arial" w:hAnsi="Arial" w:cs="Arial"/>
          <w:sz w:val="20"/>
          <w:szCs w:val="20"/>
        </w:rPr>
        <w:t xml:space="preserve">La liste </w:t>
      </w:r>
      <w:r w:rsidR="009A770F">
        <w:rPr>
          <w:rFonts w:ascii="Arial" w:hAnsi="Arial" w:cs="Arial"/>
          <w:sz w:val="20"/>
          <w:szCs w:val="20"/>
        </w:rPr>
        <w:t>est</w:t>
      </w:r>
      <w:r w:rsidRPr="00A23899">
        <w:rPr>
          <w:rFonts w:ascii="Arial" w:hAnsi="Arial" w:cs="Arial"/>
          <w:sz w:val="20"/>
          <w:szCs w:val="20"/>
        </w:rPr>
        <w:t xml:space="preserve"> mise à jour à chaque changement.</w:t>
      </w:r>
    </w:p>
    <w:p w14:paraId="1178E6C7" w14:textId="2C77E83A" w:rsidR="00F40D48" w:rsidRPr="009A770F" w:rsidRDefault="00F40D48" w:rsidP="00B8584D">
      <w:pPr>
        <w:pStyle w:val="Titre2"/>
        <w:keepLines/>
        <w:numPr>
          <w:ilvl w:val="3"/>
          <w:numId w:val="12"/>
        </w:numPr>
        <w:spacing w:before="40" w:after="120"/>
        <w:ind w:left="1723" w:hanging="646"/>
        <w:jc w:val="left"/>
        <w:rPr>
          <w:rFonts w:eastAsiaTheme="minorHAnsi"/>
          <w:b w:val="0"/>
          <w:color w:val="005CA9"/>
          <w:lang w:eastAsia="en-US"/>
        </w:rPr>
      </w:pPr>
      <w:bookmarkStart w:id="94" w:name="_Toc202797731"/>
      <w:r w:rsidRPr="009A770F">
        <w:rPr>
          <w:rFonts w:eastAsiaTheme="minorHAnsi"/>
          <w:b w:val="0"/>
          <w:color w:val="005CA9"/>
          <w:lang w:eastAsia="en-US"/>
        </w:rPr>
        <w:t>Documents d’exploitation</w:t>
      </w:r>
      <w:bookmarkEnd w:id="94"/>
    </w:p>
    <w:p w14:paraId="663A1B09" w14:textId="719582A7" w:rsidR="00F40D48" w:rsidRPr="00A23899" w:rsidRDefault="00F40D48" w:rsidP="000412DF">
      <w:pPr>
        <w:ind w:left="993"/>
        <w:jc w:val="both"/>
        <w:rPr>
          <w:rFonts w:ascii="Arial" w:hAnsi="Arial" w:cs="Arial"/>
          <w:sz w:val="20"/>
          <w:szCs w:val="20"/>
        </w:rPr>
      </w:pPr>
      <w:r w:rsidRPr="00A23899">
        <w:rPr>
          <w:rFonts w:ascii="Arial" w:hAnsi="Arial" w:cs="Arial"/>
          <w:sz w:val="20"/>
          <w:szCs w:val="20"/>
        </w:rPr>
        <w:t xml:space="preserve">Afin d’assurer le suivi de la prestation, le titulaire </w:t>
      </w:r>
      <w:r w:rsidR="00403B0F">
        <w:rPr>
          <w:rFonts w:ascii="Arial" w:hAnsi="Arial" w:cs="Arial"/>
          <w:sz w:val="20"/>
          <w:szCs w:val="20"/>
        </w:rPr>
        <w:t>doit</w:t>
      </w:r>
      <w:r w:rsidRPr="00A23899">
        <w:rPr>
          <w:rFonts w:ascii="Arial" w:hAnsi="Arial" w:cs="Arial"/>
          <w:sz w:val="20"/>
          <w:szCs w:val="20"/>
        </w:rPr>
        <w:t xml:space="preserve"> établir :</w:t>
      </w:r>
    </w:p>
    <w:p w14:paraId="5E2C11B1" w14:textId="5B8E8770" w:rsidR="00F40D48" w:rsidRPr="009A770F" w:rsidRDefault="00F40D48" w:rsidP="000412DF">
      <w:pPr>
        <w:pStyle w:val="Paragraphedeliste"/>
        <w:numPr>
          <w:ilvl w:val="0"/>
          <w:numId w:val="18"/>
        </w:numPr>
        <w:ind w:left="993" w:firstLine="0"/>
        <w:jc w:val="both"/>
        <w:rPr>
          <w:rFonts w:ascii="Arial" w:hAnsi="Arial" w:cs="Arial"/>
        </w:rPr>
      </w:pPr>
      <w:r w:rsidRPr="009A770F">
        <w:rPr>
          <w:rFonts w:ascii="Arial" w:hAnsi="Arial" w:cs="Arial"/>
        </w:rPr>
        <w:t>l’organigramme de sa structure adapté à l’ensemble des bâtiments</w:t>
      </w:r>
    </w:p>
    <w:p w14:paraId="5BAFA2F1" w14:textId="72D57132" w:rsidR="00F40D48" w:rsidRPr="009A770F" w:rsidRDefault="00F40D48" w:rsidP="000412DF">
      <w:pPr>
        <w:pStyle w:val="Paragraphedeliste"/>
        <w:numPr>
          <w:ilvl w:val="0"/>
          <w:numId w:val="18"/>
        </w:numPr>
        <w:ind w:left="993" w:firstLine="0"/>
        <w:jc w:val="both"/>
        <w:rPr>
          <w:rFonts w:ascii="Arial" w:hAnsi="Arial" w:cs="Arial"/>
        </w:rPr>
      </w:pPr>
      <w:r w:rsidRPr="009A770F">
        <w:rPr>
          <w:rFonts w:ascii="Arial" w:hAnsi="Arial" w:cs="Arial"/>
        </w:rPr>
        <w:t>les plannings d’exécution prévisionnels des prestations</w:t>
      </w:r>
    </w:p>
    <w:p w14:paraId="7C0AEA1D" w14:textId="6CD02C3E" w:rsidR="00F40D48" w:rsidRPr="009A770F" w:rsidRDefault="00F40D48" w:rsidP="000412DF">
      <w:pPr>
        <w:pStyle w:val="Paragraphedeliste"/>
        <w:numPr>
          <w:ilvl w:val="0"/>
          <w:numId w:val="18"/>
        </w:numPr>
        <w:ind w:left="993" w:firstLine="0"/>
        <w:jc w:val="both"/>
        <w:rPr>
          <w:rFonts w:ascii="Arial" w:hAnsi="Arial" w:cs="Arial"/>
        </w:rPr>
      </w:pPr>
      <w:r w:rsidRPr="009A770F">
        <w:rPr>
          <w:rFonts w:ascii="Arial" w:hAnsi="Arial" w:cs="Arial"/>
        </w:rPr>
        <w:t>l’organisation proposée</w:t>
      </w:r>
    </w:p>
    <w:p w14:paraId="49C45052" w14:textId="0AE1C51D" w:rsidR="00F40D48" w:rsidRPr="009A770F" w:rsidRDefault="00F40D48" w:rsidP="000412DF">
      <w:pPr>
        <w:pStyle w:val="Paragraphedeliste"/>
        <w:numPr>
          <w:ilvl w:val="0"/>
          <w:numId w:val="18"/>
        </w:numPr>
        <w:ind w:left="993" w:firstLine="0"/>
        <w:jc w:val="both"/>
        <w:rPr>
          <w:rFonts w:ascii="Arial" w:hAnsi="Arial" w:cs="Arial"/>
        </w:rPr>
      </w:pPr>
      <w:r w:rsidRPr="009A770F">
        <w:rPr>
          <w:rFonts w:ascii="Arial" w:hAnsi="Arial" w:cs="Arial"/>
        </w:rPr>
        <w:t>des exemples de fiches de poste</w:t>
      </w:r>
    </w:p>
    <w:p w14:paraId="0B4A4850" w14:textId="33AAA5E3" w:rsidR="00F40D48" w:rsidRPr="009A770F" w:rsidRDefault="00F40D48" w:rsidP="000412DF">
      <w:pPr>
        <w:pStyle w:val="Paragraphedeliste"/>
        <w:numPr>
          <w:ilvl w:val="0"/>
          <w:numId w:val="18"/>
        </w:numPr>
        <w:spacing w:after="240"/>
        <w:ind w:left="993" w:firstLine="0"/>
        <w:contextualSpacing w:val="0"/>
        <w:jc w:val="both"/>
        <w:rPr>
          <w:rFonts w:ascii="Arial" w:hAnsi="Arial" w:cs="Arial"/>
        </w:rPr>
      </w:pPr>
      <w:r w:rsidRPr="009A770F">
        <w:rPr>
          <w:rFonts w:ascii="Arial" w:hAnsi="Arial" w:cs="Arial"/>
        </w:rPr>
        <w:t>des exemples de fiches méthode</w:t>
      </w:r>
    </w:p>
    <w:p w14:paraId="093E1D1C" w14:textId="25C6C6E6" w:rsidR="00F40D48" w:rsidRPr="00A23899" w:rsidRDefault="00E82089" w:rsidP="000412DF">
      <w:pPr>
        <w:ind w:left="993"/>
        <w:jc w:val="both"/>
        <w:rPr>
          <w:rFonts w:ascii="Arial" w:hAnsi="Arial" w:cs="Arial"/>
          <w:sz w:val="20"/>
          <w:szCs w:val="20"/>
        </w:rPr>
      </w:pPr>
      <w:r>
        <w:rPr>
          <w:rFonts w:ascii="Arial" w:hAnsi="Arial" w:cs="Arial"/>
          <w:sz w:val="20"/>
          <w:szCs w:val="20"/>
        </w:rPr>
        <w:t>Ces documents doiven</w:t>
      </w:r>
      <w:r w:rsidR="00F40D48" w:rsidRPr="00A23899">
        <w:rPr>
          <w:rFonts w:ascii="Arial" w:hAnsi="Arial" w:cs="Arial"/>
          <w:sz w:val="20"/>
          <w:szCs w:val="20"/>
        </w:rPr>
        <w:t>t être joints au mémoire technique.</w:t>
      </w:r>
    </w:p>
    <w:p w14:paraId="2EEF7DB6" w14:textId="04E303FA" w:rsidR="00F40D48" w:rsidRPr="00A23899" w:rsidRDefault="00E82089" w:rsidP="000412DF">
      <w:pPr>
        <w:ind w:left="993"/>
        <w:jc w:val="both"/>
        <w:rPr>
          <w:rFonts w:ascii="Arial" w:hAnsi="Arial" w:cs="Arial"/>
          <w:sz w:val="20"/>
          <w:szCs w:val="20"/>
        </w:rPr>
      </w:pPr>
      <w:r>
        <w:rPr>
          <w:rFonts w:ascii="Arial" w:hAnsi="Arial" w:cs="Arial"/>
          <w:sz w:val="20"/>
          <w:szCs w:val="20"/>
        </w:rPr>
        <w:t>Ces documents s</w:t>
      </w:r>
      <w:r w:rsidR="00F40D48" w:rsidRPr="00A23899">
        <w:rPr>
          <w:rFonts w:ascii="Arial" w:hAnsi="Arial" w:cs="Arial"/>
          <w:sz w:val="20"/>
          <w:szCs w:val="20"/>
        </w:rPr>
        <w:t>ont exploités en tant que critère</w:t>
      </w:r>
      <w:r>
        <w:rPr>
          <w:rFonts w:ascii="Arial" w:hAnsi="Arial" w:cs="Arial"/>
          <w:sz w:val="20"/>
          <w:szCs w:val="20"/>
        </w:rPr>
        <w:t xml:space="preserve"> de jugement des offres et fon</w:t>
      </w:r>
      <w:r w:rsidR="00F40D48" w:rsidRPr="00A23899">
        <w:rPr>
          <w:rFonts w:ascii="Arial" w:hAnsi="Arial" w:cs="Arial"/>
          <w:sz w:val="20"/>
          <w:szCs w:val="20"/>
        </w:rPr>
        <w:t>t l’objet de vérification en cours de marché.</w:t>
      </w:r>
    </w:p>
    <w:p w14:paraId="55A61F3B" w14:textId="00BC970B" w:rsidR="00F40D48" w:rsidRPr="009A770F" w:rsidRDefault="00F40D48" w:rsidP="00B8584D">
      <w:pPr>
        <w:pStyle w:val="Titre2"/>
        <w:keepLines/>
        <w:numPr>
          <w:ilvl w:val="3"/>
          <w:numId w:val="12"/>
        </w:numPr>
        <w:spacing w:before="40" w:after="120"/>
        <w:ind w:left="1723" w:hanging="646"/>
        <w:jc w:val="left"/>
        <w:rPr>
          <w:rFonts w:eastAsiaTheme="minorHAnsi"/>
          <w:b w:val="0"/>
          <w:color w:val="005CA9"/>
          <w:lang w:eastAsia="en-US"/>
        </w:rPr>
      </w:pPr>
      <w:bookmarkStart w:id="95" w:name="_Toc202797732"/>
      <w:r w:rsidRPr="009A770F">
        <w:rPr>
          <w:rFonts w:eastAsiaTheme="minorHAnsi"/>
          <w:b w:val="0"/>
          <w:color w:val="005CA9"/>
          <w:lang w:eastAsia="en-US"/>
        </w:rPr>
        <w:t>Fin de service</w:t>
      </w:r>
      <w:bookmarkEnd w:id="95"/>
    </w:p>
    <w:p w14:paraId="06A718A2" w14:textId="77777777" w:rsidR="009A770F" w:rsidRDefault="00F40D48" w:rsidP="00B8584D">
      <w:pPr>
        <w:spacing w:after="120" w:line="240" w:lineRule="auto"/>
        <w:ind w:left="992"/>
        <w:jc w:val="both"/>
        <w:rPr>
          <w:rFonts w:ascii="Arial" w:hAnsi="Arial" w:cs="Arial"/>
          <w:sz w:val="20"/>
          <w:szCs w:val="20"/>
        </w:rPr>
      </w:pPr>
      <w:r w:rsidRPr="00A23899">
        <w:rPr>
          <w:rFonts w:ascii="Arial" w:hAnsi="Arial" w:cs="Arial"/>
          <w:sz w:val="20"/>
          <w:szCs w:val="20"/>
        </w:rPr>
        <w:t>Après chaque passage dans les lieux à nettoyer, les équipes doivent veiller à :</w:t>
      </w:r>
    </w:p>
    <w:p w14:paraId="335B8764" w14:textId="4C1CC464" w:rsidR="00F40D48" w:rsidRPr="009A770F" w:rsidRDefault="00F40D48" w:rsidP="000412DF">
      <w:pPr>
        <w:pStyle w:val="Paragraphedeliste"/>
        <w:numPr>
          <w:ilvl w:val="0"/>
          <w:numId w:val="20"/>
        </w:numPr>
        <w:ind w:left="993" w:firstLine="0"/>
        <w:jc w:val="both"/>
        <w:rPr>
          <w:rFonts w:ascii="Arial" w:hAnsi="Arial" w:cs="Arial"/>
        </w:rPr>
      </w:pPr>
      <w:r w:rsidRPr="009A770F">
        <w:rPr>
          <w:rFonts w:ascii="Arial" w:hAnsi="Arial" w:cs="Arial"/>
        </w:rPr>
        <w:t>Fermer correctement toutes les fenêtres ;</w:t>
      </w:r>
    </w:p>
    <w:p w14:paraId="5965D4E1" w14:textId="77777777" w:rsidR="00F40D48" w:rsidRPr="009A770F" w:rsidRDefault="00F40D48" w:rsidP="000412DF">
      <w:pPr>
        <w:pStyle w:val="Paragraphedeliste"/>
        <w:numPr>
          <w:ilvl w:val="0"/>
          <w:numId w:val="20"/>
        </w:numPr>
        <w:ind w:left="993" w:firstLine="0"/>
        <w:jc w:val="both"/>
        <w:rPr>
          <w:rFonts w:ascii="Arial" w:hAnsi="Arial" w:cs="Arial"/>
        </w:rPr>
      </w:pPr>
      <w:r w:rsidRPr="009A770F">
        <w:rPr>
          <w:rFonts w:ascii="Arial" w:hAnsi="Arial" w:cs="Arial"/>
        </w:rPr>
        <w:t>Éteindre les lumières des locaux non occupés ;</w:t>
      </w:r>
    </w:p>
    <w:p w14:paraId="32A49581" w14:textId="48BD2820" w:rsidR="00F40D48" w:rsidRPr="009A770F" w:rsidRDefault="00F40D48" w:rsidP="000412DF">
      <w:pPr>
        <w:pStyle w:val="Paragraphedeliste"/>
        <w:numPr>
          <w:ilvl w:val="0"/>
          <w:numId w:val="20"/>
        </w:numPr>
        <w:ind w:left="993" w:firstLine="0"/>
        <w:jc w:val="both"/>
        <w:rPr>
          <w:rFonts w:ascii="Arial" w:hAnsi="Arial" w:cs="Arial"/>
        </w:rPr>
      </w:pPr>
      <w:r w:rsidRPr="009A770F">
        <w:rPr>
          <w:rFonts w:ascii="Arial" w:hAnsi="Arial" w:cs="Arial"/>
        </w:rPr>
        <w:t>Fermer à clé les portes des locaux non occupés selon les consigne</w:t>
      </w:r>
      <w:r w:rsidR="000F0B6D">
        <w:rPr>
          <w:rFonts w:ascii="Arial" w:hAnsi="Arial" w:cs="Arial"/>
        </w:rPr>
        <w:t>s du responsable de l’organisme </w:t>
      </w:r>
      <w:r w:rsidRPr="009A770F">
        <w:rPr>
          <w:rFonts w:ascii="Arial" w:hAnsi="Arial" w:cs="Arial"/>
        </w:rPr>
        <w:t>;</w:t>
      </w:r>
    </w:p>
    <w:p w14:paraId="6F084090" w14:textId="77777777" w:rsidR="00F40D48" w:rsidRPr="009A770F" w:rsidRDefault="00F40D48" w:rsidP="000412DF">
      <w:pPr>
        <w:pStyle w:val="Paragraphedeliste"/>
        <w:numPr>
          <w:ilvl w:val="0"/>
          <w:numId w:val="20"/>
        </w:numPr>
        <w:ind w:left="993" w:firstLine="0"/>
        <w:jc w:val="both"/>
        <w:rPr>
          <w:rFonts w:ascii="Arial" w:hAnsi="Arial" w:cs="Arial"/>
        </w:rPr>
      </w:pPr>
      <w:r w:rsidRPr="009A770F">
        <w:rPr>
          <w:rFonts w:ascii="Arial" w:hAnsi="Arial" w:cs="Arial"/>
        </w:rPr>
        <w:t>Fermer le local dont le personnel dispose après rangement des produits et matériels ;</w:t>
      </w:r>
    </w:p>
    <w:p w14:paraId="2AA1D830" w14:textId="77777777" w:rsidR="00F40D48" w:rsidRPr="009A770F" w:rsidRDefault="00F40D48" w:rsidP="000412DF">
      <w:pPr>
        <w:pStyle w:val="Paragraphedeliste"/>
        <w:numPr>
          <w:ilvl w:val="0"/>
          <w:numId w:val="20"/>
        </w:numPr>
        <w:ind w:left="993" w:firstLine="0"/>
        <w:jc w:val="both"/>
        <w:rPr>
          <w:rFonts w:ascii="Arial" w:hAnsi="Arial" w:cs="Arial"/>
        </w:rPr>
      </w:pPr>
      <w:r w:rsidRPr="009A770F">
        <w:rPr>
          <w:rFonts w:ascii="Arial" w:hAnsi="Arial" w:cs="Arial"/>
        </w:rPr>
        <w:t>Signaler sur le cahier de liaison toute anomalie constatée (porte ou store ne fermant pas, problème électrique, éclairage, etc.) ;</w:t>
      </w:r>
    </w:p>
    <w:p w14:paraId="1DEF774A" w14:textId="77777777" w:rsidR="00F40D48" w:rsidRPr="009A770F" w:rsidRDefault="00F40D48" w:rsidP="000412DF">
      <w:pPr>
        <w:pStyle w:val="Paragraphedeliste"/>
        <w:numPr>
          <w:ilvl w:val="0"/>
          <w:numId w:val="20"/>
        </w:numPr>
        <w:ind w:left="993" w:firstLine="0"/>
        <w:jc w:val="both"/>
        <w:rPr>
          <w:rFonts w:ascii="Arial" w:hAnsi="Arial" w:cs="Arial"/>
        </w:rPr>
      </w:pPr>
      <w:r w:rsidRPr="009A770F">
        <w:rPr>
          <w:rFonts w:ascii="Arial" w:hAnsi="Arial" w:cs="Arial"/>
        </w:rPr>
        <w:t>Fermer les portes donnant sur l’extérieur ;</w:t>
      </w:r>
    </w:p>
    <w:p w14:paraId="06C02129" w14:textId="77777777" w:rsidR="00F40D48" w:rsidRPr="009A770F" w:rsidRDefault="00F40D48" w:rsidP="000412DF">
      <w:pPr>
        <w:pStyle w:val="Paragraphedeliste"/>
        <w:numPr>
          <w:ilvl w:val="0"/>
          <w:numId w:val="20"/>
        </w:numPr>
        <w:ind w:left="993" w:firstLine="0"/>
        <w:jc w:val="both"/>
        <w:rPr>
          <w:rFonts w:ascii="Arial" w:hAnsi="Arial" w:cs="Arial"/>
        </w:rPr>
      </w:pPr>
      <w:r w:rsidRPr="009A770F">
        <w:rPr>
          <w:rFonts w:ascii="Arial" w:hAnsi="Arial" w:cs="Arial"/>
        </w:rPr>
        <w:t>D’une manière plus générale appliquer toutes les consignes de fin de service définies avec les responsables de l’organisme.</w:t>
      </w:r>
    </w:p>
    <w:p w14:paraId="023D238C" w14:textId="71B7BE71" w:rsidR="00F40D48" w:rsidRPr="009A770F" w:rsidRDefault="00F40D48" w:rsidP="00B8584D">
      <w:pPr>
        <w:pStyle w:val="Titre2"/>
        <w:keepLines/>
        <w:numPr>
          <w:ilvl w:val="3"/>
          <w:numId w:val="12"/>
        </w:numPr>
        <w:spacing w:before="240" w:after="120"/>
        <w:ind w:left="1723" w:hanging="646"/>
        <w:jc w:val="left"/>
        <w:rPr>
          <w:rFonts w:eastAsiaTheme="minorHAnsi"/>
          <w:b w:val="0"/>
          <w:color w:val="005CA9"/>
          <w:lang w:eastAsia="en-US"/>
        </w:rPr>
      </w:pPr>
      <w:bookmarkStart w:id="96" w:name="_Toc202797733"/>
      <w:r w:rsidRPr="009A770F">
        <w:rPr>
          <w:rFonts w:eastAsiaTheme="minorHAnsi"/>
          <w:b w:val="0"/>
          <w:color w:val="005CA9"/>
          <w:lang w:eastAsia="en-US"/>
        </w:rPr>
        <w:t>Interdictions</w:t>
      </w:r>
      <w:bookmarkEnd w:id="96"/>
    </w:p>
    <w:p w14:paraId="6E9779DD" w14:textId="77777777" w:rsidR="00E82089" w:rsidRPr="009A770F" w:rsidRDefault="00E82089" w:rsidP="00E82089">
      <w:pPr>
        <w:pStyle w:val="Paragraphedeliste"/>
        <w:numPr>
          <w:ilvl w:val="0"/>
          <w:numId w:val="21"/>
        </w:numPr>
        <w:ind w:left="1418"/>
        <w:jc w:val="both"/>
        <w:rPr>
          <w:rFonts w:ascii="Arial" w:hAnsi="Arial" w:cs="Arial"/>
        </w:rPr>
      </w:pPr>
      <w:r w:rsidRPr="009A770F">
        <w:rPr>
          <w:rFonts w:ascii="Arial" w:hAnsi="Arial" w:cs="Arial"/>
        </w:rPr>
        <w:t>Il est strictement interdit de fumer ou de vapoter à l'intérieur du bâtiment ;</w:t>
      </w:r>
    </w:p>
    <w:p w14:paraId="442AF9F0" w14:textId="77777777" w:rsidR="00E82089" w:rsidRPr="009A770F" w:rsidRDefault="00E82089" w:rsidP="00E82089">
      <w:pPr>
        <w:pStyle w:val="Paragraphedeliste"/>
        <w:numPr>
          <w:ilvl w:val="0"/>
          <w:numId w:val="21"/>
        </w:numPr>
        <w:ind w:left="1418"/>
        <w:jc w:val="both"/>
        <w:rPr>
          <w:rFonts w:ascii="Arial" w:hAnsi="Arial" w:cs="Arial"/>
        </w:rPr>
      </w:pPr>
      <w:r w:rsidRPr="009A770F">
        <w:rPr>
          <w:rFonts w:ascii="Arial" w:hAnsi="Arial" w:cs="Arial"/>
        </w:rPr>
        <w:t>Il est formellement interdit de monter sur des sièges pour l’exécution des travaux ;</w:t>
      </w:r>
    </w:p>
    <w:p w14:paraId="3FC34055" w14:textId="3357F9F7" w:rsidR="00E82089" w:rsidRPr="009A770F" w:rsidRDefault="00E82089" w:rsidP="00E82089">
      <w:pPr>
        <w:pStyle w:val="Paragraphedeliste"/>
        <w:numPr>
          <w:ilvl w:val="0"/>
          <w:numId w:val="21"/>
        </w:numPr>
        <w:ind w:left="1418"/>
        <w:jc w:val="both"/>
        <w:rPr>
          <w:rFonts w:ascii="Arial" w:hAnsi="Arial" w:cs="Arial"/>
        </w:rPr>
      </w:pPr>
      <w:r w:rsidRPr="009A770F">
        <w:rPr>
          <w:rFonts w:ascii="Arial" w:hAnsi="Arial" w:cs="Arial"/>
        </w:rPr>
        <w:t>Le branchement sur des prises signalées par un fond rouge est interdit : ces prises étant strictement réservées aux matériels informatiques ;</w:t>
      </w:r>
    </w:p>
    <w:p w14:paraId="4087D60B" w14:textId="77777777" w:rsidR="00E82089" w:rsidRPr="009A770F" w:rsidRDefault="00E82089" w:rsidP="00E82089">
      <w:pPr>
        <w:pStyle w:val="Paragraphedeliste"/>
        <w:numPr>
          <w:ilvl w:val="0"/>
          <w:numId w:val="21"/>
        </w:numPr>
        <w:ind w:left="1418"/>
        <w:jc w:val="both"/>
        <w:rPr>
          <w:rFonts w:ascii="Arial" w:hAnsi="Arial" w:cs="Arial"/>
        </w:rPr>
      </w:pPr>
      <w:r w:rsidRPr="009A770F">
        <w:rPr>
          <w:rFonts w:ascii="Arial" w:hAnsi="Arial" w:cs="Arial"/>
        </w:rPr>
        <w:t>Le branchement simultané de plusieurs matériels électriques sur la même prise ordinaire, même par l’intermédiaire de fiches multiples, est interdit. Il est également formellement interdit de débrancher un appareil branché préalablement par les personnels ou usagers de l’organisme, même momentanément, pour utiliser l’arrivée du courant : Il y a donc lieu de prévoir les rallonges nécessaires ;</w:t>
      </w:r>
    </w:p>
    <w:p w14:paraId="362B43AE" w14:textId="77777777" w:rsidR="00E82089" w:rsidRPr="009A770F" w:rsidRDefault="00E82089" w:rsidP="00E82089">
      <w:pPr>
        <w:pStyle w:val="Paragraphedeliste"/>
        <w:numPr>
          <w:ilvl w:val="0"/>
          <w:numId w:val="21"/>
        </w:numPr>
        <w:ind w:left="1418"/>
        <w:jc w:val="both"/>
        <w:rPr>
          <w:rFonts w:ascii="Arial" w:hAnsi="Arial" w:cs="Arial"/>
        </w:rPr>
      </w:pPr>
      <w:r w:rsidRPr="009A770F">
        <w:rPr>
          <w:rFonts w:ascii="Arial" w:hAnsi="Arial" w:cs="Arial"/>
        </w:rPr>
        <w:lastRenderedPageBreak/>
        <w:t>L'usage du matériel et des équipements des locaux (notamment du matériel informatique, des appareils téléphoniques et copieurs) est interdit sauf autorisation expresse du responsable de l’organisme ;</w:t>
      </w:r>
    </w:p>
    <w:p w14:paraId="34D04254" w14:textId="77777777" w:rsidR="00E82089" w:rsidRPr="00E82089" w:rsidRDefault="00E82089" w:rsidP="00E82089">
      <w:pPr>
        <w:pStyle w:val="Paragraphedeliste"/>
        <w:numPr>
          <w:ilvl w:val="0"/>
          <w:numId w:val="21"/>
        </w:numPr>
        <w:ind w:left="1418"/>
        <w:jc w:val="both"/>
        <w:rPr>
          <w:rFonts w:ascii="Arial" w:hAnsi="Arial" w:cs="Arial"/>
        </w:rPr>
      </w:pPr>
      <w:r w:rsidRPr="00E82089">
        <w:rPr>
          <w:rFonts w:ascii="Arial" w:hAnsi="Arial" w:cs="Arial"/>
        </w:rPr>
        <w:t>Il est interdit d’accueillir dans les locaux des personnes étrangères au besoin du service.</w:t>
      </w:r>
    </w:p>
    <w:p w14:paraId="348D5B5F" w14:textId="42C6E817" w:rsidR="00E82089" w:rsidRPr="00E82089" w:rsidRDefault="00E82089" w:rsidP="00E82089">
      <w:pPr>
        <w:pStyle w:val="Paragraphedeliste"/>
        <w:numPr>
          <w:ilvl w:val="0"/>
          <w:numId w:val="21"/>
        </w:numPr>
        <w:ind w:left="1418"/>
        <w:jc w:val="both"/>
        <w:rPr>
          <w:rFonts w:ascii="Arial" w:hAnsi="Arial" w:cs="Arial"/>
        </w:rPr>
      </w:pPr>
      <w:r w:rsidRPr="00E82089">
        <w:rPr>
          <w:rFonts w:ascii="Arial" w:hAnsi="Arial" w:cs="Arial"/>
        </w:rPr>
        <w:t xml:space="preserve">Il est interdit </w:t>
      </w:r>
      <w:r>
        <w:rPr>
          <w:rFonts w:ascii="Arial" w:hAnsi="Arial" w:cs="Arial"/>
        </w:rPr>
        <w:t xml:space="preserve">de </w:t>
      </w:r>
      <w:r w:rsidRPr="00E82089">
        <w:rPr>
          <w:rFonts w:ascii="Arial" w:hAnsi="Arial" w:cs="Arial"/>
        </w:rPr>
        <w:t>porter atteinte à la disponibilité, l’intégrité et à la confidentialité du réseau informatique de la CPAM. À ce titre, le personnel du titulaire s’interdit :</w:t>
      </w:r>
    </w:p>
    <w:p w14:paraId="2DF71099" w14:textId="77777777" w:rsidR="00E82089" w:rsidRPr="00E82089" w:rsidRDefault="00E82089" w:rsidP="00E82089">
      <w:pPr>
        <w:pStyle w:val="Paragraphedeliste"/>
        <w:ind w:left="1843"/>
        <w:jc w:val="both"/>
        <w:rPr>
          <w:rFonts w:ascii="Arial" w:hAnsi="Arial" w:cs="Arial"/>
        </w:rPr>
      </w:pPr>
      <w:r w:rsidRPr="00E82089">
        <w:rPr>
          <w:rFonts w:ascii="Arial" w:hAnsi="Arial" w:cs="Arial"/>
        </w:rPr>
        <w:t>o</w:t>
      </w:r>
      <w:r w:rsidRPr="00E82089">
        <w:rPr>
          <w:rFonts w:ascii="Arial" w:hAnsi="Arial" w:cs="Arial"/>
        </w:rPr>
        <w:tab/>
        <w:t>De brancher quelque équipement que ce soit non strictement nécessaire à l’exécution des prestations sur le réseau électrique de la CPAM (chargeur de smartphone, etc.) ;</w:t>
      </w:r>
    </w:p>
    <w:p w14:paraId="7A448330" w14:textId="77777777" w:rsidR="00E82089" w:rsidRPr="00E82089" w:rsidRDefault="00E82089" w:rsidP="00E82089">
      <w:pPr>
        <w:pStyle w:val="Paragraphedeliste"/>
        <w:ind w:left="1843"/>
        <w:jc w:val="both"/>
        <w:rPr>
          <w:rFonts w:ascii="Arial" w:hAnsi="Arial" w:cs="Arial"/>
        </w:rPr>
      </w:pPr>
      <w:r w:rsidRPr="00E82089">
        <w:rPr>
          <w:rFonts w:ascii="Arial" w:hAnsi="Arial" w:cs="Arial"/>
        </w:rPr>
        <w:t>o</w:t>
      </w:r>
      <w:r w:rsidRPr="00E82089">
        <w:rPr>
          <w:rFonts w:ascii="Arial" w:hAnsi="Arial" w:cs="Arial"/>
        </w:rPr>
        <w:tab/>
        <w:t>De se connecter de quelque façon que ce soit sur le réseau informatique de la CPAM (en filaire, en Wifi, etc.).</w:t>
      </w:r>
    </w:p>
    <w:p w14:paraId="3169BED3" w14:textId="77777777" w:rsidR="00E82089" w:rsidRPr="00E82089" w:rsidRDefault="00E82089" w:rsidP="00E82089">
      <w:pPr>
        <w:pStyle w:val="Paragraphedeliste"/>
        <w:jc w:val="both"/>
        <w:rPr>
          <w:rFonts w:ascii="Arial" w:hAnsi="Arial" w:cs="Arial"/>
        </w:rPr>
      </w:pPr>
    </w:p>
    <w:p w14:paraId="40CA7E31" w14:textId="77777777" w:rsidR="00E82089" w:rsidRPr="00E82089" w:rsidRDefault="00E82089" w:rsidP="00E82089">
      <w:pPr>
        <w:pStyle w:val="Paragraphedeliste"/>
        <w:jc w:val="both"/>
        <w:rPr>
          <w:rFonts w:ascii="Arial" w:hAnsi="Arial" w:cs="Arial"/>
        </w:rPr>
      </w:pPr>
      <w:r w:rsidRPr="00E82089">
        <w:rPr>
          <w:rFonts w:ascii="Arial" w:hAnsi="Arial" w:cs="Arial"/>
        </w:rPr>
        <w:t>Le titulaire et tout personnel intervenant pour le compte de ce dernier dans les locaux de la CPAM au titre du contrat s’engagent à mettre en œuvre et respecter les obligations décrites ci-dessus.</w:t>
      </w:r>
    </w:p>
    <w:p w14:paraId="0DBAB8D6" w14:textId="37349A7E" w:rsidR="00F40D48" w:rsidRPr="009A770F" w:rsidRDefault="00F40D48" w:rsidP="00B8584D">
      <w:pPr>
        <w:pStyle w:val="Titre2"/>
        <w:keepLines/>
        <w:numPr>
          <w:ilvl w:val="1"/>
          <w:numId w:val="12"/>
        </w:numPr>
        <w:spacing w:before="240" w:after="120"/>
        <w:ind w:left="431" w:hanging="431"/>
        <w:jc w:val="left"/>
        <w:rPr>
          <w:rFonts w:eastAsiaTheme="minorHAnsi"/>
          <w:b w:val="0"/>
          <w:color w:val="005CA9"/>
          <w:lang w:eastAsia="en-US"/>
        </w:rPr>
      </w:pPr>
      <w:bookmarkStart w:id="97" w:name="_Toc202797734"/>
      <w:r w:rsidRPr="009A770F">
        <w:rPr>
          <w:rFonts w:eastAsiaTheme="minorHAnsi"/>
          <w:b w:val="0"/>
          <w:color w:val="005CA9"/>
          <w:lang w:eastAsia="en-US"/>
        </w:rPr>
        <w:t>– P</w:t>
      </w:r>
      <w:r w:rsidR="009A770F">
        <w:rPr>
          <w:rFonts w:eastAsiaTheme="minorHAnsi"/>
          <w:b w:val="0"/>
          <w:color w:val="005CA9"/>
          <w:lang w:eastAsia="en-US"/>
        </w:rPr>
        <w:t>rescription des prestations de nettoyage</w:t>
      </w:r>
      <w:bookmarkEnd w:id="97"/>
    </w:p>
    <w:p w14:paraId="4F51AA1B" w14:textId="29FA7FDD" w:rsidR="00F40D48" w:rsidRPr="00A23899" w:rsidRDefault="00F40D48" w:rsidP="00A23899">
      <w:pPr>
        <w:jc w:val="both"/>
        <w:rPr>
          <w:rFonts w:ascii="Arial" w:hAnsi="Arial" w:cs="Arial"/>
          <w:sz w:val="20"/>
          <w:szCs w:val="20"/>
        </w:rPr>
      </w:pPr>
      <w:r w:rsidRPr="00A23899">
        <w:rPr>
          <w:rFonts w:ascii="Arial" w:hAnsi="Arial" w:cs="Arial"/>
          <w:sz w:val="20"/>
          <w:szCs w:val="20"/>
        </w:rPr>
        <w:t xml:space="preserve">Le titulaire doit tout mettre en œuvre pour prévenir les défaillances dans le cadre de sa mission. Lorsqu’une défaillance est constatée ou prévisible, le titulaire doit agir immédiatement afin d’assurer la conformité et la continuité du service et en informer aussitôt la CPAM. Toute défaillance </w:t>
      </w:r>
      <w:r w:rsidR="00403B0F">
        <w:rPr>
          <w:rFonts w:ascii="Arial" w:hAnsi="Arial" w:cs="Arial"/>
          <w:sz w:val="20"/>
          <w:szCs w:val="20"/>
        </w:rPr>
        <w:t>doit</w:t>
      </w:r>
      <w:r w:rsidRPr="00A23899">
        <w:rPr>
          <w:rFonts w:ascii="Arial" w:hAnsi="Arial" w:cs="Arial"/>
          <w:sz w:val="20"/>
          <w:szCs w:val="20"/>
        </w:rPr>
        <w:t xml:space="preserve"> être analysée afin d’empêcher son renouvellement.</w:t>
      </w:r>
    </w:p>
    <w:p w14:paraId="0AF7A8C6" w14:textId="77777777" w:rsidR="00F40D48" w:rsidRPr="00A23899" w:rsidRDefault="00F40D48" w:rsidP="00A23899">
      <w:pPr>
        <w:jc w:val="both"/>
        <w:rPr>
          <w:rFonts w:ascii="Arial" w:hAnsi="Arial" w:cs="Arial"/>
          <w:sz w:val="20"/>
          <w:szCs w:val="20"/>
        </w:rPr>
      </w:pPr>
      <w:r w:rsidRPr="00A23899">
        <w:rPr>
          <w:rFonts w:ascii="Arial" w:hAnsi="Arial" w:cs="Arial"/>
          <w:sz w:val="20"/>
          <w:szCs w:val="20"/>
        </w:rPr>
        <w:t>Le titulaire doit soumettre à la CPAM les solutions organisationnelles, techniques et humaines les plus efficientes et pérennes en terme de ressources et d’équipements lui permettant d’atteindre les engagements et missions définis dans le présent marché.</w:t>
      </w:r>
    </w:p>
    <w:p w14:paraId="5A127B09" w14:textId="77777777" w:rsidR="00F40D48" w:rsidRPr="00A23899" w:rsidRDefault="00F40D48" w:rsidP="00A23899">
      <w:pPr>
        <w:jc w:val="both"/>
        <w:rPr>
          <w:rFonts w:ascii="Arial" w:hAnsi="Arial" w:cs="Arial"/>
          <w:sz w:val="20"/>
          <w:szCs w:val="20"/>
        </w:rPr>
      </w:pPr>
      <w:r w:rsidRPr="00A23899">
        <w:rPr>
          <w:rFonts w:ascii="Arial" w:hAnsi="Arial" w:cs="Arial"/>
          <w:sz w:val="20"/>
          <w:szCs w:val="20"/>
        </w:rPr>
        <w:t>A périmètre constant, si tenant compte de la prestation due au titre du forfait, les engagements de résultats et de moyens n’étaient pas respectés, il appartient au titulaire de mettre en place les actions correctives sans prétendre à une quelconque plus-value.</w:t>
      </w:r>
    </w:p>
    <w:p w14:paraId="1206F093" w14:textId="77777777" w:rsidR="00F40D48" w:rsidRPr="009A770F" w:rsidRDefault="00F40D48" w:rsidP="00B8584D">
      <w:pPr>
        <w:pStyle w:val="Titre2"/>
        <w:keepLines/>
        <w:numPr>
          <w:ilvl w:val="2"/>
          <w:numId w:val="12"/>
        </w:numPr>
        <w:spacing w:before="40" w:after="120"/>
        <w:ind w:left="1225" w:hanging="505"/>
        <w:jc w:val="left"/>
        <w:rPr>
          <w:rFonts w:eastAsiaTheme="minorHAnsi"/>
          <w:b w:val="0"/>
          <w:color w:val="005CA9"/>
          <w:lang w:eastAsia="en-US"/>
        </w:rPr>
      </w:pPr>
      <w:bookmarkStart w:id="98" w:name="_Toc202797735"/>
      <w:r w:rsidRPr="009A770F">
        <w:rPr>
          <w:rFonts w:eastAsiaTheme="minorHAnsi"/>
          <w:b w:val="0"/>
          <w:lang w:eastAsia="en-US"/>
        </w:rPr>
        <w:t xml:space="preserve">– </w:t>
      </w:r>
      <w:r w:rsidRPr="009A770F">
        <w:rPr>
          <w:rFonts w:eastAsiaTheme="minorHAnsi"/>
          <w:b w:val="0"/>
          <w:color w:val="005CA9"/>
          <w:lang w:eastAsia="en-US"/>
        </w:rPr>
        <w:t>Prestations en terme de moyen</w:t>
      </w:r>
      <w:bookmarkEnd w:id="98"/>
    </w:p>
    <w:p w14:paraId="2F47E4E3" w14:textId="2DB9757F" w:rsidR="00F40D48" w:rsidRDefault="00F40D48" w:rsidP="000412DF">
      <w:pPr>
        <w:ind w:left="709"/>
        <w:jc w:val="both"/>
        <w:rPr>
          <w:rFonts w:ascii="Arial" w:hAnsi="Arial" w:cs="Arial"/>
          <w:sz w:val="20"/>
          <w:szCs w:val="20"/>
        </w:rPr>
      </w:pPr>
      <w:r w:rsidRPr="00A23899">
        <w:rPr>
          <w:rFonts w:ascii="Arial" w:hAnsi="Arial" w:cs="Arial"/>
          <w:sz w:val="20"/>
          <w:szCs w:val="20"/>
        </w:rPr>
        <w:t>Les superficies correspondent aux surfaces au sol et ne tiennent pas compte de l’encombrement dû aux mobiliers.</w:t>
      </w:r>
    </w:p>
    <w:p w14:paraId="58417ADF" w14:textId="77777777" w:rsidR="00E82089" w:rsidRPr="00A23899" w:rsidRDefault="00E82089" w:rsidP="00E82089">
      <w:pPr>
        <w:ind w:left="709"/>
        <w:jc w:val="both"/>
        <w:rPr>
          <w:rFonts w:ascii="Arial" w:hAnsi="Arial" w:cs="Arial"/>
          <w:sz w:val="20"/>
          <w:szCs w:val="20"/>
        </w:rPr>
      </w:pPr>
      <w:r w:rsidRPr="00A23899">
        <w:rPr>
          <w:rFonts w:ascii="Arial" w:hAnsi="Arial" w:cs="Arial"/>
          <w:sz w:val="20"/>
          <w:szCs w:val="20"/>
        </w:rPr>
        <w:t>Les prestations à exécuter concernent l’entretien et le nettoyage des sols, équipements, vitrerie dans les locaux décrits ci-dessous</w:t>
      </w:r>
    </w:p>
    <w:tbl>
      <w:tblPr>
        <w:tblStyle w:val="TableNormal"/>
        <w:tblW w:w="10066" w:type="dxa"/>
        <w:tblInd w:w="1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945"/>
        <w:gridCol w:w="6121"/>
      </w:tblGrid>
      <w:tr w:rsidR="00E82089" w:rsidRPr="00E82089" w14:paraId="3FA2A58B" w14:textId="77777777" w:rsidTr="008924A0">
        <w:trPr>
          <w:trHeight w:val="690"/>
        </w:trPr>
        <w:tc>
          <w:tcPr>
            <w:tcW w:w="3945" w:type="dxa"/>
            <w:tcBorders>
              <w:bottom w:val="nil"/>
            </w:tcBorders>
          </w:tcPr>
          <w:p w14:paraId="3ED5E7F7" w14:textId="7FB9019E" w:rsidR="00E82089" w:rsidRPr="008924A0" w:rsidRDefault="00E82089" w:rsidP="008924A0">
            <w:pPr>
              <w:ind w:left="259" w:right="233"/>
              <w:jc w:val="both"/>
              <w:rPr>
                <w:rFonts w:ascii="Arial" w:hAnsi="Arial" w:cs="Arial"/>
                <w:sz w:val="20"/>
                <w:szCs w:val="20"/>
                <w:lang w:val="fr-FR"/>
              </w:rPr>
            </w:pPr>
            <w:r w:rsidRPr="00E82089">
              <w:rPr>
                <w:rFonts w:ascii="Arial" w:hAnsi="Arial" w:cs="Arial"/>
                <w:sz w:val="20"/>
                <w:szCs w:val="20"/>
                <w:lang w:val="fr-FR"/>
              </w:rPr>
              <w:t>Site n°1 : LAVAL – Siège</w:t>
            </w:r>
          </w:p>
        </w:tc>
        <w:tc>
          <w:tcPr>
            <w:tcW w:w="6121" w:type="dxa"/>
            <w:tcBorders>
              <w:bottom w:val="nil"/>
            </w:tcBorders>
          </w:tcPr>
          <w:p w14:paraId="0A58CE9E" w14:textId="42AB1C0F" w:rsidR="00E82089" w:rsidRPr="008924A0" w:rsidRDefault="00E82089" w:rsidP="008924A0">
            <w:pPr>
              <w:ind w:left="259" w:right="233"/>
              <w:jc w:val="both"/>
              <w:rPr>
                <w:rFonts w:ascii="Arial" w:hAnsi="Arial" w:cs="Arial"/>
                <w:sz w:val="20"/>
                <w:szCs w:val="20"/>
                <w:lang w:val="fr-FR"/>
              </w:rPr>
            </w:pPr>
            <w:r w:rsidRPr="00E82089">
              <w:rPr>
                <w:rFonts w:ascii="Arial" w:hAnsi="Arial" w:cs="Arial"/>
                <w:sz w:val="20"/>
                <w:szCs w:val="20"/>
                <w:lang w:val="fr-FR"/>
              </w:rPr>
              <w:t>RDC bas et haut - 1er - 2ème - 3ème - 4ème étages (sauf surfaces rouges)</w:t>
            </w:r>
          </w:p>
        </w:tc>
      </w:tr>
      <w:tr w:rsidR="00E82089" w:rsidRPr="00E82089" w14:paraId="053E4425" w14:textId="77777777" w:rsidTr="008924A0">
        <w:trPr>
          <w:trHeight w:val="537"/>
        </w:trPr>
        <w:tc>
          <w:tcPr>
            <w:tcW w:w="3945" w:type="dxa"/>
            <w:tcBorders>
              <w:top w:val="nil"/>
              <w:bottom w:val="nil"/>
            </w:tcBorders>
          </w:tcPr>
          <w:p w14:paraId="06FDFDDE" w14:textId="77777777" w:rsidR="00E82089" w:rsidRDefault="00E82089" w:rsidP="008924A0">
            <w:pPr>
              <w:ind w:left="259" w:right="233"/>
              <w:jc w:val="both"/>
              <w:rPr>
                <w:rFonts w:ascii="Arial" w:hAnsi="Arial" w:cs="Arial"/>
                <w:sz w:val="20"/>
                <w:szCs w:val="20"/>
                <w:lang w:val="fr-FR"/>
              </w:rPr>
            </w:pPr>
            <w:r w:rsidRPr="00E82089">
              <w:rPr>
                <w:rFonts w:ascii="Arial" w:hAnsi="Arial" w:cs="Arial"/>
                <w:sz w:val="20"/>
                <w:szCs w:val="20"/>
                <w:lang w:val="fr-FR"/>
              </w:rPr>
              <w:t>Site n°2 : à CHATEAU GONTIER</w:t>
            </w:r>
          </w:p>
          <w:p w14:paraId="5DB59153" w14:textId="7780104B" w:rsidR="008924A0" w:rsidRPr="00E82089" w:rsidRDefault="008924A0" w:rsidP="008924A0">
            <w:pPr>
              <w:ind w:left="259" w:right="233"/>
              <w:jc w:val="both"/>
              <w:rPr>
                <w:rFonts w:ascii="Arial" w:hAnsi="Arial" w:cs="Arial"/>
                <w:sz w:val="20"/>
                <w:szCs w:val="20"/>
                <w:lang w:val="fr-FR"/>
              </w:rPr>
            </w:pPr>
          </w:p>
        </w:tc>
        <w:tc>
          <w:tcPr>
            <w:tcW w:w="6121" w:type="dxa"/>
            <w:tcBorders>
              <w:top w:val="nil"/>
              <w:bottom w:val="nil"/>
            </w:tcBorders>
          </w:tcPr>
          <w:p w14:paraId="1995071B" w14:textId="77777777" w:rsidR="00E82089" w:rsidRPr="00E82089" w:rsidRDefault="00E82089" w:rsidP="008924A0">
            <w:pPr>
              <w:ind w:left="259" w:right="233"/>
              <w:jc w:val="both"/>
              <w:rPr>
                <w:rFonts w:ascii="Arial" w:hAnsi="Arial" w:cs="Arial"/>
                <w:sz w:val="20"/>
                <w:szCs w:val="20"/>
                <w:lang w:val="fr-FR"/>
              </w:rPr>
            </w:pPr>
            <w:r w:rsidRPr="00E82089">
              <w:rPr>
                <w:rFonts w:ascii="Arial" w:hAnsi="Arial" w:cs="Arial"/>
                <w:sz w:val="20"/>
                <w:szCs w:val="20"/>
                <w:lang w:val="fr-FR"/>
              </w:rPr>
              <w:t>RDC (La vitrerie extérieure n’est pas concernée)</w:t>
            </w:r>
          </w:p>
        </w:tc>
      </w:tr>
      <w:tr w:rsidR="00E82089" w:rsidRPr="00E82089" w14:paraId="32270666" w14:textId="77777777" w:rsidTr="008924A0">
        <w:trPr>
          <w:trHeight w:val="537"/>
        </w:trPr>
        <w:tc>
          <w:tcPr>
            <w:tcW w:w="3945" w:type="dxa"/>
            <w:tcBorders>
              <w:top w:val="nil"/>
              <w:bottom w:val="nil"/>
            </w:tcBorders>
          </w:tcPr>
          <w:p w14:paraId="40C8EECC" w14:textId="77777777" w:rsidR="00E82089" w:rsidRPr="00E82089" w:rsidRDefault="00E82089" w:rsidP="008924A0">
            <w:pPr>
              <w:ind w:left="259" w:right="233"/>
              <w:jc w:val="both"/>
              <w:rPr>
                <w:rFonts w:ascii="Arial" w:hAnsi="Arial" w:cs="Arial"/>
                <w:sz w:val="20"/>
                <w:szCs w:val="20"/>
                <w:lang w:val="fr-FR"/>
              </w:rPr>
            </w:pPr>
            <w:r w:rsidRPr="00E82089">
              <w:rPr>
                <w:rFonts w:ascii="Arial" w:hAnsi="Arial" w:cs="Arial"/>
                <w:sz w:val="20"/>
                <w:szCs w:val="20"/>
                <w:lang w:val="fr-FR"/>
              </w:rPr>
              <w:t>Site n°3 : à MAYENNE</w:t>
            </w:r>
          </w:p>
        </w:tc>
        <w:tc>
          <w:tcPr>
            <w:tcW w:w="6121" w:type="dxa"/>
            <w:tcBorders>
              <w:top w:val="nil"/>
              <w:bottom w:val="nil"/>
            </w:tcBorders>
          </w:tcPr>
          <w:p w14:paraId="777DDA27" w14:textId="77777777" w:rsidR="00E82089" w:rsidRPr="00E82089" w:rsidRDefault="00E82089" w:rsidP="008924A0">
            <w:pPr>
              <w:ind w:left="259" w:right="233"/>
              <w:jc w:val="both"/>
              <w:rPr>
                <w:rFonts w:ascii="Arial" w:hAnsi="Arial" w:cs="Arial"/>
                <w:sz w:val="20"/>
                <w:szCs w:val="20"/>
                <w:lang w:val="fr-FR"/>
              </w:rPr>
            </w:pPr>
            <w:r w:rsidRPr="00E82089">
              <w:rPr>
                <w:rFonts w:ascii="Arial" w:hAnsi="Arial" w:cs="Arial"/>
                <w:sz w:val="20"/>
                <w:szCs w:val="20"/>
                <w:lang w:val="fr-FR"/>
              </w:rPr>
              <w:t>RDC</w:t>
            </w:r>
          </w:p>
        </w:tc>
      </w:tr>
      <w:tr w:rsidR="00E82089" w:rsidRPr="00E82089" w14:paraId="7F17E07D" w14:textId="77777777" w:rsidTr="008924A0">
        <w:trPr>
          <w:trHeight w:val="652"/>
        </w:trPr>
        <w:tc>
          <w:tcPr>
            <w:tcW w:w="3945" w:type="dxa"/>
            <w:tcBorders>
              <w:top w:val="nil"/>
            </w:tcBorders>
          </w:tcPr>
          <w:p w14:paraId="1E2D5731" w14:textId="77777777" w:rsidR="00E82089" w:rsidRPr="00E82089" w:rsidRDefault="00E82089" w:rsidP="008924A0">
            <w:pPr>
              <w:ind w:left="259" w:right="233"/>
              <w:jc w:val="both"/>
              <w:rPr>
                <w:rFonts w:ascii="Arial" w:hAnsi="Arial" w:cs="Arial"/>
                <w:sz w:val="20"/>
                <w:szCs w:val="20"/>
                <w:lang w:val="fr-FR"/>
              </w:rPr>
            </w:pPr>
            <w:r w:rsidRPr="00E82089">
              <w:rPr>
                <w:rFonts w:ascii="Arial" w:hAnsi="Arial" w:cs="Arial"/>
                <w:sz w:val="20"/>
                <w:szCs w:val="20"/>
                <w:lang w:val="fr-FR"/>
              </w:rPr>
              <w:t xml:space="preserve">Site n°4 : </w:t>
            </w:r>
            <w:r w:rsidRPr="00E82089">
              <w:rPr>
                <w:rFonts w:ascii="Arial" w:hAnsi="Arial" w:cs="Arial"/>
                <w:sz w:val="20"/>
                <w:szCs w:val="20"/>
              </w:rPr>
              <w:t>à LAVAL – Technopole</w:t>
            </w:r>
          </w:p>
        </w:tc>
        <w:tc>
          <w:tcPr>
            <w:tcW w:w="6121" w:type="dxa"/>
            <w:tcBorders>
              <w:top w:val="nil"/>
            </w:tcBorders>
          </w:tcPr>
          <w:p w14:paraId="4C76A800" w14:textId="77777777" w:rsidR="00E82089" w:rsidRPr="00E82089" w:rsidRDefault="00E82089" w:rsidP="008924A0">
            <w:pPr>
              <w:ind w:left="259" w:right="233"/>
              <w:jc w:val="both"/>
              <w:rPr>
                <w:rFonts w:ascii="Arial" w:hAnsi="Arial" w:cs="Arial"/>
                <w:sz w:val="20"/>
                <w:szCs w:val="20"/>
                <w:lang w:val="fr-FR"/>
              </w:rPr>
            </w:pPr>
            <w:r w:rsidRPr="00E82089">
              <w:rPr>
                <w:rFonts w:ascii="Arial" w:hAnsi="Arial" w:cs="Arial"/>
                <w:sz w:val="20"/>
                <w:szCs w:val="20"/>
              </w:rPr>
              <w:t>RDC – 1</w:t>
            </w:r>
            <w:r w:rsidRPr="00E82089">
              <w:rPr>
                <w:rFonts w:ascii="Arial" w:hAnsi="Arial" w:cs="Arial"/>
                <w:sz w:val="20"/>
                <w:szCs w:val="20"/>
                <w:vertAlign w:val="superscript"/>
              </w:rPr>
              <w:t>er</w:t>
            </w:r>
            <w:r w:rsidRPr="00E82089">
              <w:rPr>
                <w:rFonts w:ascii="Arial" w:hAnsi="Arial" w:cs="Arial"/>
                <w:sz w:val="20"/>
                <w:szCs w:val="20"/>
              </w:rPr>
              <w:t xml:space="preserve"> et 2</w:t>
            </w:r>
            <w:r w:rsidRPr="00E82089">
              <w:rPr>
                <w:rFonts w:ascii="Arial" w:hAnsi="Arial" w:cs="Arial"/>
                <w:sz w:val="20"/>
                <w:szCs w:val="20"/>
                <w:vertAlign w:val="superscript"/>
              </w:rPr>
              <w:t>ème</w:t>
            </w:r>
            <w:r w:rsidRPr="00E82089">
              <w:rPr>
                <w:rFonts w:ascii="Arial" w:hAnsi="Arial" w:cs="Arial"/>
                <w:sz w:val="20"/>
                <w:szCs w:val="20"/>
              </w:rPr>
              <w:t xml:space="preserve"> étages</w:t>
            </w:r>
          </w:p>
        </w:tc>
      </w:tr>
    </w:tbl>
    <w:p w14:paraId="32C627A7" w14:textId="7F037D2F" w:rsidR="00E82089" w:rsidRPr="00E82089" w:rsidRDefault="00E82089" w:rsidP="00B8584D">
      <w:pPr>
        <w:spacing w:before="120" w:after="120" w:line="240" w:lineRule="auto"/>
        <w:ind w:left="709"/>
        <w:jc w:val="both"/>
        <w:rPr>
          <w:rFonts w:ascii="Arial" w:hAnsi="Arial" w:cs="Arial"/>
          <w:sz w:val="20"/>
          <w:szCs w:val="20"/>
        </w:rPr>
      </w:pPr>
      <w:r w:rsidRPr="00E82089">
        <w:rPr>
          <w:rFonts w:ascii="Arial" w:hAnsi="Arial" w:cs="Arial"/>
          <w:sz w:val="20"/>
          <w:szCs w:val="20"/>
        </w:rPr>
        <w:t xml:space="preserve">Les surfaces et nature des sols sont répertoriées aux Annexes 1 et 2 </w:t>
      </w:r>
      <w:r>
        <w:rPr>
          <w:rFonts w:ascii="Arial" w:hAnsi="Arial" w:cs="Arial"/>
          <w:sz w:val="20"/>
          <w:szCs w:val="20"/>
        </w:rPr>
        <w:t>du Lot n°2</w:t>
      </w:r>
      <w:r w:rsidRPr="00E82089">
        <w:rPr>
          <w:rFonts w:ascii="Arial" w:hAnsi="Arial" w:cs="Arial"/>
          <w:sz w:val="20"/>
          <w:szCs w:val="20"/>
        </w:rPr>
        <w:t>.</w:t>
      </w:r>
    </w:p>
    <w:p w14:paraId="76EBF926" w14:textId="67EB7E66" w:rsidR="00E82089" w:rsidRDefault="00E82089" w:rsidP="000F0B6D">
      <w:pPr>
        <w:ind w:left="709"/>
        <w:jc w:val="both"/>
        <w:rPr>
          <w:rFonts w:ascii="Arial" w:hAnsi="Arial" w:cs="Arial"/>
          <w:sz w:val="20"/>
          <w:szCs w:val="20"/>
        </w:rPr>
      </w:pPr>
      <w:r w:rsidRPr="00E82089">
        <w:rPr>
          <w:rFonts w:ascii="Arial" w:hAnsi="Arial" w:cs="Arial"/>
          <w:sz w:val="20"/>
          <w:szCs w:val="20"/>
        </w:rPr>
        <w:t>Les surfaces de vitrerie sont indiquées en annexe 3</w:t>
      </w:r>
      <w:r>
        <w:rPr>
          <w:rFonts w:ascii="Arial" w:hAnsi="Arial" w:cs="Arial"/>
          <w:sz w:val="20"/>
          <w:szCs w:val="20"/>
        </w:rPr>
        <w:t xml:space="preserve"> du lot n°2</w:t>
      </w:r>
      <w:r w:rsidRPr="00E82089">
        <w:rPr>
          <w:rFonts w:ascii="Arial" w:hAnsi="Arial" w:cs="Arial"/>
          <w:sz w:val="20"/>
          <w:szCs w:val="20"/>
        </w:rPr>
        <w:t>.</w:t>
      </w:r>
    </w:p>
    <w:p w14:paraId="505CF196" w14:textId="18ACDBDD" w:rsidR="00AD15F3" w:rsidRDefault="00AD15F3">
      <w:pPr>
        <w:rPr>
          <w:rFonts w:ascii="Arial" w:hAnsi="Arial" w:cs="Arial"/>
          <w:sz w:val="20"/>
          <w:szCs w:val="20"/>
        </w:rPr>
      </w:pPr>
      <w:r>
        <w:rPr>
          <w:rFonts w:ascii="Arial" w:hAnsi="Arial" w:cs="Arial"/>
          <w:sz w:val="20"/>
          <w:szCs w:val="20"/>
        </w:rPr>
        <w:br w:type="page"/>
      </w:r>
    </w:p>
    <w:p w14:paraId="3A7B74FE" w14:textId="77777777" w:rsidR="00AD15F3" w:rsidRPr="00E82089" w:rsidRDefault="00AD15F3" w:rsidP="000F0B6D">
      <w:pPr>
        <w:ind w:left="709"/>
        <w:jc w:val="both"/>
        <w:rPr>
          <w:rFonts w:ascii="Arial" w:hAnsi="Arial" w:cs="Arial"/>
          <w:sz w:val="20"/>
          <w:szCs w:val="20"/>
        </w:rPr>
      </w:pPr>
    </w:p>
    <w:p w14:paraId="35D65BFD" w14:textId="77777777" w:rsidR="00F40D48" w:rsidRPr="009A770F" w:rsidRDefault="00F40D48" w:rsidP="00B8584D">
      <w:pPr>
        <w:pStyle w:val="Titre2"/>
        <w:keepLines/>
        <w:numPr>
          <w:ilvl w:val="2"/>
          <w:numId w:val="12"/>
        </w:numPr>
        <w:spacing w:before="40" w:after="120"/>
        <w:ind w:left="1225" w:hanging="505"/>
        <w:jc w:val="left"/>
        <w:rPr>
          <w:rFonts w:eastAsiaTheme="minorHAnsi"/>
          <w:b w:val="0"/>
          <w:color w:val="005CA9"/>
          <w:lang w:eastAsia="en-US"/>
        </w:rPr>
      </w:pPr>
      <w:bookmarkStart w:id="99" w:name="_Toc202797736"/>
      <w:r w:rsidRPr="009A770F">
        <w:rPr>
          <w:rFonts w:eastAsiaTheme="minorHAnsi"/>
          <w:b w:val="0"/>
          <w:color w:val="005CA9"/>
          <w:lang w:eastAsia="en-US"/>
        </w:rPr>
        <w:t>– Familles de locaux</w:t>
      </w:r>
      <w:bookmarkEnd w:id="99"/>
    </w:p>
    <w:p w14:paraId="7B93B72C" w14:textId="77777777" w:rsidR="00F40D48" w:rsidRPr="00A23899" w:rsidRDefault="00F40D48" w:rsidP="00B8584D">
      <w:pPr>
        <w:spacing w:after="120" w:line="240" w:lineRule="auto"/>
        <w:ind w:left="709"/>
        <w:jc w:val="both"/>
        <w:rPr>
          <w:rFonts w:ascii="Arial" w:hAnsi="Arial" w:cs="Arial"/>
          <w:sz w:val="20"/>
          <w:szCs w:val="20"/>
        </w:rPr>
      </w:pPr>
      <w:r w:rsidRPr="00A23899">
        <w:rPr>
          <w:rFonts w:ascii="Arial" w:hAnsi="Arial" w:cs="Arial"/>
          <w:sz w:val="20"/>
          <w:szCs w:val="20"/>
        </w:rPr>
        <w:t>Afin de rationaliser la gestion et le suivi du marché, les locaux des bâtiments sont classés en famille. La liste des familles de locaux est la suivante :</w:t>
      </w:r>
    </w:p>
    <w:tbl>
      <w:tblPr>
        <w:tblStyle w:val="TableNormal"/>
        <w:tblW w:w="10195" w:type="dxa"/>
        <w:tblInd w:w="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47"/>
        <w:gridCol w:w="7848"/>
      </w:tblGrid>
      <w:tr w:rsidR="00F40D48" w:rsidRPr="00A23899" w14:paraId="0B28B963" w14:textId="77777777" w:rsidTr="000F0B6D">
        <w:trPr>
          <w:trHeight w:val="457"/>
        </w:trPr>
        <w:tc>
          <w:tcPr>
            <w:tcW w:w="2347" w:type="dxa"/>
          </w:tcPr>
          <w:p w14:paraId="77848E02" w14:textId="77777777" w:rsidR="00F40D48" w:rsidRPr="00A23899" w:rsidRDefault="00F40D48" w:rsidP="00A23899">
            <w:pPr>
              <w:jc w:val="both"/>
              <w:rPr>
                <w:rFonts w:ascii="Arial" w:hAnsi="Arial" w:cs="Arial"/>
                <w:sz w:val="20"/>
                <w:szCs w:val="20"/>
                <w:lang w:val="fr-FR"/>
              </w:rPr>
            </w:pPr>
            <w:r w:rsidRPr="00A23899">
              <w:rPr>
                <w:rFonts w:ascii="Arial" w:hAnsi="Arial" w:cs="Arial"/>
                <w:sz w:val="20"/>
                <w:szCs w:val="20"/>
                <w:lang w:val="fr-FR"/>
              </w:rPr>
              <w:t>Code famille</w:t>
            </w:r>
          </w:p>
        </w:tc>
        <w:tc>
          <w:tcPr>
            <w:tcW w:w="7848" w:type="dxa"/>
          </w:tcPr>
          <w:p w14:paraId="3348CE8D" w14:textId="77777777" w:rsidR="00F40D48" w:rsidRPr="00A23899" w:rsidRDefault="00F40D48" w:rsidP="00A23899">
            <w:pPr>
              <w:jc w:val="both"/>
              <w:rPr>
                <w:rFonts w:ascii="Arial" w:hAnsi="Arial" w:cs="Arial"/>
                <w:sz w:val="20"/>
                <w:szCs w:val="20"/>
                <w:lang w:val="fr-FR"/>
              </w:rPr>
            </w:pPr>
            <w:r w:rsidRPr="00A23899">
              <w:rPr>
                <w:rFonts w:ascii="Arial" w:hAnsi="Arial" w:cs="Arial"/>
                <w:sz w:val="20"/>
                <w:szCs w:val="20"/>
                <w:lang w:val="fr-FR"/>
              </w:rPr>
              <w:t>Libellé</w:t>
            </w:r>
          </w:p>
        </w:tc>
      </w:tr>
      <w:tr w:rsidR="00F40D48" w:rsidRPr="00A23899" w14:paraId="6F4AD0D6" w14:textId="77777777" w:rsidTr="000F0B6D">
        <w:trPr>
          <w:trHeight w:val="436"/>
        </w:trPr>
        <w:tc>
          <w:tcPr>
            <w:tcW w:w="2347" w:type="dxa"/>
          </w:tcPr>
          <w:p w14:paraId="345CCD5A" w14:textId="77777777" w:rsidR="00F40D48" w:rsidRPr="00A23899" w:rsidRDefault="00F40D48" w:rsidP="00A23899">
            <w:pPr>
              <w:jc w:val="both"/>
              <w:rPr>
                <w:rFonts w:ascii="Arial" w:hAnsi="Arial" w:cs="Arial"/>
                <w:sz w:val="20"/>
                <w:szCs w:val="20"/>
                <w:lang w:val="fr-FR"/>
              </w:rPr>
            </w:pPr>
            <w:r w:rsidRPr="00A23899">
              <w:rPr>
                <w:rFonts w:ascii="Arial" w:hAnsi="Arial" w:cs="Arial"/>
                <w:sz w:val="20"/>
                <w:szCs w:val="20"/>
                <w:lang w:val="fr-FR"/>
              </w:rPr>
              <w:t>Famille A</w:t>
            </w:r>
          </w:p>
        </w:tc>
        <w:tc>
          <w:tcPr>
            <w:tcW w:w="7848" w:type="dxa"/>
          </w:tcPr>
          <w:p w14:paraId="673ECCFC" w14:textId="77777777" w:rsidR="00F40D48" w:rsidRPr="00A23899" w:rsidRDefault="00F40D48" w:rsidP="00A23899">
            <w:pPr>
              <w:jc w:val="both"/>
              <w:rPr>
                <w:rFonts w:ascii="Arial" w:hAnsi="Arial" w:cs="Arial"/>
                <w:sz w:val="20"/>
                <w:szCs w:val="20"/>
                <w:lang w:val="fr-FR"/>
              </w:rPr>
            </w:pPr>
            <w:r w:rsidRPr="00A23899">
              <w:rPr>
                <w:rFonts w:ascii="Arial" w:hAnsi="Arial" w:cs="Arial"/>
                <w:sz w:val="20"/>
                <w:szCs w:val="20"/>
                <w:lang w:val="fr-FR"/>
              </w:rPr>
              <w:t>ACCUEIL, ZONES ATTENANTES ET CABINETS MEDICAUX</w:t>
            </w:r>
          </w:p>
        </w:tc>
      </w:tr>
      <w:tr w:rsidR="00F40D48" w:rsidRPr="00A23899" w14:paraId="3BBA3A0F" w14:textId="77777777" w:rsidTr="000F0B6D">
        <w:trPr>
          <w:trHeight w:val="537"/>
        </w:trPr>
        <w:tc>
          <w:tcPr>
            <w:tcW w:w="2347" w:type="dxa"/>
          </w:tcPr>
          <w:p w14:paraId="243A9429" w14:textId="77777777" w:rsidR="00F40D48" w:rsidRPr="00A23899" w:rsidRDefault="00F40D48" w:rsidP="00A23899">
            <w:pPr>
              <w:jc w:val="both"/>
              <w:rPr>
                <w:rFonts w:ascii="Arial" w:hAnsi="Arial" w:cs="Arial"/>
                <w:sz w:val="20"/>
                <w:szCs w:val="20"/>
                <w:lang w:val="fr-FR"/>
              </w:rPr>
            </w:pPr>
            <w:r w:rsidRPr="00A23899">
              <w:rPr>
                <w:rFonts w:ascii="Arial" w:hAnsi="Arial" w:cs="Arial"/>
                <w:sz w:val="20"/>
                <w:szCs w:val="20"/>
                <w:lang w:val="fr-FR"/>
              </w:rPr>
              <w:t>Famille B</w:t>
            </w:r>
          </w:p>
        </w:tc>
        <w:tc>
          <w:tcPr>
            <w:tcW w:w="7848" w:type="dxa"/>
          </w:tcPr>
          <w:p w14:paraId="5C6221DE" w14:textId="41933560" w:rsidR="00F40D48" w:rsidRPr="00A23899" w:rsidRDefault="00F40D48" w:rsidP="00A23899">
            <w:pPr>
              <w:jc w:val="both"/>
              <w:rPr>
                <w:rFonts w:ascii="Arial" w:hAnsi="Arial" w:cs="Arial"/>
                <w:sz w:val="20"/>
                <w:szCs w:val="20"/>
                <w:lang w:val="fr-FR"/>
              </w:rPr>
            </w:pPr>
            <w:r w:rsidRPr="00A23899">
              <w:rPr>
                <w:rFonts w:ascii="Arial" w:hAnsi="Arial" w:cs="Arial"/>
                <w:sz w:val="20"/>
                <w:szCs w:val="20"/>
                <w:lang w:val="fr-FR"/>
              </w:rPr>
              <w:t>PETITS BUREAUX ET ASSIMILES (Jusqu’à 4 personnes) ET LOCAUX DIVERS (Salle de</w:t>
            </w:r>
            <w:r w:rsidR="009A770F">
              <w:rPr>
                <w:rFonts w:ascii="Arial" w:hAnsi="Arial" w:cs="Arial"/>
                <w:sz w:val="20"/>
                <w:szCs w:val="20"/>
                <w:lang w:val="fr-FR"/>
              </w:rPr>
              <w:t xml:space="preserve"> </w:t>
            </w:r>
            <w:r w:rsidRPr="00A23899">
              <w:rPr>
                <w:rFonts w:ascii="Arial" w:hAnsi="Arial" w:cs="Arial"/>
                <w:sz w:val="20"/>
                <w:szCs w:val="20"/>
                <w:lang w:val="fr-FR"/>
              </w:rPr>
              <w:t>repos, locaux syndicaux …)</w:t>
            </w:r>
          </w:p>
        </w:tc>
      </w:tr>
      <w:tr w:rsidR="00F40D48" w:rsidRPr="00A23899" w14:paraId="3ACE292C" w14:textId="77777777" w:rsidTr="000F0B6D">
        <w:trPr>
          <w:trHeight w:val="537"/>
        </w:trPr>
        <w:tc>
          <w:tcPr>
            <w:tcW w:w="2347" w:type="dxa"/>
          </w:tcPr>
          <w:p w14:paraId="72522750" w14:textId="77777777" w:rsidR="00F40D48" w:rsidRPr="00A23899" w:rsidRDefault="00F40D48" w:rsidP="00A23899">
            <w:pPr>
              <w:jc w:val="both"/>
              <w:rPr>
                <w:rFonts w:ascii="Arial" w:hAnsi="Arial" w:cs="Arial"/>
                <w:sz w:val="20"/>
                <w:szCs w:val="20"/>
                <w:lang w:val="fr-FR"/>
              </w:rPr>
            </w:pPr>
            <w:r w:rsidRPr="00A23899">
              <w:rPr>
                <w:rFonts w:ascii="Arial" w:hAnsi="Arial" w:cs="Arial"/>
                <w:sz w:val="20"/>
                <w:szCs w:val="20"/>
                <w:lang w:val="fr-FR"/>
              </w:rPr>
              <w:t>Famille C</w:t>
            </w:r>
          </w:p>
        </w:tc>
        <w:tc>
          <w:tcPr>
            <w:tcW w:w="7848" w:type="dxa"/>
          </w:tcPr>
          <w:p w14:paraId="54BB2E68" w14:textId="77777777" w:rsidR="00F40D48" w:rsidRPr="00A23899" w:rsidRDefault="00F40D48" w:rsidP="00A23899">
            <w:pPr>
              <w:jc w:val="both"/>
              <w:rPr>
                <w:rFonts w:ascii="Arial" w:hAnsi="Arial" w:cs="Arial"/>
                <w:sz w:val="20"/>
                <w:szCs w:val="20"/>
                <w:lang w:val="fr-FR"/>
              </w:rPr>
            </w:pPr>
            <w:r w:rsidRPr="00A23899">
              <w:rPr>
                <w:rFonts w:ascii="Arial" w:hAnsi="Arial" w:cs="Arial"/>
                <w:sz w:val="20"/>
                <w:szCs w:val="20"/>
                <w:lang w:val="fr-FR"/>
              </w:rPr>
              <w:t>GRANDS BUREAUX ET ASSIMILES (Supérieur à 4 personnes, salles de réunion et de</w:t>
            </w:r>
          </w:p>
          <w:p w14:paraId="2BF03FD9" w14:textId="77777777" w:rsidR="00F40D48" w:rsidRPr="00A23899" w:rsidRDefault="00F40D48" w:rsidP="00A23899">
            <w:pPr>
              <w:jc w:val="both"/>
              <w:rPr>
                <w:rFonts w:ascii="Arial" w:hAnsi="Arial" w:cs="Arial"/>
                <w:sz w:val="20"/>
                <w:szCs w:val="20"/>
                <w:lang w:val="fr-FR"/>
              </w:rPr>
            </w:pPr>
            <w:r w:rsidRPr="00A23899">
              <w:rPr>
                <w:rFonts w:ascii="Arial" w:hAnsi="Arial" w:cs="Arial"/>
                <w:sz w:val="20"/>
                <w:szCs w:val="20"/>
                <w:lang w:val="fr-FR"/>
              </w:rPr>
              <w:t>formation)</w:t>
            </w:r>
          </w:p>
        </w:tc>
      </w:tr>
      <w:tr w:rsidR="00F40D48" w:rsidRPr="00A23899" w14:paraId="19CC71A8" w14:textId="77777777" w:rsidTr="000F0B6D">
        <w:trPr>
          <w:trHeight w:val="412"/>
        </w:trPr>
        <w:tc>
          <w:tcPr>
            <w:tcW w:w="2347" w:type="dxa"/>
          </w:tcPr>
          <w:p w14:paraId="120E3F73" w14:textId="77777777" w:rsidR="00F40D48" w:rsidRPr="00A23899" w:rsidRDefault="00F40D48" w:rsidP="00A23899">
            <w:pPr>
              <w:jc w:val="both"/>
              <w:rPr>
                <w:rFonts w:ascii="Arial" w:hAnsi="Arial" w:cs="Arial"/>
                <w:sz w:val="20"/>
                <w:szCs w:val="20"/>
                <w:lang w:val="fr-FR"/>
              </w:rPr>
            </w:pPr>
            <w:r w:rsidRPr="00A23899">
              <w:rPr>
                <w:rFonts w:ascii="Arial" w:hAnsi="Arial" w:cs="Arial"/>
                <w:sz w:val="20"/>
                <w:szCs w:val="20"/>
                <w:lang w:val="fr-FR"/>
              </w:rPr>
              <w:t>Famille D</w:t>
            </w:r>
          </w:p>
        </w:tc>
        <w:tc>
          <w:tcPr>
            <w:tcW w:w="7848" w:type="dxa"/>
          </w:tcPr>
          <w:p w14:paraId="47A4D6AC" w14:textId="77777777" w:rsidR="00F40D48" w:rsidRPr="00A23899" w:rsidRDefault="00F40D48" w:rsidP="00A23899">
            <w:pPr>
              <w:jc w:val="both"/>
              <w:rPr>
                <w:rFonts w:ascii="Arial" w:hAnsi="Arial" w:cs="Arial"/>
                <w:sz w:val="20"/>
                <w:szCs w:val="20"/>
                <w:lang w:val="fr-FR"/>
              </w:rPr>
            </w:pPr>
            <w:r w:rsidRPr="00A23899">
              <w:rPr>
                <w:rFonts w:ascii="Arial" w:hAnsi="Arial" w:cs="Arial"/>
                <w:sz w:val="20"/>
                <w:szCs w:val="20"/>
                <w:lang w:val="fr-FR"/>
              </w:rPr>
              <w:t>LOCAUX D'HYGIENE / SANITAIRES ET ASSIMILES (Toilettes, douches)</w:t>
            </w:r>
          </w:p>
        </w:tc>
      </w:tr>
      <w:tr w:rsidR="00F40D48" w:rsidRPr="00A23899" w14:paraId="5419C2A9" w14:textId="77777777" w:rsidTr="000F0B6D">
        <w:trPr>
          <w:trHeight w:val="537"/>
        </w:trPr>
        <w:tc>
          <w:tcPr>
            <w:tcW w:w="2347" w:type="dxa"/>
          </w:tcPr>
          <w:p w14:paraId="53310675" w14:textId="77777777" w:rsidR="00F40D48" w:rsidRPr="00A23899" w:rsidRDefault="00F40D48" w:rsidP="00A23899">
            <w:pPr>
              <w:jc w:val="both"/>
              <w:rPr>
                <w:rFonts w:ascii="Arial" w:hAnsi="Arial" w:cs="Arial"/>
                <w:sz w:val="20"/>
                <w:szCs w:val="20"/>
                <w:lang w:val="fr-FR"/>
              </w:rPr>
            </w:pPr>
            <w:r w:rsidRPr="00A23899">
              <w:rPr>
                <w:rFonts w:ascii="Arial" w:hAnsi="Arial" w:cs="Arial"/>
                <w:sz w:val="20"/>
                <w:szCs w:val="20"/>
                <w:lang w:val="fr-FR"/>
              </w:rPr>
              <w:t>Famille E</w:t>
            </w:r>
          </w:p>
        </w:tc>
        <w:tc>
          <w:tcPr>
            <w:tcW w:w="7848" w:type="dxa"/>
          </w:tcPr>
          <w:p w14:paraId="1AD19AD6" w14:textId="77777777" w:rsidR="00F40D48" w:rsidRPr="00A23899" w:rsidRDefault="00F40D48" w:rsidP="00A23899">
            <w:pPr>
              <w:jc w:val="both"/>
              <w:rPr>
                <w:rFonts w:ascii="Arial" w:hAnsi="Arial" w:cs="Arial"/>
                <w:sz w:val="20"/>
                <w:szCs w:val="20"/>
                <w:lang w:val="fr-FR"/>
              </w:rPr>
            </w:pPr>
            <w:r w:rsidRPr="00A23899">
              <w:rPr>
                <w:rFonts w:ascii="Arial" w:hAnsi="Arial" w:cs="Arial"/>
                <w:sz w:val="20"/>
                <w:szCs w:val="20"/>
                <w:lang w:val="fr-FR"/>
              </w:rPr>
              <w:t>CIRCULATION, ESCALIERS ET ASSIMILES (Couloirs, paliers, escaliers, ascenseurs,</w:t>
            </w:r>
          </w:p>
          <w:p w14:paraId="762DBF88" w14:textId="77777777" w:rsidR="00F40D48" w:rsidRPr="00A23899" w:rsidRDefault="00F40D48" w:rsidP="00A23899">
            <w:pPr>
              <w:jc w:val="both"/>
              <w:rPr>
                <w:rFonts w:ascii="Arial" w:hAnsi="Arial" w:cs="Arial"/>
                <w:sz w:val="20"/>
                <w:szCs w:val="20"/>
                <w:lang w:val="fr-FR"/>
              </w:rPr>
            </w:pPr>
            <w:r w:rsidRPr="00A23899">
              <w:rPr>
                <w:rFonts w:ascii="Arial" w:hAnsi="Arial" w:cs="Arial"/>
                <w:sz w:val="20"/>
                <w:szCs w:val="20"/>
                <w:lang w:val="fr-FR"/>
              </w:rPr>
              <w:t>espaces copieur)</w:t>
            </w:r>
          </w:p>
        </w:tc>
      </w:tr>
      <w:tr w:rsidR="00F40D48" w:rsidRPr="00A23899" w14:paraId="7FEF06BD" w14:textId="77777777" w:rsidTr="000F0B6D">
        <w:trPr>
          <w:trHeight w:val="537"/>
        </w:trPr>
        <w:tc>
          <w:tcPr>
            <w:tcW w:w="2347" w:type="dxa"/>
          </w:tcPr>
          <w:p w14:paraId="7B4DA9C7" w14:textId="77777777" w:rsidR="00F40D48" w:rsidRPr="00A23899" w:rsidRDefault="00F40D48" w:rsidP="00A23899">
            <w:pPr>
              <w:jc w:val="both"/>
              <w:rPr>
                <w:rFonts w:ascii="Arial" w:hAnsi="Arial" w:cs="Arial"/>
                <w:sz w:val="20"/>
                <w:szCs w:val="20"/>
                <w:lang w:val="fr-FR"/>
              </w:rPr>
            </w:pPr>
            <w:r w:rsidRPr="00A23899">
              <w:rPr>
                <w:rFonts w:ascii="Arial" w:hAnsi="Arial" w:cs="Arial"/>
                <w:sz w:val="20"/>
                <w:szCs w:val="20"/>
                <w:lang w:val="fr-FR"/>
              </w:rPr>
              <w:t>Famille F</w:t>
            </w:r>
          </w:p>
        </w:tc>
        <w:tc>
          <w:tcPr>
            <w:tcW w:w="7848" w:type="dxa"/>
          </w:tcPr>
          <w:p w14:paraId="11623745" w14:textId="14293D45" w:rsidR="00F40D48" w:rsidRPr="00A23899" w:rsidRDefault="00F40D48" w:rsidP="00E82089">
            <w:pPr>
              <w:jc w:val="both"/>
              <w:rPr>
                <w:rFonts w:ascii="Arial" w:hAnsi="Arial" w:cs="Arial"/>
                <w:sz w:val="20"/>
                <w:szCs w:val="20"/>
                <w:lang w:val="fr-FR"/>
              </w:rPr>
            </w:pPr>
            <w:r w:rsidRPr="00A23899">
              <w:rPr>
                <w:rFonts w:ascii="Arial" w:hAnsi="Arial" w:cs="Arial"/>
                <w:sz w:val="20"/>
                <w:szCs w:val="20"/>
                <w:lang w:val="fr-FR"/>
              </w:rPr>
              <w:t>ESPACES REPAS, HALL ENTRÉE DU PERSONNEL, DETENTE ET ASSIMILES (Salle de</w:t>
            </w:r>
            <w:r w:rsidR="009A770F">
              <w:rPr>
                <w:rFonts w:ascii="Arial" w:hAnsi="Arial" w:cs="Arial"/>
                <w:sz w:val="20"/>
                <w:szCs w:val="20"/>
                <w:lang w:val="fr-FR"/>
              </w:rPr>
              <w:t xml:space="preserve"> </w:t>
            </w:r>
            <w:r w:rsidRPr="00E82089">
              <w:rPr>
                <w:rFonts w:ascii="Arial" w:hAnsi="Arial" w:cs="Arial"/>
                <w:sz w:val="20"/>
                <w:szCs w:val="20"/>
                <w:lang w:val="fr-FR"/>
              </w:rPr>
              <w:t>restauration, espaces de détente, espaces de convivialité, salle d’activités</w:t>
            </w:r>
            <w:r w:rsidR="00E82089" w:rsidRPr="00E82089">
              <w:rPr>
                <w:rFonts w:ascii="Arial" w:hAnsi="Arial" w:cs="Arial"/>
                <w:sz w:val="20"/>
                <w:szCs w:val="20"/>
                <w:lang w:val="fr-FR"/>
              </w:rPr>
              <w:t>, salle de sieste, salle de sport</w:t>
            </w:r>
            <w:r w:rsidRPr="00E82089">
              <w:rPr>
                <w:rFonts w:ascii="Arial" w:hAnsi="Arial" w:cs="Arial"/>
                <w:sz w:val="20"/>
                <w:szCs w:val="20"/>
                <w:lang w:val="fr-FR"/>
              </w:rPr>
              <w:t>)</w:t>
            </w:r>
          </w:p>
        </w:tc>
      </w:tr>
      <w:tr w:rsidR="00F40D48" w:rsidRPr="00A23899" w14:paraId="5C88B24D" w14:textId="77777777" w:rsidTr="000F0B6D">
        <w:trPr>
          <w:trHeight w:val="421"/>
        </w:trPr>
        <w:tc>
          <w:tcPr>
            <w:tcW w:w="2347" w:type="dxa"/>
          </w:tcPr>
          <w:p w14:paraId="0FE2751A" w14:textId="77777777" w:rsidR="00F40D48" w:rsidRPr="00A23899" w:rsidRDefault="00F40D48" w:rsidP="00A23899">
            <w:pPr>
              <w:jc w:val="both"/>
              <w:rPr>
                <w:rFonts w:ascii="Arial" w:hAnsi="Arial" w:cs="Arial"/>
                <w:sz w:val="20"/>
                <w:szCs w:val="20"/>
                <w:lang w:val="fr-FR"/>
              </w:rPr>
            </w:pPr>
            <w:r w:rsidRPr="00A23899">
              <w:rPr>
                <w:rFonts w:ascii="Arial" w:hAnsi="Arial" w:cs="Arial"/>
                <w:sz w:val="20"/>
                <w:szCs w:val="20"/>
                <w:lang w:val="fr-FR"/>
              </w:rPr>
              <w:t>Famille G</w:t>
            </w:r>
          </w:p>
        </w:tc>
        <w:tc>
          <w:tcPr>
            <w:tcW w:w="7848" w:type="dxa"/>
          </w:tcPr>
          <w:p w14:paraId="7DB32468" w14:textId="77777777" w:rsidR="00F40D48" w:rsidRPr="00A23899" w:rsidRDefault="00F40D48" w:rsidP="00A23899">
            <w:pPr>
              <w:jc w:val="both"/>
              <w:rPr>
                <w:rFonts w:ascii="Arial" w:hAnsi="Arial" w:cs="Arial"/>
                <w:sz w:val="20"/>
                <w:szCs w:val="20"/>
                <w:lang w:val="fr-FR"/>
              </w:rPr>
            </w:pPr>
            <w:r w:rsidRPr="00A23899">
              <w:rPr>
                <w:rFonts w:ascii="Arial" w:hAnsi="Arial" w:cs="Arial"/>
                <w:sz w:val="20"/>
                <w:szCs w:val="20"/>
                <w:lang w:val="fr-FR"/>
              </w:rPr>
              <w:t>ARCHIVES, STOCKAGES ET PARKING</w:t>
            </w:r>
          </w:p>
        </w:tc>
      </w:tr>
      <w:tr w:rsidR="00F40D48" w:rsidRPr="00A23899" w14:paraId="1EFD07D1" w14:textId="77777777" w:rsidTr="000F0B6D">
        <w:trPr>
          <w:trHeight w:val="421"/>
        </w:trPr>
        <w:tc>
          <w:tcPr>
            <w:tcW w:w="2347" w:type="dxa"/>
          </w:tcPr>
          <w:p w14:paraId="032D0C04" w14:textId="77777777" w:rsidR="00F40D48" w:rsidRPr="00A23899" w:rsidRDefault="00F40D48" w:rsidP="00A23899">
            <w:pPr>
              <w:jc w:val="both"/>
              <w:rPr>
                <w:rFonts w:ascii="Arial" w:hAnsi="Arial" w:cs="Arial"/>
                <w:sz w:val="20"/>
                <w:szCs w:val="20"/>
                <w:lang w:val="fr-FR"/>
              </w:rPr>
            </w:pPr>
            <w:r w:rsidRPr="00A23899">
              <w:rPr>
                <w:rFonts w:ascii="Arial" w:hAnsi="Arial" w:cs="Arial"/>
                <w:sz w:val="20"/>
                <w:szCs w:val="20"/>
                <w:lang w:val="fr-FR"/>
              </w:rPr>
              <w:t>Famille H</w:t>
            </w:r>
          </w:p>
        </w:tc>
        <w:tc>
          <w:tcPr>
            <w:tcW w:w="7848" w:type="dxa"/>
          </w:tcPr>
          <w:p w14:paraId="7232B956" w14:textId="77777777" w:rsidR="00F40D48" w:rsidRPr="00A23899" w:rsidRDefault="00F40D48" w:rsidP="00A23899">
            <w:pPr>
              <w:jc w:val="both"/>
              <w:rPr>
                <w:rFonts w:ascii="Arial" w:hAnsi="Arial" w:cs="Arial"/>
                <w:sz w:val="20"/>
                <w:szCs w:val="20"/>
                <w:lang w:val="fr-FR"/>
              </w:rPr>
            </w:pPr>
            <w:r w:rsidRPr="00A23899">
              <w:rPr>
                <w:rFonts w:ascii="Arial" w:hAnsi="Arial" w:cs="Arial"/>
                <w:sz w:val="20"/>
                <w:szCs w:val="20"/>
                <w:lang w:val="fr-FR"/>
              </w:rPr>
              <w:t>EXTÉRIEURS</w:t>
            </w:r>
          </w:p>
        </w:tc>
      </w:tr>
    </w:tbl>
    <w:p w14:paraId="5F098CF3" w14:textId="77777777" w:rsidR="00F40D48" w:rsidRPr="008926DE" w:rsidRDefault="00F40D48" w:rsidP="00A4312F">
      <w:pPr>
        <w:pStyle w:val="Titre2"/>
        <w:keepLines/>
        <w:numPr>
          <w:ilvl w:val="2"/>
          <w:numId w:val="12"/>
        </w:numPr>
        <w:spacing w:before="120" w:after="120"/>
        <w:ind w:left="1225" w:hanging="505"/>
        <w:jc w:val="left"/>
        <w:rPr>
          <w:rFonts w:eastAsiaTheme="minorHAnsi"/>
          <w:b w:val="0"/>
          <w:color w:val="005CA9"/>
          <w:lang w:eastAsia="en-US"/>
        </w:rPr>
      </w:pPr>
      <w:bookmarkStart w:id="100" w:name="_Toc202797737"/>
      <w:r w:rsidRPr="008926DE">
        <w:rPr>
          <w:rFonts w:eastAsiaTheme="minorHAnsi"/>
          <w:b w:val="0"/>
          <w:color w:val="005CA9"/>
          <w:lang w:eastAsia="en-US"/>
        </w:rPr>
        <w:t>– Prestations demandées</w:t>
      </w:r>
      <w:bookmarkEnd w:id="100"/>
    </w:p>
    <w:p w14:paraId="007A1C85" w14:textId="77777777" w:rsidR="00E82089" w:rsidRPr="00E82089" w:rsidRDefault="00E82089" w:rsidP="00E82089">
      <w:pPr>
        <w:ind w:left="709"/>
        <w:jc w:val="both"/>
        <w:rPr>
          <w:rFonts w:ascii="Arial" w:hAnsi="Arial" w:cs="Arial"/>
          <w:sz w:val="20"/>
          <w:szCs w:val="20"/>
        </w:rPr>
      </w:pPr>
      <w:r w:rsidRPr="00E82089">
        <w:rPr>
          <w:rFonts w:ascii="Arial" w:hAnsi="Arial" w:cs="Arial"/>
          <w:sz w:val="20"/>
          <w:szCs w:val="20"/>
        </w:rPr>
        <w:t>La fréquence de nettoyage ainsi que les prestations à réaliser sont indiqués dans l’annexe 4.</w:t>
      </w:r>
    </w:p>
    <w:p w14:paraId="67A4DD26" w14:textId="77777777" w:rsidR="00E82089" w:rsidRPr="00E82089" w:rsidRDefault="00E82089" w:rsidP="00E82089">
      <w:pPr>
        <w:ind w:left="709"/>
        <w:jc w:val="both"/>
        <w:rPr>
          <w:rFonts w:ascii="Arial" w:hAnsi="Arial" w:cs="Arial"/>
          <w:sz w:val="20"/>
          <w:szCs w:val="20"/>
        </w:rPr>
      </w:pPr>
      <w:r w:rsidRPr="00E82089">
        <w:rPr>
          <w:rFonts w:ascii="Arial" w:hAnsi="Arial" w:cs="Arial"/>
          <w:sz w:val="20"/>
          <w:szCs w:val="20"/>
        </w:rPr>
        <w:t>Concernant la vitrerie :</w:t>
      </w:r>
    </w:p>
    <w:p w14:paraId="3AC4FBE8" w14:textId="77777777" w:rsidR="00E82089" w:rsidRPr="00E82089" w:rsidRDefault="00E82089" w:rsidP="00E82089">
      <w:pPr>
        <w:ind w:left="709"/>
        <w:jc w:val="both"/>
        <w:rPr>
          <w:rFonts w:ascii="Arial" w:hAnsi="Arial" w:cs="Arial"/>
          <w:sz w:val="20"/>
          <w:szCs w:val="20"/>
        </w:rPr>
      </w:pPr>
      <w:r w:rsidRPr="00E82089">
        <w:rPr>
          <w:rFonts w:ascii="Arial" w:hAnsi="Arial" w:cs="Arial"/>
          <w:sz w:val="20"/>
          <w:szCs w:val="20"/>
        </w:rPr>
        <w:t>Le nettoyage de la vitrerie extérieure et intérieure sera effectué 2 fois par an (en 8 jours maximum).</w:t>
      </w:r>
    </w:p>
    <w:p w14:paraId="3200D750" w14:textId="77777777" w:rsidR="00E82089" w:rsidRPr="00E82089" w:rsidRDefault="00E82089" w:rsidP="00E82089">
      <w:pPr>
        <w:ind w:left="709"/>
        <w:jc w:val="both"/>
        <w:rPr>
          <w:rFonts w:ascii="Arial" w:hAnsi="Arial" w:cs="Arial"/>
          <w:sz w:val="20"/>
          <w:szCs w:val="20"/>
        </w:rPr>
      </w:pPr>
      <w:r w:rsidRPr="00E82089">
        <w:rPr>
          <w:rFonts w:ascii="Arial" w:hAnsi="Arial" w:cs="Arial"/>
          <w:sz w:val="20"/>
          <w:szCs w:val="20"/>
        </w:rPr>
        <w:t>Le contrôle de la prestation sera fait étage par étage dès que le nettoyage de la vitrerie sera effectif pour un étage. Mettre les stores en position haute avant basculement des fenêtres (les terrasses ne seront accessibles que sur autorisation du responsable de l’Administration Générale) et ne pas endommager les peintures et radiateurs. Les mobiliers déplacés pour le nettoyage des fenêtres devront être remis en place.</w:t>
      </w:r>
    </w:p>
    <w:p w14:paraId="6550DE58" w14:textId="77777777" w:rsidR="00E82089" w:rsidRPr="00E82089" w:rsidRDefault="00E82089" w:rsidP="00E82089">
      <w:pPr>
        <w:ind w:left="709"/>
        <w:jc w:val="both"/>
        <w:rPr>
          <w:rFonts w:ascii="Arial" w:hAnsi="Arial" w:cs="Arial"/>
          <w:sz w:val="20"/>
          <w:szCs w:val="20"/>
        </w:rPr>
      </w:pPr>
      <w:r w:rsidRPr="00E82089">
        <w:rPr>
          <w:rFonts w:ascii="Arial" w:hAnsi="Arial" w:cs="Arial"/>
          <w:sz w:val="20"/>
          <w:szCs w:val="20"/>
        </w:rPr>
        <w:t>Les fenêtres du site n°4 ne s’ouvrent pas.</w:t>
      </w:r>
    </w:p>
    <w:p w14:paraId="6A6EBE57" w14:textId="77777777" w:rsidR="00E82089" w:rsidRPr="00E82089" w:rsidRDefault="00E82089" w:rsidP="00E82089">
      <w:pPr>
        <w:ind w:left="709"/>
        <w:jc w:val="both"/>
        <w:rPr>
          <w:rFonts w:ascii="Arial" w:hAnsi="Arial" w:cs="Arial"/>
          <w:sz w:val="20"/>
          <w:szCs w:val="20"/>
        </w:rPr>
      </w:pPr>
      <w:r w:rsidRPr="00E82089">
        <w:rPr>
          <w:rFonts w:ascii="Arial" w:hAnsi="Arial" w:cs="Arial"/>
          <w:sz w:val="20"/>
          <w:szCs w:val="20"/>
        </w:rPr>
        <w:t>Les parties vitrées extérieures ne sont pas concernées pour le site n°3.</w:t>
      </w:r>
    </w:p>
    <w:p w14:paraId="480A02C0" w14:textId="77777777" w:rsidR="00F40D48" w:rsidRPr="008926DE" w:rsidRDefault="00F40D48" w:rsidP="00A4312F">
      <w:pPr>
        <w:pStyle w:val="Titre2"/>
        <w:keepLines/>
        <w:numPr>
          <w:ilvl w:val="2"/>
          <w:numId w:val="12"/>
        </w:numPr>
        <w:spacing w:before="40" w:after="120"/>
        <w:ind w:left="1225" w:hanging="505"/>
        <w:jc w:val="left"/>
        <w:rPr>
          <w:rFonts w:eastAsiaTheme="minorHAnsi"/>
          <w:b w:val="0"/>
          <w:color w:val="005CA9"/>
          <w:lang w:eastAsia="en-US"/>
        </w:rPr>
      </w:pPr>
      <w:bookmarkStart w:id="101" w:name="_Toc202797738"/>
      <w:r w:rsidRPr="008926DE">
        <w:rPr>
          <w:rFonts w:eastAsiaTheme="minorHAnsi"/>
          <w:b w:val="0"/>
          <w:color w:val="005CA9"/>
          <w:lang w:eastAsia="en-US"/>
        </w:rPr>
        <w:t>– Limites de prestations</w:t>
      </w:r>
      <w:bookmarkEnd w:id="101"/>
    </w:p>
    <w:p w14:paraId="43185B03" w14:textId="77777777" w:rsidR="00F40D48" w:rsidRPr="00A23899" w:rsidRDefault="00F40D48" w:rsidP="000412DF">
      <w:pPr>
        <w:ind w:left="709"/>
        <w:jc w:val="both"/>
        <w:rPr>
          <w:rFonts w:ascii="Arial" w:hAnsi="Arial" w:cs="Arial"/>
          <w:sz w:val="20"/>
          <w:szCs w:val="20"/>
        </w:rPr>
      </w:pPr>
      <w:r w:rsidRPr="00A23899">
        <w:rPr>
          <w:rFonts w:ascii="Arial" w:hAnsi="Arial" w:cs="Arial"/>
          <w:sz w:val="20"/>
          <w:szCs w:val="20"/>
        </w:rPr>
        <w:t>Ne sont pas inclus dans les prestations les éléments suivants :</w:t>
      </w:r>
    </w:p>
    <w:p w14:paraId="18686513" w14:textId="77777777" w:rsidR="00F40D48" w:rsidRPr="008926DE" w:rsidRDefault="00F40D48" w:rsidP="000412DF">
      <w:pPr>
        <w:pStyle w:val="Paragraphedeliste"/>
        <w:numPr>
          <w:ilvl w:val="0"/>
          <w:numId w:val="22"/>
        </w:numPr>
        <w:ind w:left="1134"/>
        <w:jc w:val="both"/>
        <w:rPr>
          <w:rFonts w:ascii="Arial" w:hAnsi="Arial" w:cs="Arial"/>
        </w:rPr>
      </w:pPr>
      <w:r w:rsidRPr="008926DE">
        <w:rPr>
          <w:rFonts w:ascii="Arial" w:hAnsi="Arial" w:cs="Arial"/>
        </w:rPr>
        <w:t>les objets personnels (cadre, bibelot …)</w:t>
      </w:r>
    </w:p>
    <w:p w14:paraId="77FA3B5A" w14:textId="77777777" w:rsidR="00F40D48" w:rsidRPr="008926DE" w:rsidRDefault="00F40D48" w:rsidP="000412DF">
      <w:pPr>
        <w:pStyle w:val="Paragraphedeliste"/>
        <w:numPr>
          <w:ilvl w:val="0"/>
          <w:numId w:val="22"/>
        </w:numPr>
        <w:ind w:left="1134"/>
        <w:jc w:val="both"/>
        <w:rPr>
          <w:rFonts w:ascii="Arial" w:hAnsi="Arial" w:cs="Arial"/>
        </w:rPr>
      </w:pPr>
      <w:r w:rsidRPr="008926DE">
        <w:rPr>
          <w:rFonts w:ascii="Arial" w:hAnsi="Arial" w:cs="Arial"/>
        </w:rPr>
        <w:t>les équipements de bureaux (claviers informatiques, stores)</w:t>
      </w:r>
    </w:p>
    <w:p w14:paraId="55C3E767" w14:textId="77777777" w:rsidR="00F40D48" w:rsidRPr="008926DE" w:rsidRDefault="00F40D48" w:rsidP="000412DF">
      <w:pPr>
        <w:pStyle w:val="Paragraphedeliste"/>
        <w:numPr>
          <w:ilvl w:val="0"/>
          <w:numId w:val="22"/>
        </w:numPr>
        <w:ind w:left="1134"/>
        <w:jc w:val="both"/>
        <w:rPr>
          <w:rFonts w:ascii="Arial" w:hAnsi="Arial" w:cs="Arial"/>
        </w:rPr>
      </w:pPr>
      <w:r w:rsidRPr="008926DE">
        <w:rPr>
          <w:rFonts w:ascii="Arial" w:hAnsi="Arial" w:cs="Arial"/>
        </w:rPr>
        <w:t>le nettoyage intérieur des mobiliers</w:t>
      </w:r>
    </w:p>
    <w:p w14:paraId="77EDA0E3" w14:textId="77777777" w:rsidR="00F40D48" w:rsidRPr="008926DE" w:rsidRDefault="00F40D48" w:rsidP="00A4312F">
      <w:pPr>
        <w:pStyle w:val="Titre2"/>
        <w:keepLines/>
        <w:numPr>
          <w:ilvl w:val="2"/>
          <w:numId w:val="12"/>
        </w:numPr>
        <w:spacing w:before="240" w:after="120"/>
        <w:ind w:left="1225" w:hanging="505"/>
        <w:jc w:val="left"/>
        <w:rPr>
          <w:rFonts w:eastAsiaTheme="minorHAnsi"/>
          <w:b w:val="0"/>
          <w:color w:val="005CA9"/>
          <w:lang w:eastAsia="en-US"/>
        </w:rPr>
      </w:pPr>
      <w:bookmarkStart w:id="102" w:name="_Toc202797739"/>
      <w:r w:rsidRPr="008926DE">
        <w:rPr>
          <w:rFonts w:eastAsiaTheme="minorHAnsi"/>
          <w:b w:val="0"/>
          <w:color w:val="005CA9"/>
          <w:lang w:eastAsia="en-US"/>
        </w:rPr>
        <w:t>– Prestations à la demande</w:t>
      </w:r>
      <w:bookmarkEnd w:id="102"/>
    </w:p>
    <w:p w14:paraId="724224D0" w14:textId="0B370CBF" w:rsidR="00F40D48" w:rsidRPr="00A23899" w:rsidRDefault="00F40D48" w:rsidP="000412DF">
      <w:pPr>
        <w:ind w:left="709"/>
        <w:jc w:val="both"/>
        <w:rPr>
          <w:rFonts w:ascii="Arial" w:hAnsi="Arial" w:cs="Arial"/>
          <w:sz w:val="20"/>
          <w:szCs w:val="20"/>
        </w:rPr>
      </w:pPr>
      <w:r w:rsidRPr="00A23899">
        <w:rPr>
          <w:rFonts w:ascii="Arial" w:hAnsi="Arial" w:cs="Arial"/>
          <w:sz w:val="20"/>
          <w:szCs w:val="20"/>
        </w:rPr>
        <w:t>Toutes les prestations à la demande (hors forfait) d</w:t>
      </w:r>
      <w:r w:rsidR="008926DE">
        <w:rPr>
          <w:rFonts w:ascii="Arial" w:hAnsi="Arial" w:cs="Arial"/>
          <w:sz w:val="20"/>
          <w:szCs w:val="20"/>
        </w:rPr>
        <w:t>oiven</w:t>
      </w:r>
      <w:r w:rsidRPr="00A23899">
        <w:rPr>
          <w:rFonts w:ascii="Arial" w:hAnsi="Arial" w:cs="Arial"/>
          <w:sz w:val="20"/>
          <w:szCs w:val="20"/>
        </w:rPr>
        <w:t>t être réalisées après validation de la CPAM selon les bordereaux de prix. La CPAM se réserve la possibilité de consulter d’autres sociétés et faire réaliser les travaux par la société retenue.</w:t>
      </w:r>
    </w:p>
    <w:p w14:paraId="76CC5414" w14:textId="78D5C269" w:rsidR="00F40D48" w:rsidRPr="008926DE" w:rsidRDefault="008926DE" w:rsidP="00A4312F">
      <w:pPr>
        <w:pStyle w:val="Titre2"/>
        <w:keepLines/>
        <w:numPr>
          <w:ilvl w:val="1"/>
          <w:numId w:val="12"/>
        </w:numPr>
        <w:spacing w:before="40" w:after="120"/>
        <w:ind w:left="431" w:hanging="431"/>
        <w:jc w:val="left"/>
        <w:rPr>
          <w:rFonts w:eastAsiaTheme="minorHAnsi"/>
          <w:b w:val="0"/>
          <w:color w:val="005CA9"/>
          <w:lang w:eastAsia="en-US"/>
        </w:rPr>
      </w:pPr>
      <w:bookmarkStart w:id="103" w:name="_Toc202797740"/>
      <w:r>
        <w:rPr>
          <w:rFonts w:eastAsiaTheme="minorHAnsi"/>
          <w:b w:val="0"/>
          <w:color w:val="005CA9"/>
          <w:lang w:eastAsia="en-US"/>
        </w:rPr>
        <w:t>–</w:t>
      </w:r>
      <w:r w:rsidR="00F40D48" w:rsidRPr="008926DE">
        <w:rPr>
          <w:rFonts w:eastAsiaTheme="minorHAnsi"/>
          <w:b w:val="0"/>
          <w:color w:val="005CA9"/>
          <w:lang w:eastAsia="en-US"/>
        </w:rPr>
        <w:t xml:space="preserve"> D</w:t>
      </w:r>
      <w:r>
        <w:rPr>
          <w:rFonts w:eastAsiaTheme="minorHAnsi"/>
          <w:b w:val="0"/>
          <w:color w:val="005CA9"/>
          <w:lang w:eastAsia="en-US"/>
        </w:rPr>
        <w:t>éfinition des critères de qualité des prestations de nettoyage des locaux</w:t>
      </w:r>
      <w:bookmarkEnd w:id="103"/>
    </w:p>
    <w:p w14:paraId="048C5789" w14:textId="77777777" w:rsidR="00E82089" w:rsidRPr="00E82089" w:rsidRDefault="00E82089" w:rsidP="00E82089">
      <w:pPr>
        <w:jc w:val="both"/>
        <w:rPr>
          <w:rFonts w:ascii="Arial" w:hAnsi="Arial" w:cs="Arial"/>
          <w:sz w:val="20"/>
          <w:szCs w:val="20"/>
        </w:rPr>
      </w:pPr>
      <w:r w:rsidRPr="00E82089">
        <w:rPr>
          <w:rFonts w:ascii="Arial" w:hAnsi="Arial" w:cs="Arial"/>
          <w:sz w:val="20"/>
          <w:szCs w:val="20"/>
        </w:rPr>
        <w:t xml:space="preserve">La CPAM vérifiera les exécutions et le respect des prestations </w:t>
      </w:r>
      <w:r w:rsidRPr="00E82089">
        <w:rPr>
          <w:rFonts w:ascii="Arial" w:hAnsi="Arial" w:cs="Arial"/>
          <w:b/>
          <w:sz w:val="20"/>
          <w:szCs w:val="20"/>
        </w:rPr>
        <w:t>en termes de moyens (sites n°2 et 3)</w:t>
      </w:r>
      <w:r w:rsidRPr="00E82089">
        <w:rPr>
          <w:rFonts w:ascii="Arial" w:hAnsi="Arial" w:cs="Arial"/>
          <w:sz w:val="20"/>
          <w:szCs w:val="20"/>
        </w:rPr>
        <w:t xml:space="preserve"> suivants :</w:t>
      </w:r>
    </w:p>
    <w:p w14:paraId="1706E190" w14:textId="77777777" w:rsidR="00E82089" w:rsidRPr="00E82089" w:rsidRDefault="00E82089" w:rsidP="00E82089">
      <w:pPr>
        <w:jc w:val="both"/>
        <w:rPr>
          <w:rFonts w:ascii="Arial" w:hAnsi="Arial" w:cs="Arial"/>
          <w:sz w:val="20"/>
          <w:szCs w:val="20"/>
        </w:rPr>
      </w:pPr>
      <w:r w:rsidRPr="00E82089">
        <w:rPr>
          <w:rFonts w:ascii="Arial" w:hAnsi="Arial" w:cs="Arial"/>
          <w:sz w:val="20"/>
          <w:szCs w:val="20"/>
        </w:rPr>
        <w:lastRenderedPageBreak/>
        <w:t>- le respect des fréquences d’intervention</w:t>
      </w:r>
    </w:p>
    <w:p w14:paraId="7E080D07" w14:textId="77777777" w:rsidR="00E82089" w:rsidRPr="00E82089" w:rsidRDefault="00E82089" w:rsidP="00E82089">
      <w:pPr>
        <w:jc w:val="both"/>
        <w:rPr>
          <w:rFonts w:ascii="Arial" w:hAnsi="Arial" w:cs="Arial"/>
          <w:sz w:val="20"/>
          <w:szCs w:val="20"/>
        </w:rPr>
      </w:pPr>
      <w:r w:rsidRPr="00E82089">
        <w:rPr>
          <w:rFonts w:ascii="Arial" w:hAnsi="Arial" w:cs="Arial"/>
          <w:sz w:val="20"/>
          <w:szCs w:val="20"/>
        </w:rPr>
        <w:t>- le respect des horaires</w:t>
      </w:r>
    </w:p>
    <w:p w14:paraId="15E8BCD5" w14:textId="77777777" w:rsidR="00E82089" w:rsidRPr="00E82089" w:rsidRDefault="00E82089" w:rsidP="00E82089">
      <w:pPr>
        <w:jc w:val="both"/>
        <w:rPr>
          <w:rFonts w:ascii="Arial" w:hAnsi="Arial" w:cs="Arial"/>
          <w:sz w:val="20"/>
          <w:szCs w:val="20"/>
        </w:rPr>
      </w:pPr>
      <w:r w:rsidRPr="00E82089">
        <w:rPr>
          <w:rFonts w:ascii="Arial" w:hAnsi="Arial" w:cs="Arial"/>
          <w:sz w:val="20"/>
          <w:szCs w:val="20"/>
        </w:rPr>
        <w:t>- le respect du nombre de personne</w:t>
      </w:r>
    </w:p>
    <w:p w14:paraId="1CA0F173" w14:textId="77777777" w:rsidR="00E82089" w:rsidRPr="00E82089" w:rsidRDefault="00E82089" w:rsidP="00E82089">
      <w:pPr>
        <w:jc w:val="both"/>
        <w:rPr>
          <w:rFonts w:ascii="Arial" w:hAnsi="Arial" w:cs="Arial"/>
          <w:sz w:val="20"/>
          <w:szCs w:val="20"/>
        </w:rPr>
      </w:pPr>
      <w:r w:rsidRPr="00E82089">
        <w:rPr>
          <w:rFonts w:ascii="Arial" w:hAnsi="Arial" w:cs="Arial"/>
          <w:sz w:val="20"/>
          <w:szCs w:val="20"/>
        </w:rPr>
        <w:t>- la qualité de la propreté</w:t>
      </w:r>
    </w:p>
    <w:p w14:paraId="062A0835" w14:textId="77777777" w:rsidR="00E82089" w:rsidRPr="00E82089" w:rsidRDefault="00E82089" w:rsidP="00E82089">
      <w:pPr>
        <w:jc w:val="both"/>
        <w:rPr>
          <w:rFonts w:ascii="Arial" w:hAnsi="Arial" w:cs="Arial"/>
          <w:sz w:val="20"/>
          <w:szCs w:val="20"/>
        </w:rPr>
      </w:pPr>
      <w:r w:rsidRPr="00E82089">
        <w:rPr>
          <w:rFonts w:ascii="Arial" w:hAnsi="Arial" w:cs="Arial"/>
          <w:sz w:val="20"/>
          <w:szCs w:val="20"/>
        </w:rPr>
        <w:t>Dans le cas du non-respect constaté de ces prestations en termes de moyens, des réfactions seront appliquées au titulaire selon les modalités précisées dans le cahier des clauses administratives particulières.</w:t>
      </w:r>
    </w:p>
    <w:p w14:paraId="565C30F6" w14:textId="77777777" w:rsidR="00E82089" w:rsidRPr="00E82089" w:rsidRDefault="00E82089" w:rsidP="000F0B6D">
      <w:pPr>
        <w:spacing w:after="120" w:line="240" w:lineRule="auto"/>
        <w:jc w:val="both"/>
        <w:rPr>
          <w:rFonts w:ascii="Arial" w:hAnsi="Arial" w:cs="Arial"/>
          <w:sz w:val="20"/>
          <w:szCs w:val="20"/>
        </w:rPr>
      </w:pPr>
      <w:r w:rsidRPr="00E82089">
        <w:rPr>
          <w:rFonts w:ascii="Arial" w:hAnsi="Arial" w:cs="Arial"/>
          <w:sz w:val="20"/>
          <w:szCs w:val="20"/>
        </w:rPr>
        <w:t xml:space="preserve">La CPAM vérifiera les exécutions et le respect des prestations </w:t>
      </w:r>
      <w:r w:rsidRPr="00E82089">
        <w:rPr>
          <w:rFonts w:ascii="Arial" w:hAnsi="Arial" w:cs="Arial"/>
          <w:b/>
          <w:sz w:val="20"/>
          <w:szCs w:val="20"/>
        </w:rPr>
        <w:t>en termes de résultats (sites n°1 et 4)</w:t>
      </w:r>
      <w:r w:rsidRPr="00E82089">
        <w:rPr>
          <w:rFonts w:ascii="Arial" w:hAnsi="Arial" w:cs="Arial"/>
          <w:sz w:val="20"/>
          <w:szCs w:val="20"/>
        </w:rPr>
        <w:t xml:space="preserve"> suivants :</w:t>
      </w:r>
    </w:p>
    <w:p w14:paraId="29CF3585" w14:textId="77777777" w:rsidR="00E82089" w:rsidRPr="00E82089" w:rsidRDefault="00E82089" w:rsidP="00E82089">
      <w:pPr>
        <w:jc w:val="both"/>
        <w:rPr>
          <w:rFonts w:ascii="Arial" w:hAnsi="Arial" w:cs="Arial"/>
          <w:sz w:val="20"/>
          <w:szCs w:val="20"/>
        </w:rPr>
      </w:pPr>
      <w:r w:rsidRPr="00E82089">
        <w:rPr>
          <w:rFonts w:ascii="Arial" w:hAnsi="Arial" w:cs="Arial"/>
          <w:sz w:val="20"/>
          <w:szCs w:val="20"/>
        </w:rPr>
        <w:t>- le niveau de qualité attendue (seuil d’acceptabilité/satisfaction)</w:t>
      </w:r>
    </w:p>
    <w:p w14:paraId="0D44F53A" w14:textId="77777777" w:rsidR="00E82089" w:rsidRPr="00E82089" w:rsidRDefault="00E82089" w:rsidP="00E82089">
      <w:pPr>
        <w:jc w:val="both"/>
        <w:rPr>
          <w:rFonts w:ascii="Arial" w:hAnsi="Arial" w:cs="Arial"/>
          <w:sz w:val="20"/>
          <w:szCs w:val="20"/>
        </w:rPr>
      </w:pPr>
      <w:r w:rsidRPr="00E82089">
        <w:rPr>
          <w:rFonts w:ascii="Arial" w:hAnsi="Arial" w:cs="Arial"/>
          <w:sz w:val="20"/>
          <w:szCs w:val="20"/>
        </w:rPr>
        <w:t>- le respect des fréquences d’intervention</w:t>
      </w:r>
    </w:p>
    <w:p w14:paraId="2980779B" w14:textId="77777777" w:rsidR="00E82089" w:rsidRPr="00E82089" w:rsidRDefault="00E82089" w:rsidP="00E82089">
      <w:pPr>
        <w:jc w:val="both"/>
        <w:rPr>
          <w:rFonts w:ascii="Arial" w:hAnsi="Arial" w:cs="Arial"/>
          <w:sz w:val="20"/>
          <w:szCs w:val="20"/>
        </w:rPr>
      </w:pPr>
      <w:r w:rsidRPr="00E82089">
        <w:rPr>
          <w:rFonts w:ascii="Arial" w:hAnsi="Arial" w:cs="Arial"/>
          <w:sz w:val="20"/>
          <w:szCs w:val="20"/>
        </w:rPr>
        <w:t>- la qualité de la propreté</w:t>
      </w:r>
    </w:p>
    <w:p w14:paraId="065A5373" w14:textId="5E364A91" w:rsidR="00E82089" w:rsidRPr="00E82089" w:rsidRDefault="00E82089" w:rsidP="00E82089">
      <w:pPr>
        <w:jc w:val="both"/>
        <w:rPr>
          <w:rFonts w:ascii="Arial" w:hAnsi="Arial" w:cs="Arial"/>
          <w:sz w:val="20"/>
          <w:szCs w:val="20"/>
        </w:rPr>
      </w:pPr>
      <w:r w:rsidRPr="00E82089">
        <w:rPr>
          <w:rFonts w:ascii="Arial" w:hAnsi="Arial" w:cs="Arial"/>
          <w:sz w:val="20"/>
          <w:szCs w:val="20"/>
        </w:rPr>
        <w:t>Ces vérifications seront formalisées sur les grilles d’évaluation. (Annexe 5</w:t>
      </w:r>
      <w:r>
        <w:rPr>
          <w:rFonts w:ascii="Arial" w:hAnsi="Arial" w:cs="Arial"/>
          <w:sz w:val="20"/>
          <w:szCs w:val="20"/>
        </w:rPr>
        <w:t xml:space="preserve"> du lot n°2</w:t>
      </w:r>
      <w:r w:rsidRPr="00E82089">
        <w:rPr>
          <w:rFonts w:ascii="Arial" w:hAnsi="Arial" w:cs="Arial"/>
          <w:sz w:val="20"/>
          <w:szCs w:val="20"/>
        </w:rPr>
        <w:t>)</w:t>
      </w:r>
    </w:p>
    <w:p w14:paraId="52401833" w14:textId="7897004A" w:rsidR="00E82089" w:rsidRPr="00E82089" w:rsidRDefault="00E82089" w:rsidP="000F0B6D">
      <w:pPr>
        <w:spacing w:after="120" w:line="240" w:lineRule="auto"/>
        <w:jc w:val="both"/>
        <w:rPr>
          <w:rFonts w:ascii="Arial" w:hAnsi="Arial" w:cs="Arial"/>
          <w:sz w:val="20"/>
          <w:szCs w:val="20"/>
        </w:rPr>
      </w:pPr>
      <w:r w:rsidRPr="00E82089">
        <w:rPr>
          <w:rFonts w:ascii="Arial" w:hAnsi="Arial" w:cs="Arial"/>
          <w:sz w:val="20"/>
          <w:szCs w:val="20"/>
        </w:rPr>
        <w:t>La qualité des prestations devra, dans chaque cas particulier, être irréprochable au regard des trois critères ci- après :</w:t>
      </w:r>
    </w:p>
    <w:p w14:paraId="7FED49EB" w14:textId="77777777" w:rsidR="00E82089" w:rsidRPr="00E82089" w:rsidRDefault="00E82089" w:rsidP="009D0325">
      <w:pPr>
        <w:pStyle w:val="Paragraphedeliste"/>
        <w:numPr>
          <w:ilvl w:val="0"/>
          <w:numId w:val="23"/>
        </w:numPr>
        <w:jc w:val="both"/>
        <w:rPr>
          <w:rFonts w:ascii="Arial" w:hAnsi="Arial" w:cs="Arial"/>
        </w:rPr>
      </w:pPr>
      <w:r w:rsidRPr="00E82089">
        <w:rPr>
          <w:rFonts w:ascii="Arial" w:hAnsi="Arial" w:cs="Arial"/>
        </w:rPr>
        <w:t>Aspect</w:t>
      </w:r>
    </w:p>
    <w:p w14:paraId="4D39C411" w14:textId="77777777" w:rsidR="00E82089" w:rsidRPr="00E82089" w:rsidRDefault="00E82089" w:rsidP="009D0325">
      <w:pPr>
        <w:pStyle w:val="Paragraphedeliste"/>
        <w:numPr>
          <w:ilvl w:val="0"/>
          <w:numId w:val="23"/>
        </w:numPr>
        <w:jc w:val="both"/>
        <w:rPr>
          <w:rFonts w:ascii="Arial" w:hAnsi="Arial" w:cs="Arial"/>
        </w:rPr>
      </w:pPr>
      <w:r w:rsidRPr="00E82089">
        <w:rPr>
          <w:rFonts w:ascii="Arial" w:hAnsi="Arial" w:cs="Arial"/>
        </w:rPr>
        <w:t>Confort</w:t>
      </w:r>
    </w:p>
    <w:p w14:paraId="3C239838" w14:textId="77777777" w:rsidR="00E82089" w:rsidRPr="008926DE" w:rsidRDefault="00E82089" w:rsidP="009D0325">
      <w:pPr>
        <w:pStyle w:val="Paragraphedeliste"/>
        <w:numPr>
          <w:ilvl w:val="0"/>
          <w:numId w:val="23"/>
        </w:numPr>
        <w:spacing w:after="240"/>
        <w:ind w:left="714" w:hanging="357"/>
        <w:contextualSpacing w:val="0"/>
        <w:jc w:val="both"/>
        <w:rPr>
          <w:rFonts w:ascii="Arial" w:hAnsi="Arial" w:cs="Arial"/>
        </w:rPr>
      </w:pPr>
      <w:r w:rsidRPr="008926DE">
        <w:rPr>
          <w:rFonts w:ascii="Arial" w:hAnsi="Arial" w:cs="Arial"/>
        </w:rPr>
        <w:t>Hygiène</w:t>
      </w:r>
    </w:p>
    <w:p w14:paraId="7CDF80A3" w14:textId="77777777" w:rsidR="00E82089" w:rsidRPr="00A23899" w:rsidRDefault="00E82089" w:rsidP="00E82089">
      <w:pPr>
        <w:jc w:val="both"/>
        <w:rPr>
          <w:rFonts w:ascii="Arial" w:hAnsi="Arial" w:cs="Arial"/>
          <w:sz w:val="20"/>
          <w:szCs w:val="20"/>
        </w:rPr>
      </w:pPr>
      <w:r w:rsidRPr="00A23899">
        <w:rPr>
          <w:rFonts w:ascii="Arial" w:hAnsi="Arial" w:cs="Arial"/>
          <w:sz w:val="20"/>
          <w:szCs w:val="20"/>
        </w:rPr>
        <w:t>Le niveau de qualité des opérations de nettoyage de chacun de ces critères est fonction de la nature même des locaux et de leurs équipements, des matériaux et éléments qui les constituent et de leur affectation.</w:t>
      </w:r>
    </w:p>
    <w:p w14:paraId="0EE02F61" w14:textId="63D77996" w:rsidR="00F40D48" w:rsidRDefault="00E82089" w:rsidP="00E82089">
      <w:pPr>
        <w:jc w:val="both"/>
        <w:rPr>
          <w:rFonts w:ascii="Arial" w:hAnsi="Arial" w:cs="Arial"/>
          <w:sz w:val="20"/>
          <w:szCs w:val="20"/>
        </w:rPr>
      </w:pPr>
      <w:r w:rsidRPr="00A23899">
        <w:rPr>
          <w:rFonts w:ascii="Arial" w:hAnsi="Arial" w:cs="Arial"/>
          <w:sz w:val="20"/>
          <w:szCs w:val="20"/>
        </w:rPr>
        <w:t>Les indicateurs de la présente annexe ont pour but de permettre de définir et ensuite de contrôler la qualité des prestations de nettoyage de locaux en fonction des cas considérés.</w:t>
      </w:r>
    </w:p>
    <w:p w14:paraId="49865A34" w14:textId="03FE847F" w:rsidR="00F40D48" w:rsidRPr="008926DE" w:rsidRDefault="00E82089" w:rsidP="00A23899">
      <w:pPr>
        <w:jc w:val="both"/>
        <w:rPr>
          <w:rFonts w:ascii="Arial" w:hAnsi="Arial" w:cs="Arial"/>
          <w:b/>
          <w:sz w:val="20"/>
          <w:szCs w:val="20"/>
          <w:u w:val="single"/>
        </w:rPr>
      </w:pPr>
      <w:r>
        <w:rPr>
          <w:rFonts w:ascii="Arial" w:hAnsi="Arial" w:cs="Arial"/>
          <w:b/>
          <w:sz w:val="20"/>
          <w:szCs w:val="20"/>
          <w:u w:val="single"/>
        </w:rPr>
        <w:t>C</w:t>
      </w:r>
      <w:r w:rsidR="00F40D48" w:rsidRPr="008926DE">
        <w:rPr>
          <w:rFonts w:ascii="Arial" w:hAnsi="Arial" w:cs="Arial"/>
          <w:b/>
          <w:sz w:val="20"/>
          <w:szCs w:val="20"/>
          <w:u w:val="single"/>
        </w:rPr>
        <w:t>RITERES D’APPRECIATION</w:t>
      </w:r>
    </w:p>
    <w:p w14:paraId="423F5F0C" w14:textId="77777777" w:rsidR="00F40D48" w:rsidRPr="008926DE" w:rsidRDefault="00F40D48" w:rsidP="009D0325">
      <w:pPr>
        <w:pStyle w:val="Paragraphedeliste"/>
        <w:numPr>
          <w:ilvl w:val="0"/>
          <w:numId w:val="24"/>
        </w:numPr>
        <w:jc w:val="both"/>
        <w:rPr>
          <w:rFonts w:ascii="Arial" w:hAnsi="Arial" w:cs="Arial"/>
        </w:rPr>
      </w:pPr>
      <w:r w:rsidRPr="008926DE">
        <w:rPr>
          <w:rFonts w:ascii="Arial" w:hAnsi="Arial" w:cs="Arial"/>
        </w:rPr>
        <w:t>ASPECT</w:t>
      </w:r>
    </w:p>
    <w:p w14:paraId="142E2741" w14:textId="77777777" w:rsidR="00F40D48" w:rsidRPr="00A23899" w:rsidRDefault="00F40D48" w:rsidP="00A23899">
      <w:pPr>
        <w:jc w:val="both"/>
        <w:rPr>
          <w:rFonts w:ascii="Arial" w:hAnsi="Arial" w:cs="Arial"/>
          <w:sz w:val="20"/>
          <w:szCs w:val="20"/>
        </w:rPr>
      </w:pPr>
      <w:r w:rsidRPr="00A23899">
        <w:rPr>
          <w:rFonts w:ascii="Arial" w:hAnsi="Arial" w:cs="Arial"/>
          <w:sz w:val="20"/>
          <w:szCs w:val="20"/>
        </w:rPr>
        <w:t>D’une façon générale, l’aspect est l’apparence extérieure sous laquelle une personne ou une chose se présente à la vue.</w:t>
      </w:r>
    </w:p>
    <w:p w14:paraId="49A49E90" w14:textId="77777777" w:rsidR="00F40D48" w:rsidRPr="00A23899" w:rsidRDefault="00F40D48" w:rsidP="000F0B6D">
      <w:pPr>
        <w:spacing w:after="120" w:line="240" w:lineRule="auto"/>
        <w:jc w:val="both"/>
        <w:rPr>
          <w:rFonts w:ascii="Arial" w:hAnsi="Arial" w:cs="Arial"/>
          <w:sz w:val="20"/>
          <w:szCs w:val="20"/>
        </w:rPr>
      </w:pPr>
      <w:r w:rsidRPr="00A23899">
        <w:rPr>
          <w:rFonts w:ascii="Arial" w:hAnsi="Arial" w:cs="Arial"/>
          <w:sz w:val="20"/>
          <w:szCs w:val="20"/>
        </w:rPr>
        <w:t>Dans le domaine du nettoyage, l’aspect est la première impression visuelle de netteté et de propreté qu’offre un local et ses équipements. Les prestations de nettoyage devront évidemment être adaptées aux lieux. C’est ainsi que, à titre d’exemple :</w:t>
      </w:r>
    </w:p>
    <w:p w14:paraId="4B63CBC2" w14:textId="77777777" w:rsidR="00F40D48" w:rsidRPr="008926DE" w:rsidRDefault="00F40D48" w:rsidP="009D0325">
      <w:pPr>
        <w:pStyle w:val="Paragraphedeliste"/>
        <w:numPr>
          <w:ilvl w:val="0"/>
          <w:numId w:val="25"/>
        </w:numPr>
        <w:jc w:val="both"/>
        <w:rPr>
          <w:rFonts w:ascii="Arial" w:hAnsi="Arial" w:cs="Arial"/>
        </w:rPr>
      </w:pPr>
      <w:r w:rsidRPr="008926DE">
        <w:rPr>
          <w:rFonts w:ascii="Arial" w:hAnsi="Arial" w:cs="Arial"/>
        </w:rPr>
        <w:t>les locaux à usage d’atelier, d’archives feront l’objet d’opérations courantes,</w:t>
      </w:r>
    </w:p>
    <w:p w14:paraId="4E8CBC53" w14:textId="77777777" w:rsidR="00F40D48" w:rsidRPr="008926DE" w:rsidRDefault="00F40D48" w:rsidP="009D0325">
      <w:pPr>
        <w:pStyle w:val="Paragraphedeliste"/>
        <w:numPr>
          <w:ilvl w:val="0"/>
          <w:numId w:val="25"/>
        </w:numPr>
        <w:jc w:val="both"/>
        <w:rPr>
          <w:rFonts w:ascii="Arial" w:hAnsi="Arial" w:cs="Arial"/>
        </w:rPr>
      </w:pPr>
      <w:r w:rsidRPr="008926DE">
        <w:rPr>
          <w:rFonts w:ascii="Arial" w:hAnsi="Arial" w:cs="Arial"/>
        </w:rPr>
        <w:t>les locaux administratifs nécessiteront des prestations soignées,</w:t>
      </w:r>
    </w:p>
    <w:p w14:paraId="082196BF" w14:textId="77777777" w:rsidR="00F40D48" w:rsidRPr="008926DE" w:rsidRDefault="00F40D48" w:rsidP="009D0325">
      <w:pPr>
        <w:pStyle w:val="Paragraphedeliste"/>
        <w:numPr>
          <w:ilvl w:val="0"/>
          <w:numId w:val="25"/>
        </w:numPr>
        <w:jc w:val="both"/>
        <w:rPr>
          <w:rFonts w:ascii="Arial" w:hAnsi="Arial" w:cs="Arial"/>
        </w:rPr>
      </w:pPr>
      <w:r w:rsidRPr="008926DE">
        <w:rPr>
          <w:rFonts w:ascii="Arial" w:hAnsi="Arial" w:cs="Arial"/>
        </w:rPr>
        <w:t>certains locaux tels que les cabinets médicaux, les accueils exigeront des prestations particulièrement soignées.</w:t>
      </w:r>
    </w:p>
    <w:p w14:paraId="0BA0C1A8" w14:textId="77777777" w:rsidR="00F40D48" w:rsidRPr="008926DE" w:rsidRDefault="00F40D48" w:rsidP="009D0325">
      <w:pPr>
        <w:pStyle w:val="Paragraphedeliste"/>
        <w:numPr>
          <w:ilvl w:val="0"/>
          <w:numId w:val="24"/>
        </w:numPr>
        <w:jc w:val="both"/>
        <w:rPr>
          <w:rFonts w:ascii="Arial" w:hAnsi="Arial" w:cs="Arial"/>
        </w:rPr>
      </w:pPr>
      <w:r w:rsidRPr="008926DE">
        <w:rPr>
          <w:rFonts w:ascii="Arial" w:hAnsi="Arial" w:cs="Arial"/>
        </w:rPr>
        <w:t>CONFORT</w:t>
      </w:r>
    </w:p>
    <w:p w14:paraId="3131FA36" w14:textId="77777777" w:rsidR="00F40D48" w:rsidRPr="00A23899" w:rsidRDefault="00F40D48" w:rsidP="000F0B6D">
      <w:pPr>
        <w:spacing w:after="120" w:line="240" w:lineRule="auto"/>
        <w:jc w:val="both"/>
        <w:rPr>
          <w:rFonts w:ascii="Arial" w:hAnsi="Arial" w:cs="Arial"/>
          <w:sz w:val="20"/>
          <w:szCs w:val="20"/>
        </w:rPr>
      </w:pPr>
      <w:r w:rsidRPr="00A23899">
        <w:rPr>
          <w:rFonts w:ascii="Arial" w:hAnsi="Arial" w:cs="Arial"/>
          <w:sz w:val="20"/>
          <w:szCs w:val="20"/>
        </w:rPr>
        <w:t>Le confort est l’ensemble des facteurs qui déterminent une sensation de bien-être. Dans le domaine du nettoyage, le confort est apprécié au travers des facteurs suivants :</w:t>
      </w:r>
    </w:p>
    <w:p w14:paraId="6558BB96" w14:textId="77777777" w:rsidR="00F40D48" w:rsidRPr="008926DE" w:rsidRDefault="00F40D48" w:rsidP="009D0325">
      <w:pPr>
        <w:pStyle w:val="Paragraphedeliste"/>
        <w:numPr>
          <w:ilvl w:val="0"/>
          <w:numId w:val="26"/>
        </w:numPr>
        <w:jc w:val="both"/>
        <w:rPr>
          <w:rFonts w:ascii="Arial" w:hAnsi="Arial" w:cs="Arial"/>
        </w:rPr>
      </w:pPr>
      <w:r w:rsidRPr="008926DE">
        <w:rPr>
          <w:rFonts w:ascii="Arial" w:hAnsi="Arial" w:cs="Arial"/>
        </w:rPr>
        <w:t>l’aspect déterminé, en raison de son importance, au paragraphe ci-dessus,</w:t>
      </w:r>
    </w:p>
    <w:p w14:paraId="18215EC2" w14:textId="77777777" w:rsidR="00F40D48" w:rsidRPr="008926DE" w:rsidRDefault="00F40D48" w:rsidP="009D0325">
      <w:pPr>
        <w:pStyle w:val="Paragraphedeliste"/>
        <w:numPr>
          <w:ilvl w:val="0"/>
          <w:numId w:val="26"/>
        </w:numPr>
        <w:jc w:val="both"/>
        <w:rPr>
          <w:rFonts w:ascii="Arial" w:hAnsi="Arial" w:cs="Arial"/>
        </w:rPr>
      </w:pPr>
      <w:r w:rsidRPr="008926DE">
        <w:rPr>
          <w:rFonts w:ascii="Arial" w:hAnsi="Arial" w:cs="Arial"/>
        </w:rPr>
        <w:t>les perceptions olfactives, tactiles, auditives,</w:t>
      </w:r>
    </w:p>
    <w:p w14:paraId="533CF637" w14:textId="77777777" w:rsidR="00F40D48" w:rsidRPr="008926DE" w:rsidRDefault="00F40D48" w:rsidP="009D0325">
      <w:pPr>
        <w:pStyle w:val="Paragraphedeliste"/>
        <w:numPr>
          <w:ilvl w:val="0"/>
          <w:numId w:val="26"/>
        </w:numPr>
        <w:jc w:val="both"/>
        <w:rPr>
          <w:rFonts w:ascii="Arial" w:hAnsi="Arial" w:cs="Arial"/>
        </w:rPr>
      </w:pPr>
      <w:r w:rsidRPr="008926DE">
        <w:rPr>
          <w:rFonts w:ascii="Arial" w:hAnsi="Arial" w:cs="Arial"/>
        </w:rPr>
        <w:t>la sécurité.</w:t>
      </w:r>
    </w:p>
    <w:p w14:paraId="64BE8F98" w14:textId="6A039727" w:rsidR="00F40D48" w:rsidRPr="00A23899" w:rsidRDefault="00F40D48" w:rsidP="000F0B6D">
      <w:pPr>
        <w:spacing w:after="120" w:line="240" w:lineRule="auto"/>
        <w:jc w:val="both"/>
        <w:rPr>
          <w:rFonts w:ascii="Arial" w:hAnsi="Arial" w:cs="Arial"/>
          <w:sz w:val="20"/>
          <w:szCs w:val="20"/>
        </w:rPr>
      </w:pPr>
      <w:r w:rsidRPr="00A23899">
        <w:rPr>
          <w:rFonts w:ascii="Arial" w:hAnsi="Arial" w:cs="Arial"/>
          <w:sz w:val="20"/>
          <w:szCs w:val="20"/>
        </w:rPr>
        <w:t>Les perceptions olfactives, les prestations d</w:t>
      </w:r>
      <w:r w:rsidR="008926DE">
        <w:rPr>
          <w:rFonts w:ascii="Arial" w:hAnsi="Arial" w:cs="Arial"/>
          <w:sz w:val="20"/>
          <w:szCs w:val="20"/>
        </w:rPr>
        <w:t>oiven</w:t>
      </w:r>
      <w:r w:rsidRPr="00A23899">
        <w:rPr>
          <w:rFonts w:ascii="Arial" w:hAnsi="Arial" w:cs="Arial"/>
          <w:sz w:val="20"/>
          <w:szCs w:val="20"/>
        </w:rPr>
        <w:t>t :</w:t>
      </w:r>
    </w:p>
    <w:p w14:paraId="7D979E78" w14:textId="77777777" w:rsidR="00F40D48" w:rsidRPr="008926DE" w:rsidRDefault="00F40D48" w:rsidP="009D0325">
      <w:pPr>
        <w:pStyle w:val="Paragraphedeliste"/>
        <w:numPr>
          <w:ilvl w:val="0"/>
          <w:numId w:val="27"/>
        </w:numPr>
        <w:jc w:val="both"/>
        <w:rPr>
          <w:rFonts w:ascii="Arial" w:hAnsi="Arial" w:cs="Arial"/>
        </w:rPr>
      </w:pPr>
      <w:r w:rsidRPr="008926DE">
        <w:rPr>
          <w:rFonts w:ascii="Arial" w:hAnsi="Arial" w:cs="Arial"/>
        </w:rPr>
        <w:t>supprimer, ou éventuellement masquer, par l’utilisation de produits appropriés les mauvaises odeurs dues aux souillures de différentes natures, aux moisissures, locaux et leurs équipements.</w:t>
      </w:r>
    </w:p>
    <w:p w14:paraId="3CA76325" w14:textId="77777777" w:rsidR="00F40D48" w:rsidRPr="008926DE" w:rsidRDefault="00F40D48" w:rsidP="009D0325">
      <w:pPr>
        <w:pStyle w:val="Paragraphedeliste"/>
        <w:numPr>
          <w:ilvl w:val="0"/>
          <w:numId w:val="27"/>
        </w:numPr>
        <w:jc w:val="both"/>
        <w:rPr>
          <w:rFonts w:ascii="Arial" w:hAnsi="Arial" w:cs="Arial"/>
        </w:rPr>
      </w:pPr>
      <w:r w:rsidRPr="008926DE">
        <w:rPr>
          <w:rFonts w:ascii="Arial" w:hAnsi="Arial" w:cs="Arial"/>
        </w:rPr>
        <w:lastRenderedPageBreak/>
        <w:t>ne pas être effectuées dans certains aménagements ou locaux à l’aide de produits dont l’odeur ne pourrait être tolérée.</w:t>
      </w:r>
    </w:p>
    <w:p w14:paraId="3C9E43F3" w14:textId="3BCFBE33" w:rsidR="00F40D48" w:rsidRPr="00A23899" w:rsidRDefault="00F40D48" w:rsidP="000F0B6D">
      <w:pPr>
        <w:spacing w:before="240" w:after="120" w:line="240" w:lineRule="auto"/>
        <w:jc w:val="both"/>
        <w:rPr>
          <w:rFonts w:ascii="Arial" w:hAnsi="Arial" w:cs="Arial"/>
          <w:sz w:val="20"/>
          <w:szCs w:val="20"/>
        </w:rPr>
      </w:pPr>
      <w:r w:rsidRPr="00A23899">
        <w:rPr>
          <w:rFonts w:ascii="Arial" w:hAnsi="Arial" w:cs="Arial"/>
          <w:sz w:val="20"/>
          <w:szCs w:val="20"/>
        </w:rPr>
        <w:t>​Les prestations d</w:t>
      </w:r>
      <w:r w:rsidR="008926DE">
        <w:rPr>
          <w:rFonts w:ascii="Arial" w:hAnsi="Arial" w:cs="Arial"/>
          <w:sz w:val="20"/>
          <w:szCs w:val="20"/>
        </w:rPr>
        <w:t>oiven</w:t>
      </w:r>
      <w:r w:rsidRPr="00A23899">
        <w:rPr>
          <w:rFonts w:ascii="Arial" w:hAnsi="Arial" w:cs="Arial"/>
          <w:sz w:val="20"/>
          <w:szCs w:val="20"/>
        </w:rPr>
        <w:t>t être :</w:t>
      </w:r>
    </w:p>
    <w:p w14:paraId="1EA19221" w14:textId="77777777" w:rsidR="00F40D48" w:rsidRPr="008926DE" w:rsidRDefault="00F40D48" w:rsidP="009D0325">
      <w:pPr>
        <w:pStyle w:val="Paragraphedeliste"/>
        <w:numPr>
          <w:ilvl w:val="0"/>
          <w:numId w:val="28"/>
        </w:numPr>
        <w:jc w:val="both"/>
        <w:rPr>
          <w:rFonts w:ascii="Arial" w:hAnsi="Arial" w:cs="Arial"/>
        </w:rPr>
      </w:pPr>
      <w:r w:rsidRPr="008926DE">
        <w:rPr>
          <w:rFonts w:ascii="Arial" w:hAnsi="Arial" w:cs="Arial"/>
        </w:rPr>
        <w:t>effectuées de telle sorte que les surfaces traitées ne soient pas désagréables au toucher.</w:t>
      </w:r>
    </w:p>
    <w:p w14:paraId="376FAF17" w14:textId="77777777" w:rsidR="00F40D48" w:rsidRPr="008926DE" w:rsidRDefault="00F40D48" w:rsidP="009D0325">
      <w:pPr>
        <w:pStyle w:val="Paragraphedeliste"/>
        <w:numPr>
          <w:ilvl w:val="0"/>
          <w:numId w:val="28"/>
        </w:numPr>
        <w:spacing w:after="240"/>
        <w:ind w:left="714" w:hanging="357"/>
        <w:contextualSpacing w:val="0"/>
        <w:jc w:val="both"/>
        <w:rPr>
          <w:rFonts w:ascii="Arial" w:hAnsi="Arial" w:cs="Arial"/>
        </w:rPr>
      </w:pPr>
      <w:r w:rsidRPr="008926DE">
        <w:rPr>
          <w:rFonts w:ascii="Arial" w:hAnsi="Arial" w:cs="Arial"/>
        </w:rPr>
        <w:t>conduites de manière à éviter tout bruit intempestif entraînant une perturbation de l’environnement.</w:t>
      </w:r>
    </w:p>
    <w:p w14:paraId="66791ADA" w14:textId="77777777" w:rsidR="00F40D48" w:rsidRPr="00A23899" w:rsidRDefault="00F40D48" w:rsidP="00A23899">
      <w:pPr>
        <w:jc w:val="both"/>
        <w:rPr>
          <w:rFonts w:ascii="Arial" w:hAnsi="Arial" w:cs="Arial"/>
          <w:sz w:val="20"/>
          <w:szCs w:val="20"/>
        </w:rPr>
      </w:pPr>
      <w:r w:rsidRPr="00A23899">
        <w:rPr>
          <w:rFonts w:ascii="Arial" w:hAnsi="Arial" w:cs="Arial"/>
          <w:sz w:val="20"/>
          <w:szCs w:val="20"/>
        </w:rPr>
        <w:t>En matière de sécurité, les techniques et produits utilisés pour le nettoyage des sols devront être sélectionnés, afin que ces derniers ne rendent aucune surface glissante susceptible de constituer un danger pour les usagers.</w:t>
      </w:r>
    </w:p>
    <w:p w14:paraId="4F080FE9" w14:textId="77777777" w:rsidR="00F40D48" w:rsidRPr="008926DE" w:rsidRDefault="00F40D48" w:rsidP="009D0325">
      <w:pPr>
        <w:pStyle w:val="Paragraphedeliste"/>
        <w:numPr>
          <w:ilvl w:val="0"/>
          <w:numId w:val="24"/>
        </w:numPr>
        <w:spacing w:after="240"/>
        <w:ind w:left="714" w:hanging="357"/>
        <w:contextualSpacing w:val="0"/>
        <w:jc w:val="both"/>
        <w:rPr>
          <w:rFonts w:ascii="Arial" w:hAnsi="Arial" w:cs="Arial"/>
        </w:rPr>
      </w:pPr>
      <w:r w:rsidRPr="008926DE">
        <w:rPr>
          <w:rFonts w:ascii="Arial" w:hAnsi="Arial" w:cs="Arial"/>
        </w:rPr>
        <w:t>HYGIENE</w:t>
      </w:r>
    </w:p>
    <w:p w14:paraId="03573B02" w14:textId="77777777" w:rsidR="00F40D48" w:rsidRPr="00A23899" w:rsidRDefault="00F40D48" w:rsidP="00A23899">
      <w:pPr>
        <w:jc w:val="both"/>
        <w:rPr>
          <w:rFonts w:ascii="Arial" w:hAnsi="Arial" w:cs="Arial"/>
          <w:sz w:val="20"/>
          <w:szCs w:val="20"/>
        </w:rPr>
      </w:pPr>
      <w:r w:rsidRPr="00A23899">
        <w:rPr>
          <w:rFonts w:ascii="Arial" w:hAnsi="Arial" w:cs="Arial"/>
          <w:sz w:val="20"/>
          <w:szCs w:val="20"/>
        </w:rPr>
        <w:t>L’hygiène est l’ensemble des principes et des pratiques relatives à la conservation de la santé.</w:t>
      </w:r>
    </w:p>
    <w:p w14:paraId="69B71A18" w14:textId="77777777" w:rsidR="00F40D48" w:rsidRPr="00A23899" w:rsidRDefault="00F40D48" w:rsidP="00A23899">
      <w:pPr>
        <w:jc w:val="both"/>
        <w:rPr>
          <w:rFonts w:ascii="Arial" w:hAnsi="Arial" w:cs="Arial"/>
          <w:sz w:val="20"/>
          <w:szCs w:val="20"/>
        </w:rPr>
      </w:pPr>
      <w:r w:rsidRPr="00A23899">
        <w:rPr>
          <w:rFonts w:ascii="Arial" w:hAnsi="Arial" w:cs="Arial"/>
          <w:sz w:val="20"/>
          <w:szCs w:val="20"/>
        </w:rPr>
        <w:t>Dans le domaine du nettoyage, l’hygiène repose sur l’assainissement aussi bien des surfaces que des atmosphères ambiantes.</w:t>
      </w:r>
    </w:p>
    <w:p w14:paraId="76E30946" w14:textId="77777777" w:rsidR="00F40D48" w:rsidRPr="00A23899" w:rsidRDefault="00F40D48" w:rsidP="00A23899">
      <w:pPr>
        <w:jc w:val="both"/>
        <w:rPr>
          <w:rFonts w:ascii="Arial" w:hAnsi="Arial" w:cs="Arial"/>
          <w:sz w:val="20"/>
          <w:szCs w:val="20"/>
        </w:rPr>
      </w:pPr>
      <w:r w:rsidRPr="00A23899">
        <w:rPr>
          <w:rFonts w:ascii="Arial" w:hAnsi="Arial" w:cs="Arial"/>
          <w:sz w:val="20"/>
          <w:szCs w:val="20"/>
        </w:rPr>
        <w:t>En matière d’hygiène, les prestations de nettoyage devront s’attacher à réduire la pollution en utilisant des produits biodégradables.</w:t>
      </w:r>
    </w:p>
    <w:p w14:paraId="7EE7AB67" w14:textId="2F03BA92" w:rsidR="00F40D48" w:rsidRPr="00F40D48" w:rsidRDefault="00F40D48" w:rsidP="00A23899">
      <w:pPr>
        <w:jc w:val="both"/>
        <w:rPr>
          <w:rFonts w:ascii="Arial" w:eastAsia="Times New Roman" w:hAnsi="Arial" w:cs="Arial"/>
          <w:snapToGrid w:val="0"/>
          <w:sz w:val="20"/>
          <w:szCs w:val="20"/>
          <w:lang w:eastAsia="fr-FR"/>
        </w:rPr>
      </w:pPr>
      <w:r w:rsidRPr="00A23899">
        <w:rPr>
          <w:rFonts w:ascii="Arial" w:hAnsi="Arial" w:cs="Arial"/>
          <w:sz w:val="20"/>
          <w:szCs w:val="20"/>
        </w:rPr>
        <w:t xml:space="preserve">A cet effet, il </w:t>
      </w:r>
      <w:r w:rsidR="00403B0F">
        <w:rPr>
          <w:rFonts w:ascii="Arial" w:hAnsi="Arial" w:cs="Arial"/>
          <w:sz w:val="20"/>
          <w:szCs w:val="20"/>
        </w:rPr>
        <w:t>doit</w:t>
      </w:r>
      <w:r w:rsidRPr="00A23899">
        <w:rPr>
          <w:rFonts w:ascii="Arial" w:hAnsi="Arial" w:cs="Arial"/>
          <w:sz w:val="20"/>
          <w:szCs w:val="20"/>
        </w:rPr>
        <w:t xml:space="preserve"> être tenu compte des risques particuliers que présentent les lieux tels que locaux sanitaires ou médicaux, pour lesquels la qualité d’hygiène sera éventuellement appréciée par des constatations lors des contrôles périodiques effectués contradictoirement</w:t>
      </w:r>
      <w:r w:rsidRPr="00F40D48">
        <w:rPr>
          <w:rFonts w:ascii="Arial" w:eastAsia="Times New Roman" w:hAnsi="Arial" w:cs="Arial"/>
          <w:snapToGrid w:val="0"/>
          <w:sz w:val="20"/>
          <w:szCs w:val="20"/>
          <w:lang w:eastAsia="fr-FR"/>
        </w:rPr>
        <w:t>.</w:t>
      </w:r>
    </w:p>
    <w:p w14:paraId="44203F59" w14:textId="2F22315B" w:rsidR="009E453C" w:rsidRDefault="009E453C" w:rsidP="00C810DA">
      <w:pPr>
        <w:pStyle w:val="Retraitcorpsdetexte"/>
        <w:jc w:val="both"/>
        <w:rPr>
          <w:rFonts w:ascii="Arial" w:hAnsi="Arial" w:cs="Arial"/>
          <w:u w:val="none"/>
        </w:rPr>
      </w:pPr>
    </w:p>
    <w:p w14:paraId="4DCC4B65" w14:textId="5B60CC5E" w:rsidR="00C810DA" w:rsidRDefault="00C810DA" w:rsidP="00C810DA">
      <w:pPr>
        <w:pStyle w:val="Retraitcorpsdetexte"/>
        <w:jc w:val="both"/>
        <w:rPr>
          <w:rFonts w:ascii="Arial" w:hAnsi="Arial" w:cs="Arial"/>
          <w:u w:val="none"/>
        </w:rPr>
      </w:pPr>
    </w:p>
    <w:p w14:paraId="2B8D19DA" w14:textId="5F2582A8" w:rsidR="008926DE" w:rsidRDefault="008926DE" w:rsidP="00C810DA">
      <w:pPr>
        <w:pStyle w:val="Retraitcorpsdetexte"/>
        <w:jc w:val="both"/>
        <w:rPr>
          <w:rFonts w:ascii="Arial" w:hAnsi="Arial" w:cs="Arial"/>
          <w:u w:val="none"/>
        </w:rPr>
      </w:pPr>
    </w:p>
    <w:p w14:paraId="3D12454B" w14:textId="00F9150F" w:rsidR="008926DE" w:rsidRDefault="008926DE" w:rsidP="00C810DA">
      <w:pPr>
        <w:pStyle w:val="Retraitcorpsdetexte"/>
        <w:jc w:val="both"/>
        <w:rPr>
          <w:rFonts w:ascii="Arial" w:hAnsi="Arial" w:cs="Arial"/>
          <w:u w:val="none"/>
        </w:rPr>
      </w:pPr>
    </w:p>
    <w:p w14:paraId="6EA98683" w14:textId="77777777" w:rsidR="008926DE" w:rsidRDefault="008926DE" w:rsidP="00C810DA">
      <w:pPr>
        <w:pStyle w:val="Retraitcorpsdetexte"/>
        <w:jc w:val="both"/>
        <w:rPr>
          <w:rFonts w:ascii="Arial" w:hAnsi="Arial" w:cs="Arial"/>
          <w:u w:val="none"/>
        </w:rPr>
      </w:pPr>
    </w:p>
    <w:p w14:paraId="7BE3A645" w14:textId="676EA125" w:rsidR="00C810DA" w:rsidRDefault="00C810DA" w:rsidP="00C810DA">
      <w:pPr>
        <w:pStyle w:val="Retraitcorpsdetexte"/>
        <w:jc w:val="both"/>
        <w:rPr>
          <w:rFonts w:ascii="Arial" w:hAnsi="Arial" w:cs="Arial"/>
          <w:u w:val="none"/>
        </w:rPr>
      </w:pPr>
    </w:p>
    <w:p w14:paraId="1A2900DB" w14:textId="32128110" w:rsidR="00C810DA" w:rsidRDefault="00C810DA" w:rsidP="00C810DA">
      <w:pPr>
        <w:pStyle w:val="Retraitcorpsdetexte"/>
        <w:jc w:val="both"/>
        <w:rPr>
          <w:rFonts w:ascii="Arial" w:hAnsi="Arial" w:cs="Arial"/>
          <w:u w:val="none"/>
        </w:rPr>
      </w:pPr>
    </w:p>
    <w:p w14:paraId="4BA31AA1" w14:textId="77777777" w:rsidR="00A4312F" w:rsidRDefault="00A4312F">
      <w:pPr>
        <w:rPr>
          <w:rFonts w:ascii="Arial" w:hAnsi="Arial" w:cs="Arial"/>
          <w:b/>
          <w:bCs/>
          <w:snapToGrid w:val="0"/>
          <w:color w:val="005CA9"/>
          <w:sz w:val="20"/>
          <w:szCs w:val="20"/>
        </w:rPr>
      </w:pPr>
      <w:r>
        <w:rPr>
          <w:rFonts w:ascii="Arial" w:hAnsi="Arial" w:cs="Arial"/>
          <w:b/>
          <w:bCs/>
          <w:snapToGrid w:val="0"/>
          <w:color w:val="005CA9"/>
          <w:sz w:val="20"/>
          <w:szCs w:val="20"/>
        </w:rPr>
        <w:br w:type="page"/>
      </w:r>
    </w:p>
    <w:p w14:paraId="6CB9B9BC" w14:textId="4178A01C" w:rsidR="00C810DA" w:rsidRPr="00E223E1" w:rsidRDefault="00C810DA" w:rsidP="00E80300">
      <w:pPr>
        <w:keepNext/>
        <w:widowControl w:val="0"/>
        <w:numPr>
          <w:ilvl w:val="0"/>
          <w:numId w:val="12"/>
        </w:numPr>
        <w:pBdr>
          <w:bottom w:val="single" w:sz="8" w:space="1" w:color="005CA9"/>
        </w:pBdr>
        <w:autoSpaceDE w:val="0"/>
        <w:autoSpaceDN w:val="0"/>
        <w:adjustRightInd w:val="0"/>
        <w:spacing w:before="120" w:after="240" w:line="240" w:lineRule="auto"/>
        <w:ind w:left="0" w:hanging="10"/>
        <w:jc w:val="both"/>
        <w:outlineLvl w:val="0"/>
        <w:rPr>
          <w:rFonts w:ascii="Arial" w:hAnsi="Arial" w:cs="Arial"/>
          <w:b/>
          <w:bCs/>
          <w:snapToGrid w:val="0"/>
          <w:color w:val="005CA9"/>
          <w:sz w:val="20"/>
          <w:szCs w:val="20"/>
        </w:rPr>
      </w:pPr>
      <w:bookmarkStart w:id="104" w:name="_Toc202797741"/>
      <w:r>
        <w:rPr>
          <w:rFonts w:ascii="Arial" w:hAnsi="Arial" w:cs="Arial"/>
          <w:b/>
          <w:bCs/>
          <w:snapToGrid w:val="0"/>
          <w:color w:val="005CA9"/>
          <w:sz w:val="20"/>
          <w:szCs w:val="20"/>
        </w:rPr>
        <w:lastRenderedPageBreak/>
        <w:t>PRESENTATION DE LA PRESTATION DE NETTOYAGE DES LOCAUX ET DE LA VITRERIE ET FOURNITURE DE PRODUITS D’HYGIENE DE LA CPAM DE VENDEE (LOT </w:t>
      </w:r>
      <w:r w:rsidR="000A5773">
        <w:rPr>
          <w:rFonts w:ascii="Arial" w:hAnsi="Arial" w:cs="Arial"/>
          <w:b/>
          <w:bCs/>
          <w:snapToGrid w:val="0"/>
          <w:color w:val="005CA9"/>
          <w:sz w:val="20"/>
          <w:szCs w:val="20"/>
        </w:rPr>
        <w:t>3</w:t>
      </w:r>
      <w:r>
        <w:rPr>
          <w:rFonts w:ascii="Arial" w:hAnsi="Arial" w:cs="Arial"/>
          <w:b/>
          <w:bCs/>
          <w:snapToGrid w:val="0"/>
          <w:color w:val="005CA9"/>
          <w:sz w:val="20"/>
          <w:szCs w:val="20"/>
        </w:rPr>
        <w:t>)</w:t>
      </w:r>
      <w:bookmarkEnd w:id="104"/>
    </w:p>
    <w:p w14:paraId="6BFF4196" w14:textId="77777777" w:rsidR="009E453C" w:rsidRPr="00E223E1" w:rsidRDefault="009E453C" w:rsidP="009E453C">
      <w:pPr>
        <w:pStyle w:val="Retraitcorpsdetexte"/>
        <w:ind w:left="1134"/>
        <w:jc w:val="both"/>
        <w:rPr>
          <w:rFonts w:ascii="Arial" w:hAnsi="Arial" w:cs="Arial"/>
          <w:u w:val="none"/>
        </w:rPr>
      </w:pPr>
    </w:p>
    <w:p w14:paraId="4EF157A5" w14:textId="77777777" w:rsidR="00AE7146" w:rsidRPr="00481597" w:rsidRDefault="00AE7146" w:rsidP="00AE7146">
      <w:pPr>
        <w:pStyle w:val="Titre2"/>
        <w:keepLines/>
        <w:numPr>
          <w:ilvl w:val="1"/>
          <w:numId w:val="12"/>
        </w:numPr>
        <w:spacing w:before="40" w:after="240"/>
        <w:rPr>
          <w:bCs w:val="0"/>
        </w:rPr>
      </w:pPr>
      <w:bookmarkStart w:id="105" w:name="_Toc198213209"/>
      <w:bookmarkStart w:id="106" w:name="_Toc202797742"/>
      <w:r w:rsidRPr="00481597">
        <w:rPr>
          <w:rFonts w:eastAsiaTheme="minorHAnsi"/>
          <w:bCs w:val="0"/>
          <w:color w:val="005CA9"/>
          <w:lang w:eastAsia="en-US"/>
        </w:rPr>
        <w:t>OBJET DU MARCHE</w:t>
      </w:r>
      <w:bookmarkEnd w:id="105"/>
      <w:bookmarkEnd w:id="106"/>
    </w:p>
    <w:p w14:paraId="1BBC402B" w14:textId="77777777" w:rsidR="00AE7146" w:rsidRPr="0094029F" w:rsidRDefault="00AE7146" w:rsidP="00AE7146">
      <w:pPr>
        <w:pStyle w:val="Retraitcorpsdetexte"/>
        <w:jc w:val="both"/>
        <w:rPr>
          <w:rFonts w:ascii="Arial" w:hAnsi="Arial" w:cs="Arial"/>
          <w:u w:val="none"/>
        </w:rPr>
      </w:pPr>
      <w:r w:rsidRPr="0094029F">
        <w:rPr>
          <w:rFonts w:ascii="Arial" w:hAnsi="Arial" w:cs="Arial"/>
          <w:u w:val="none"/>
        </w:rPr>
        <w:t xml:space="preserve">Les stipulations du présent CCTP concernent l’exécution de prestations de nettoyage et prestations annexes </w:t>
      </w:r>
      <w:r>
        <w:rPr>
          <w:rFonts w:ascii="Arial" w:hAnsi="Arial" w:cs="Arial"/>
          <w:u w:val="none"/>
        </w:rPr>
        <w:t>des différents sites</w:t>
      </w:r>
      <w:r w:rsidRPr="0094029F">
        <w:rPr>
          <w:rFonts w:ascii="Arial" w:hAnsi="Arial" w:cs="Arial"/>
          <w:u w:val="none"/>
        </w:rPr>
        <w:t xml:space="preserve"> de la CPAM de la Vendée.</w:t>
      </w:r>
    </w:p>
    <w:p w14:paraId="1FF66254" w14:textId="77777777" w:rsidR="00AE7146" w:rsidRPr="0094029F" w:rsidRDefault="00AE7146" w:rsidP="00AE7146">
      <w:pPr>
        <w:pStyle w:val="Retraitcorpsdetexte"/>
        <w:jc w:val="both"/>
        <w:rPr>
          <w:rFonts w:ascii="Arial" w:hAnsi="Arial" w:cs="Arial"/>
          <w:u w:val="none"/>
        </w:rPr>
      </w:pPr>
    </w:p>
    <w:p w14:paraId="4A26E68A" w14:textId="77777777" w:rsidR="00AE7146" w:rsidRPr="00481597" w:rsidRDefault="00AE7146" w:rsidP="00AE7146">
      <w:pPr>
        <w:pStyle w:val="Retraitcorpsdetexte"/>
        <w:jc w:val="both"/>
        <w:rPr>
          <w:rFonts w:ascii="Arial" w:hAnsi="Arial" w:cs="Arial"/>
          <w:b/>
          <w:u w:val="none"/>
        </w:rPr>
      </w:pPr>
    </w:p>
    <w:p w14:paraId="5167148C" w14:textId="77777777" w:rsidR="00AE7146" w:rsidRPr="00481597" w:rsidRDefault="00AE7146" w:rsidP="00AE7146">
      <w:pPr>
        <w:pStyle w:val="Titre2"/>
        <w:keepLines/>
        <w:numPr>
          <w:ilvl w:val="1"/>
          <w:numId w:val="12"/>
        </w:numPr>
        <w:spacing w:before="40" w:after="240"/>
        <w:rPr>
          <w:rFonts w:eastAsiaTheme="minorHAnsi"/>
          <w:bCs w:val="0"/>
          <w:color w:val="005CA9"/>
          <w:lang w:eastAsia="en-US"/>
        </w:rPr>
      </w:pPr>
      <w:bookmarkStart w:id="107" w:name="_Toc198213210"/>
      <w:bookmarkStart w:id="108" w:name="_Toc202797743"/>
      <w:r w:rsidRPr="00481597">
        <w:rPr>
          <w:rFonts w:eastAsiaTheme="minorHAnsi"/>
          <w:bCs w:val="0"/>
          <w:color w:val="005CA9"/>
          <w:lang w:eastAsia="en-US"/>
        </w:rPr>
        <w:t>LIEUX D’EXECUTION DES PRESTATIONS</w:t>
      </w:r>
      <w:bookmarkEnd w:id="107"/>
      <w:bookmarkEnd w:id="108"/>
    </w:p>
    <w:p w14:paraId="7A8C2595" w14:textId="77777777" w:rsidR="00AE7146" w:rsidRDefault="00AE7146" w:rsidP="00AE7146">
      <w:r>
        <w:t>Les prestations, objet du présent marché, seront exécutées sur les sites suivants :</w:t>
      </w:r>
    </w:p>
    <w:p w14:paraId="6D8AC674" w14:textId="77777777" w:rsidR="00AE7146" w:rsidRPr="0094029F" w:rsidRDefault="00AE7146" w:rsidP="00AE7146">
      <w:pPr>
        <w:pStyle w:val="Retraitcorpsdetexte"/>
        <w:jc w:val="both"/>
        <w:rPr>
          <w:rFonts w:ascii="Arial" w:hAnsi="Arial" w:cs="Arial"/>
          <w:u w:val="none"/>
        </w:rPr>
      </w:pPr>
      <w:r>
        <w:rPr>
          <w:rFonts w:ascii="Arial" w:hAnsi="Arial" w:cs="Arial"/>
          <w:u w:val="none"/>
        </w:rPr>
        <w:tab/>
        <w:t xml:space="preserve">– </w:t>
      </w:r>
      <w:r w:rsidRPr="00481597">
        <w:rPr>
          <w:rFonts w:ascii="Arial" w:hAnsi="Arial" w:cs="Arial"/>
          <w:b/>
          <w:bCs/>
          <w:u w:val="none"/>
        </w:rPr>
        <w:t>Siège social de la CPAM de la Vendée</w:t>
      </w:r>
    </w:p>
    <w:p w14:paraId="7FEC3DC2" w14:textId="77777777" w:rsidR="00AE7146" w:rsidRPr="0094029F" w:rsidRDefault="00AE7146" w:rsidP="00AE7146">
      <w:pPr>
        <w:pStyle w:val="Retraitcorpsdetexte"/>
        <w:ind w:left="708"/>
        <w:jc w:val="both"/>
        <w:rPr>
          <w:rFonts w:ascii="Arial" w:hAnsi="Arial" w:cs="Arial"/>
          <w:u w:val="none"/>
        </w:rPr>
      </w:pPr>
      <w:r w:rsidRPr="0094029F">
        <w:rPr>
          <w:rFonts w:ascii="Arial" w:hAnsi="Arial" w:cs="Arial"/>
          <w:u w:val="none"/>
        </w:rPr>
        <w:t>Adresse : 61 rue Alain - à la Roche-sur-Yon</w:t>
      </w:r>
    </w:p>
    <w:p w14:paraId="250A31CA" w14:textId="77777777" w:rsidR="00AE7146" w:rsidRPr="0094029F" w:rsidRDefault="00AE7146" w:rsidP="00AE7146">
      <w:pPr>
        <w:pStyle w:val="Retraitcorpsdetexte"/>
        <w:jc w:val="both"/>
        <w:rPr>
          <w:rFonts w:ascii="Arial" w:hAnsi="Arial" w:cs="Arial"/>
          <w:u w:val="none"/>
        </w:rPr>
      </w:pPr>
    </w:p>
    <w:p w14:paraId="1324E508" w14:textId="77777777" w:rsidR="00AE7146" w:rsidRPr="0094029F" w:rsidRDefault="00AE7146" w:rsidP="00AE7146">
      <w:pPr>
        <w:pStyle w:val="Retraitcorpsdetexte"/>
        <w:jc w:val="both"/>
        <w:rPr>
          <w:rFonts w:ascii="Arial" w:hAnsi="Arial" w:cs="Arial"/>
          <w:u w:val="none"/>
        </w:rPr>
      </w:pPr>
      <w:r>
        <w:rPr>
          <w:rFonts w:ascii="Arial" w:hAnsi="Arial" w:cs="Arial"/>
          <w:u w:val="none"/>
        </w:rPr>
        <w:tab/>
        <w:t xml:space="preserve">– </w:t>
      </w:r>
      <w:r w:rsidRPr="00481597">
        <w:rPr>
          <w:rFonts w:ascii="Arial" w:hAnsi="Arial" w:cs="Arial"/>
          <w:b/>
          <w:bCs/>
          <w:u w:val="none"/>
        </w:rPr>
        <w:t>Agence de Fontenay le Comte</w:t>
      </w:r>
    </w:p>
    <w:p w14:paraId="097324CC" w14:textId="77777777" w:rsidR="00AE7146" w:rsidRPr="0094029F" w:rsidRDefault="00AE7146" w:rsidP="00AE7146">
      <w:pPr>
        <w:pStyle w:val="Retraitcorpsdetexte"/>
        <w:ind w:firstLine="708"/>
        <w:jc w:val="both"/>
        <w:rPr>
          <w:rFonts w:ascii="Arial" w:hAnsi="Arial" w:cs="Arial"/>
          <w:u w:val="none"/>
        </w:rPr>
      </w:pPr>
      <w:r>
        <w:rPr>
          <w:rFonts w:ascii="Arial" w:hAnsi="Arial" w:cs="Arial"/>
          <w:u w:val="none"/>
        </w:rPr>
        <w:t xml:space="preserve">Adresse : 5 rue de L’OUILLETTE </w:t>
      </w:r>
    </w:p>
    <w:p w14:paraId="21576520" w14:textId="77777777" w:rsidR="00AE7146" w:rsidRPr="0094029F" w:rsidRDefault="00AE7146" w:rsidP="00AE7146">
      <w:pPr>
        <w:pStyle w:val="Retraitcorpsdetexte"/>
        <w:jc w:val="both"/>
        <w:rPr>
          <w:rFonts w:ascii="Arial" w:hAnsi="Arial" w:cs="Arial"/>
          <w:u w:val="none"/>
        </w:rPr>
      </w:pPr>
    </w:p>
    <w:p w14:paraId="30CF4D40" w14:textId="77777777" w:rsidR="00AE7146" w:rsidRPr="0094029F" w:rsidRDefault="00AE7146" w:rsidP="00AE7146">
      <w:pPr>
        <w:pStyle w:val="Retraitcorpsdetexte"/>
        <w:jc w:val="both"/>
        <w:rPr>
          <w:rFonts w:ascii="Arial" w:hAnsi="Arial" w:cs="Arial"/>
          <w:u w:val="none"/>
        </w:rPr>
      </w:pPr>
      <w:r>
        <w:rPr>
          <w:rFonts w:ascii="Arial" w:hAnsi="Arial" w:cs="Arial"/>
          <w:u w:val="none"/>
        </w:rPr>
        <w:tab/>
        <w:t xml:space="preserve">– </w:t>
      </w:r>
      <w:r w:rsidRPr="00481597">
        <w:rPr>
          <w:rFonts w:ascii="Arial" w:hAnsi="Arial" w:cs="Arial"/>
          <w:b/>
          <w:bCs/>
          <w:u w:val="none"/>
        </w:rPr>
        <w:t>Agence des Sables d’Olonne</w:t>
      </w:r>
    </w:p>
    <w:p w14:paraId="1BD354D0" w14:textId="77777777" w:rsidR="00AE7146" w:rsidRPr="0094029F" w:rsidRDefault="00AE7146" w:rsidP="00AE7146">
      <w:pPr>
        <w:pStyle w:val="Retraitcorpsdetexte"/>
        <w:ind w:firstLine="708"/>
        <w:jc w:val="both"/>
        <w:rPr>
          <w:rFonts w:ascii="Arial" w:hAnsi="Arial" w:cs="Arial"/>
          <w:u w:val="none"/>
        </w:rPr>
      </w:pPr>
      <w:r w:rsidRPr="0094029F">
        <w:rPr>
          <w:rFonts w:ascii="Arial" w:hAnsi="Arial" w:cs="Arial"/>
          <w:u w:val="none"/>
        </w:rPr>
        <w:t>Adresse : 20 rue Felix Faure</w:t>
      </w:r>
    </w:p>
    <w:p w14:paraId="15696AC2" w14:textId="77777777" w:rsidR="00AE7146" w:rsidRPr="0094029F" w:rsidRDefault="00AE7146" w:rsidP="00AE7146">
      <w:pPr>
        <w:pStyle w:val="Retraitcorpsdetexte"/>
        <w:jc w:val="both"/>
        <w:rPr>
          <w:rFonts w:ascii="Arial" w:hAnsi="Arial" w:cs="Arial"/>
          <w:u w:val="none"/>
        </w:rPr>
      </w:pPr>
    </w:p>
    <w:p w14:paraId="08315AFD" w14:textId="77777777" w:rsidR="00AE7146" w:rsidRPr="0094029F" w:rsidRDefault="00AE7146" w:rsidP="00AE7146">
      <w:pPr>
        <w:pStyle w:val="Retraitcorpsdetexte"/>
        <w:jc w:val="both"/>
        <w:rPr>
          <w:rFonts w:ascii="Arial" w:hAnsi="Arial" w:cs="Arial"/>
          <w:u w:val="none"/>
        </w:rPr>
      </w:pPr>
      <w:r>
        <w:rPr>
          <w:rFonts w:ascii="Arial" w:hAnsi="Arial" w:cs="Arial"/>
          <w:u w:val="none"/>
        </w:rPr>
        <w:tab/>
        <w:t xml:space="preserve">– </w:t>
      </w:r>
      <w:r w:rsidRPr="00481597">
        <w:rPr>
          <w:rFonts w:ascii="Arial" w:hAnsi="Arial" w:cs="Arial"/>
          <w:b/>
          <w:bCs/>
          <w:u w:val="none"/>
        </w:rPr>
        <w:t>Agence des Herbiers</w:t>
      </w:r>
    </w:p>
    <w:p w14:paraId="687C4C76" w14:textId="77777777" w:rsidR="00AE7146" w:rsidRPr="0094029F" w:rsidRDefault="00AE7146" w:rsidP="00AE7146">
      <w:pPr>
        <w:pStyle w:val="Retraitcorpsdetexte"/>
        <w:ind w:firstLine="708"/>
        <w:jc w:val="both"/>
        <w:rPr>
          <w:rFonts w:ascii="Arial" w:hAnsi="Arial" w:cs="Arial"/>
          <w:u w:val="none"/>
        </w:rPr>
      </w:pPr>
      <w:r w:rsidRPr="0094029F">
        <w:rPr>
          <w:rFonts w:ascii="Arial" w:hAnsi="Arial" w:cs="Arial"/>
          <w:u w:val="none"/>
        </w:rPr>
        <w:t>Adresse : 5 rue Château Gaillard</w:t>
      </w:r>
    </w:p>
    <w:p w14:paraId="038E3FAF" w14:textId="77777777" w:rsidR="00AE7146" w:rsidRPr="0094029F" w:rsidRDefault="00AE7146" w:rsidP="00AE7146">
      <w:pPr>
        <w:pStyle w:val="Retraitcorpsdetexte"/>
        <w:jc w:val="both"/>
        <w:rPr>
          <w:rFonts w:ascii="Arial" w:hAnsi="Arial" w:cs="Arial"/>
          <w:u w:val="none"/>
        </w:rPr>
      </w:pPr>
    </w:p>
    <w:p w14:paraId="032DD6DF" w14:textId="77777777" w:rsidR="00AE7146" w:rsidRPr="0094029F" w:rsidRDefault="00AE7146" w:rsidP="00AE7146">
      <w:pPr>
        <w:pStyle w:val="Retraitcorpsdetexte"/>
        <w:jc w:val="both"/>
        <w:rPr>
          <w:rFonts w:ascii="Arial" w:hAnsi="Arial" w:cs="Arial"/>
          <w:u w:val="none"/>
        </w:rPr>
      </w:pPr>
      <w:r>
        <w:rPr>
          <w:rFonts w:ascii="Arial" w:hAnsi="Arial" w:cs="Arial"/>
          <w:u w:val="none"/>
        </w:rPr>
        <w:tab/>
        <w:t xml:space="preserve">– </w:t>
      </w:r>
      <w:r w:rsidRPr="00481597">
        <w:rPr>
          <w:rFonts w:ascii="Arial" w:hAnsi="Arial" w:cs="Arial"/>
          <w:b/>
          <w:bCs/>
          <w:u w:val="none"/>
        </w:rPr>
        <w:t>Agence de Challans</w:t>
      </w:r>
    </w:p>
    <w:p w14:paraId="1098E8A1" w14:textId="77777777" w:rsidR="00AE7146" w:rsidRPr="0094029F" w:rsidRDefault="00AE7146" w:rsidP="00AE7146">
      <w:pPr>
        <w:pStyle w:val="Retraitcorpsdetexte"/>
        <w:ind w:firstLine="708"/>
        <w:jc w:val="both"/>
        <w:rPr>
          <w:rFonts w:ascii="Arial" w:hAnsi="Arial" w:cs="Arial"/>
          <w:u w:val="none"/>
        </w:rPr>
      </w:pPr>
      <w:r w:rsidRPr="0094029F">
        <w:rPr>
          <w:rFonts w:ascii="Arial" w:hAnsi="Arial" w:cs="Arial"/>
          <w:u w:val="none"/>
        </w:rPr>
        <w:t>Adresse : 85 boulevard Schweitzer</w:t>
      </w:r>
    </w:p>
    <w:p w14:paraId="55212422" w14:textId="77777777" w:rsidR="00AE7146" w:rsidRPr="0094029F" w:rsidRDefault="00AE7146" w:rsidP="00AE7146">
      <w:pPr>
        <w:pStyle w:val="Retraitcorpsdetexte"/>
        <w:jc w:val="both"/>
        <w:rPr>
          <w:rFonts w:ascii="Arial" w:hAnsi="Arial" w:cs="Arial"/>
          <w:u w:val="none"/>
        </w:rPr>
      </w:pPr>
    </w:p>
    <w:p w14:paraId="73740D4E" w14:textId="77777777" w:rsidR="00AE7146" w:rsidRPr="0094029F" w:rsidRDefault="00AE7146" w:rsidP="00AE7146">
      <w:pPr>
        <w:pStyle w:val="Retraitcorpsdetexte"/>
        <w:jc w:val="both"/>
        <w:rPr>
          <w:rFonts w:ascii="Arial" w:hAnsi="Arial" w:cs="Arial"/>
          <w:u w:val="none"/>
        </w:rPr>
      </w:pPr>
      <w:r w:rsidRPr="0094029F">
        <w:rPr>
          <w:rFonts w:ascii="Arial" w:hAnsi="Arial" w:cs="Arial"/>
          <w:u w:val="none"/>
        </w:rPr>
        <w:tab/>
        <w:t xml:space="preserve">– </w:t>
      </w:r>
      <w:r w:rsidRPr="00481597">
        <w:rPr>
          <w:rFonts w:ascii="Arial" w:hAnsi="Arial" w:cs="Arial"/>
          <w:b/>
          <w:bCs/>
          <w:u w:val="none"/>
        </w:rPr>
        <w:t>Centre d’Examens de Santé (CES) de la Roche sur Yon</w:t>
      </w:r>
    </w:p>
    <w:p w14:paraId="462F6B30" w14:textId="77777777" w:rsidR="00AE7146" w:rsidRPr="0094029F" w:rsidRDefault="00AE7146" w:rsidP="00AE7146">
      <w:pPr>
        <w:pStyle w:val="Retraitcorpsdetexte"/>
        <w:ind w:firstLine="708"/>
        <w:jc w:val="both"/>
        <w:rPr>
          <w:rFonts w:ascii="Arial" w:hAnsi="Arial" w:cs="Arial"/>
          <w:u w:val="none"/>
        </w:rPr>
      </w:pPr>
      <w:r w:rsidRPr="0094029F">
        <w:rPr>
          <w:rFonts w:ascii="Arial" w:hAnsi="Arial" w:cs="Arial"/>
          <w:u w:val="none"/>
        </w:rPr>
        <w:t>Adresse : 13 rue P. Bérégovoy à la Roche-sur-Yon</w:t>
      </w:r>
    </w:p>
    <w:p w14:paraId="242FE209" w14:textId="77777777" w:rsidR="00AE7146" w:rsidRPr="0094029F" w:rsidRDefault="00AE7146" w:rsidP="00AE7146">
      <w:pPr>
        <w:pStyle w:val="Retraitcorpsdetexte"/>
        <w:jc w:val="both"/>
        <w:rPr>
          <w:rFonts w:ascii="Arial" w:hAnsi="Arial" w:cs="Arial"/>
          <w:u w:val="none"/>
        </w:rPr>
      </w:pPr>
    </w:p>
    <w:p w14:paraId="5BFF45B0" w14:textId="77777777" w:rsidR="00AE7146" w:rsidRPr="0094029F" w:rsidRDefault="00AE7146" w:rsidP="00AE7146">
      <w:pPr>
        <w:pStyle w:val="Retraitcorpsdetexte"/>
        <w:jc w:val="both"/>
        <w:rPr>
          <w:rFonts w:ascii="Arial" w:hAnsi="Arial" w:cs="Arial"/>
          <w:u w:val="none"/>
        </w:rPr>
      </w:pPr>
      <w:r w:rsidRPr="0094029F">
        <w:rPr>
          <w:rFonts w:ascii="Arial" w:hAnsi="Arial" w:cs="Arial"/>
          <w:u w:val="none"/>
        </w:rPr>
        <w:tab/>
        <w:t xml:space="preserve">– </w:t>
      </w:r>
      <w:r w:rsidRPr="00481597">
        <w:rPr>
          <w:rFonts w:ascii="Arial" w:hAnsi="Arial" w:cs="Arial"/>
          <w:b/>
          <w:bCs/>
          <w:u w:val="none"/>
        </w:rPr>
        <w:t>Echelon Local du Service Médical (ELSM) de la Roche sur Yon</w:t>
      </w:r>
    </w:p>
    <w:p w14:paraId="6B2169A5" w14:textId="77777777" w:rsidR="00AE7146" w:rsidRPr="0094029F" w:rsidRDefault="00AE7146" w:rsidP="00AE7146">
      <w:pPr>
        <w:pStyle w:val="Retraitcorpsdetexte"/>
        <w:ind w:firstLine="708"/>
        <w:jc w:val="both"/>
        <w:rPr>
          <w:rFonts w:ascii="Arial" w:hAnsi="Arial" w:cs="Arial"/>
          <w:u w:val="none"/>
        </w:rPr>
      </w:pPr>
      <w:r w:rsidRPr="0094029F">
        <w:rPr>
          <w:rFonts w:ascii="Arial" w:hAnsi="Arial" w:cs="Arial"/>
          <w:u w:val="none"/>
        </w:rPr>
        <w:t>Adresse : 15 rue Benjamin Franklin à la Roche-sur-Yon</w:t>
      </w:r>
    </w:p>
    <w:p w14:paraId="7BDED0AE" w14:textId="77777777" w:rsidR="00AE7146" w:rsidRPr="0094029F" w:rsidRDefault="00AE7146" w:rsidP="00AE7146">
      <w:pPr>
        <w:pStyle w:val="Retraitcorpsdetexte"/>
        <w:jc w:val="both"/>
        <w:rPr>
          <w:rFonts w:ascii="Arial" w:hAnsi="Arial" w:cs="Arial"/>
          <w:u w:val="none"/>
        </w:rPr>
      </w:pPr>
    </w:p>
    <w:p w14:paraId="2DF89939" w14:textId="77777777" w:rsidR="00AE7146" w:rsidRPr="009602EC" w:rsidRDefault="00AE7146" w:rsidP="00AE7146">
      <w:pPr>
        <w:jc w:val="both"/>
        <w:rPr>
          <w:rFonts w:ascii="Arial" w:hAnsi="Arial" w:cs="Arial"/>
          <w:sz w:val="20"/>
          <w:szCs w:val="20"/>
        </w:rPr>
      </w:pPr>
      <w:r w:rsidRPr="009602EC">
        <w:rPr>
          <w:rFonts w:ascii="Arial" w:hAnsi="Arial" w:cs="Arial"/>
          <w:sz w:val="20"/>
          <w:szCs w:val="20"/>
        </w:rPr>
        <w:t xml:space="preserve">Le Titulaire déclare avoir visité les sites et avoir pris en compte toutes les contraintes techniques d'exécution des prestations.  </w:t>
      </w:r>
    </w:p>
    <w:p w14:paraId="351AFCD8" w14:textId="77777777" w:rsidR="00AE7146" w:rsidRPr="009602EC" w:rsidRDefault="00AE7146" w:rsidP="00AE7146">
      <w:pPr>
        <w:jc w:val="both"/>
        <w:rPr>
          <w:rFonts w:ascii="Arial" w:hAnsi="Arial" w:cs="Arial"/>
          <w:sz w:val="20"/>
          <w:szCs w:val="20"/>
        </w:rPr>
      </w:pPr>
      <w:r w:rsidRPr="009602EC">
        <w:rPr>
          <w:rFonts w:ascii="Arial" w:hAnsi="Arial" w:cs="Arial"/>
          <w:sz w:val="20"/>
          <w:szCs w:val="20"/>
        </w:rPr>
        <w:t>A ce titre, il ne pourra soulever quelque contestation que ce soit sur la nature de la prestation confiée ou la nature des locaux.</w:t>
      </w:r>
    </w:p>
    <w:p w14:paraId="6762BBD7" w14:textId="77777777" w:rsidR="00AE7146" w:rsidRPr="0094029F" w:rsidRDefault="00AE7146" w:rsidP="00AE7146">
      <w:pPr>
        <w:pStyle w:val="Retraitcorpsdetexte"/>
        <w:jc w:val="both"/>
        <w:rPr>
          <w:rFonts w:ascii="Arial" w:hAnsi="Arial" w:cs="Arial"/>
          <w:u w:val="none"/>
        </w:rPr>
      </w:pPr>
    </w:p>
    <w:p w14:paraId="51CD0AFC" w14:textId="77777777" w:rsidR="00AE7146" w:rsidRPr="00481597" w:rsidRDefault="00AE7146" w:rsidP="00AE7146">
      <w:pPr>
        <w:pStyle w:val="Titre2"/>
        <w:keepLines/>
        <w:numPr>
          <w:ilvl w:val="1"/>
          <w:numId w:val="12"/>
        </w:numPr>
        <w:spacing w:before="40" w:after="240"/>
        <w:rPr>
          <w:bCs w:val="0"/>
        </w:rPr>
      </w:pPr>
      <w:bookmarkStart w:id="109" w:name="_Toc198213211"/>
      <w:bookmarkStart w:id="110" w:name="_Toc202797744"/>
      <w:r w:rsidRPr="00481597">
        <w:rPr>
          <w:rFonts w:eastAsiaTheme="minorHAnsi"/>
          <w:bCs w:val="0"/>
          <w:color w:val="005CA9"/>
          <w:lang w:eastAsia="en-US"/>
        </w:rPr>
        <w:t>DISPOSITIONS GENERALES</w:t>
      </w:r>
      <w:bookmarkEnd w:id="109"/>
      <w:bookmarkEnd w:id="110"/>
    </w:p>
    <w:p w14:paraId="422B4442" w14:textId="77777777" w:rsidR="00AE7146" w:rsidRPr="003134B9" w:rsidRDefault="00AE7146" w:rsidP="00AE7146">
      <w:pPr>
        <w:jc w:val="both"/>
        <w:rPr>
          <w:rFonts w:ascii="Arial" w:eastAsia="Times New Roman" w:hAnsi="Arial" w:cs="Arial"/>
          <w:sz w:val="20"/>
          <w:szCs w:val="20"/>
          <w:lang w:eastAsia="fr-FR"/>
        </w:rPr>
      </w:pPr>
      <w:r w:rsidRPr="003134B9">
        <w:rPr>
          <w:rFonts w:ascii="Arial" w:hAnsi="Arial" w:cs="Arial"/>
          <w:sz w:val="20"/>
          <w:szCs w:val="20"/>
        </w:rPr>
        <w:t xml:space="preserve">Le présent marché conclu entre la CPAM de la Vendée et le TITULAIRE </w:t>
      </w:r>
      <w:r w:rsidRPr="003134B9">
        <w:rPr>
          <w:rFonts w:ascii="Arial" w:eastAsia="Times New Roman" w:hAnsi="Arial" w:cs="Arial"/>
          <w:sz w:val="20"/>
          <w:szCs w:val="20"/>
          <w:lang w:eastAsia="fr-FR"/>
        </w:rPr>
        <w:t>est un marché à obligation de résultat caractérisé par l’indication du niveau de qualité à obtenir.</w:t>
      </w:r>
    </w:p>
    <w:p w14:paraId="10E6623C" w14:textId="77777777" w:rsidR="00AE7146" w:rsidRPr="003134B9" w:rsidRDefault="00AE7146" w:rsidP="00AE7146">
      <w:pPr>
        <w:spacing w:after="0" w:line="240" w:lineRule="auto"/>
        <w:jc w:val="both"/>
        <w:rPr>
          <w:rFonts w:ascii="Arial" w:eastAsia="Times New Roman" w:hAnsi="Arial" w:cs="Arial"/>
          <w:sz w:val="20"/>
          <w:szCs w:val="20"/>
          <w:lang w:eastAsia="fr-FR"/>
        </w:rPr>
      </w:pPr>
      <w:r w:rsidRPr="003134B9">
        <w:rPr>
          <w:rFonts w:ascii="Arial" w:eastAsia="Times New Roman" w:hAnsi="Arial" w:cs="Arial"/>
          <w:sz w:val="20"/>
          <w:szCs w:val="20"/>
          <w:lang w:eastAsia="fr-FR"/>
        </w:rPr>
        <w:t>Un référentiel de contrôle</w:t>
      </w:r>
      <w:del w:id="111" w:author="THIAM MAMADOU (CPAM LOIRE-ATLANTIQUE)" w:date="2025-08-07T14:09:00Z">
        <w:r w:rsidRPr="003134B9" w:rsidDel="002512A6">
          <w:rPr>
            <w:rFonts w:ascii="Arial" w:eastAsia="Times New Roman" w:hAnsi="Arial" w:cs="Arial"/>
            <w:sz w:val="20"/>
            <w:szCs w:val="20"/>
            <w:lang w:eastAsia="fr-FR"/>
          </w:rPr>
          <w:delText>s</w:delText>
        </w:r>
      </w:del>
      <w:r w:rsidRPr="003134B9">
        <w:rPr>
          <w:rFonts w:ascii="Arial" w:eastAsia="Times New Roman" w:hAnsi="Arial" w:cs="Arial"/>
          <w:sz w:val="20"/>
          <w:szCs w:val="20"/>
          <w:lang w:eastAsia="fr-FR"/>
        </w:rPr>
        <w:t xml:space="preserve"> qui traduit les niveaux de propreté exigés par la CPAM de la </w:t>
      </w:r>
      <w:r>
        <w:rPr>
          <w:rFonts w:ascii="Arial" w:eastAsia="Times New Roman" w:hAnsi="Arial" w:cs="Arial"/>
          <w:sz w:val="20"/>
          <w:szCs w:val="20"/>
          <w:lang w:eastAsia="fr-FR"/>
        </w:rPr>
        <w:t>Vendée</w:t>
      </w:r>
      <w:r w:rsidRPr="003134B9">
        <w:rPr>
          <w:rFonts w:ascii="Arial" w:eastAsia="Times New Roman" w:hAnsi="Arial" w:cs="Arial"/>
          <w:sz w:val="20"/>
          <w:szCs w:val="20"/>
          <w:lang w:eastAsia="fr-FR"/>
        </w:rPr>
        <w:t xml:space="preserve"> est mis en place. Les critères de propreté et de seuil d’acceptabilité sont définis.</w:t>
      </w:r>
    </w:p>
    <w:p w14:paraId="71534B7F" w14:textId="77777777" w:rsidR="00AE7146" w:rsidRPr="003134B9" w:rsidRDefault="00AE7146" w:rsidP="00AE7146">
      <w:pPr>
        <w:spacing w:after="0" w:line="240" w:lineRule="auto"/>
        <w:jc w:val="both"/>
        <w:rPr>
          <w:rFonts w:ascii="Arial" w:eastAsia="Times New Roman" w:hAnsi="Arial" w:cs="Arial"/>
          <w:sz w:val="20"/>
          <w:szCs w:val="20"/>
          <w:lang w:eastAsia="fr-FR"/>
        </w:rPr>
      </w:pPr>
    </w:p>
    <w:p w14:paraId="23842DB7" w14:textId="0D5F7428" w:rsidR="00AE7146" w:rsidRPr="003134B9" w:rsidRDefault="00AE7146" w:rsidP="00AE7146">
      <w:pPr>
        <w:pStyle w:val="Retraitcorpsdetexte"/>
        <w:jc w:val="both"/>
        <w:rPr>
          <w:rFonts w:ascii="Arial" w:hAnsi="Arial" w:cs="Arial"/>
          <w:u w:val="none"/>
        </w:rPr>
      </w:pPr>
      <w:r w:rsidRPr="003134B9">
        <w:rPr>
          <w:rFonts w:ascii="Arial" w:hAnsi="Arial" w:cs="Arial"/>
          <w:snapToGrid/>
          <w:u w:val="none"/>
        </w:rPr>
        <w:t xml:space="preserve">Au titre de l’obligation de résultat, le TITULAIRE s’engage à ce que les locaux concernés par le présent marché soient propres. Il </w:t>
      </w:r>
      <w:r w:rsidR="00403B0F">
        <w:rPr>
          <w:rFonts w:ascii="Arial" w:hAnsi="Arial" w:cs="Arial"/>
          <w:snapToGrid/>
          <w:u w:val="none"/>
        </w:rPr>
        <w:t>doit</w:t>
      </w:r>
      <w:r w:rsidRPr="003134B9">
        <w:rPr>
          <w:rFonts w:ascii="Arial" w:hAnsi="Arial" w:cs="Arial"/>
          <w:snapToGrid/>
          <w:u w:val="none"/>
        </w:rPr>
        <w:t xml:space="preserve"> donc assurer toutes les tâches nécessaires au maintien de la propreté et de l’hygiène dans les locaux, même si celle-ci ne sont pas toutes explicitement mentionnées dans le CCTP</w:t>
      </w:r>
      <w:r>
        <w:rPr>
          <w:rFonts w:ascii="Arial" w:hAnsi="Arial" w:cs="Arial"/>
          <w:snapToGrid/>
          <w:u w:val="none"/>
        </w:rPr>
        <w:t>.</w:t>
      </w:r>
    </w:p>
    <w:p w14:paraId="20DA9295" w14:textId="77777777" w:rsidR="00AE7146" w:rsidRPr="003134B9" w:rsidRDefault="00AE7146" w:rsidP="00AE7146">
      <w:pPr>
        <w:pStyle w:val="Retraitcorpsdetexte"/>
        <w:jc w:val="both"/>
        <w:rPr>
          <w:rFonts w:ascii="Arial" w:hAnsi="Arial" w:cs="Arial"/>
          <w:u w:val="none"/>
        </w:rPr>
      </w:pPr>
    </w:p>
    <w:p w14:paraId="7C363471" w14:textId="77777777" w:rsidR="00AE7146" w:rsidRDefault="00AE7146" w:rsidP="00AE7146">
      <w:pPr>
        <w:pStyle w:val="Retraitcorpsdetexte"/>
        <w:jc w:val="both"/>
        <w:rPr>
          <w:rFonts w:ascii="Arial" w:hAnsi="Arial" w:cs="Arial"/>
          <w:u w:val="none"/>
        </w:rPr>
      </w:pPr>
    </w:p>
    <w:p w14:paraId="4686DCD8" w14:textId="77777777" w:rsidR="00AE7146" w:rsidRDefault="00AE7146" w:rsidP="00AE7146">
      <w:pPr>
        <w:pStyle w:val="Retraitcorpsdetexte"/>
        <w:jc w:val="both"/>
        <w:rPr>
          <w:rFonts w:ascii="Arial" w:hAnsi="Arial" w:cs="Arial"/>
          <w:u w:val="none"/>
        </w:rPr>
      </w:pPr>
    </w:p>
    <w:p w14:paraId="3ED325CF" w14:textId="77777777" w:rsidR="00AE7146" w:rsidRPr="00481597" w:rsidRDefault="00AE7146" w:rsidP="00AE7146">
      <w:pPr>
        <w:pStyle w:val="Titre2"/>
        <w:keepLines/>
        <w:numPr>
          <w:ilvl w:val="1"/>
          <w:numId w:val="12"/>
        </w:numPr>
        <w:spacing w:before="40" w:after="240"/>
        <w:rPr>
          <w:rFonts w:eastAsiaTheme="minorHAnsi"/>
          <w:bCs w:val="0"/>
          <w:color w:val="005CA9"/>
          <w:lang w:eastAsia="en-US"/>
        </w:rPr>
      </w:pPr>
      <w:bookmarkStart w:id="112" w:name="_Toc198213212"/>
      <w:bookmarkStart w:id="113" w:name="_Toc202797745"/>
      <w:r w:rsidRPr="00481597">
        <w:rPr>
          <w:rFonts w:eastAsiaTheme="minorHAnsi"/>
          <w:bCs w:val="0"/>
          <w:color w:val="005CA9"/>
          <w:lang w:eastAsia="en-US"/>
        </w:rPr>
        <w:lastRenderedPageBreak/>
        <w:t>DESCRIPTION ET SURFACES DES LOCAUX ET DES EQUIPEMENTS</w:t>
      </w:r>
      <w:bookmarkEnd w:id="112"/>
      <w:bookmarkEnd w:id="113"/>
      <w:r w:rsidRPr="00481597">
        <w:rPr>
          <w:rFonts w:eastAsiaTheme="minorHAnsi"/>
          <w:bCs w:val="0"/>
          <w:color w:val="005CA9"/>
          <w:lang w:eastAsia="en-US"/>
        </w:rPr>
        <w:t xml:space="preserve"> </w:t>
      </w:r>
    </w:p>
    <w:p w14:paraId="455E39C9" w14:textId="78535389" w:rsidR="00AE7146" w:rsidRPr="003134B9" w:rsidRDefault="00AE7146" w:rsidP="00AE7146">
      <w:pPr>
        <w:pStyle w:val="Retraitcorpsdetexte"/>
        <w:jc w:val="both"/>
        <w:rPr>
          <w:rFonts w:ascii="Arial" w:hAnsi="Arial" w:cs="Arial"/>
          <w:u w:val="none"/>
        </w:rPr>
      </w:pPr>
      <w:r w:rsidRPr="003134B9">
        <w:rPr>
          <w:rFonts w:ascii="Arial" w:hAnsi="Arial" w:cs="Arial"/>
          <w:u w:val="none"/>
        </w:rPr>
        <w:t xml:space="preserve">La description des surfaces des sites de la CPAM de la </w:t>
      </w:r>
      <w:r>
        <w:rPr>
          <w:rFonts w:ascii="Arial" w:hAnsi="Arial" w:cs="Arial"/>
          <w:u w:val="none"/>
        </w:rPr>
        <w:t xml:space="preserve">Vendée </w:t>
      </w:r>
      <w:r w:rsidRPr="003134B9">
        <w:rPr>
          <w:rFonts w:ascii="Arial" w:hAnsi="Arial" w:cs="Arial"/>
          <w:u w:val="none"/>
        </w:rPr>
        <w:t xml:space="preserve">mentionnés à l’article </w:t>
      </w:r>
      <w:r w:rsidR="00F5144B">
        <w:rPr>
          <w:rFonts w:ascii="Arial" w:hAnsi="Arial" w:cs="Arial"/>
          <w:u w:val="none"/>
        </w:rPr>
        <w:t>4</w:t>
      </w:r>
      <w:r>
        <w:rPr>
          <w:rFonts w:ascii="Arial" w:hAnsi="Arial" w:cs="Arial"/>
          <w:u w:val="none"/>
        </w:rPr>
        <w:t>.2</w:t>
      </w:r>
      <w:r w:rsidRPr="003134B9">
        <w:rPr>
          <w:rFonts w:ascii="Arial" w:hAnsi="Arial" w:cs="Arial"/>
          <w:u w:val="none"/>
        </w:rPr>
        <w:t xml:space="preserve"> du prése</w:t>
      </w:r>
      <w:r>
        <w:rPr>
          <w:rFonts w:ascii="Arial" w:hAnsi="Arial" w:cs="Arial"/>
          <w:u w:val="none"/>
        </w:rPr>
        <w:t xml:space="preserve">nt CCTP est indiquée </w:t>
      </w:r>
      <w:r w:rsidRPr="002D11C6">
        <w:rPr>
          <w:rFonts w:ascii="Arial" w:hAnsi="Arial" w:cs="Arial"/>
          <w:u w:val="none"/>
        </w:rPr>
        <w:t xml:space="preserve">en </w:t>
      </w:r>
      <w:r w:rsidRPr="00903BD3">
        <w:rPr>
          <w:rFonts w:ascii="Arial" w:hAnsi="Arial" w:cs="Arial"/>
          <w:u w:val="none"/>
        </w:rPr>
        <w:t>annexe 1</w:t>
      </w:r>
      <w:r w:rsidR="00903BD3" w:rsidRPr="00903BD3">
        <w:rPr>
          <w:rFonts w:ascii="Arial" w:hAnsi="Arial" w:cs="Arial"/>
          <w:u w:val="none"/>
        </w:rPr>
        <w:t xml:space="preserve"> </w:t>
      </w:r>
      <w:r w:rsidR="00903BD3">
        <w:rPr>
          <w:rFonts w:ascii="Arial" w:hAnsi="Arial" w:cs="Arial"/>
          <w:u w:val="none"/>
        </w:rPr>
        <w:t>du lot n°3</w:t>
      </w:r>
      <w:r w:rsidRPr="002D11C6">
        <w:rPr>
          <w:rFonts w:ascii="Arial" w:hAnsi="Arial" w:cs="Arial"/>
          <w:u w:val="none"/>
        </w:rPr>
        <w:t>.</w:t>
      </w:r>
    </w:p>
    <w:p w14:paraId="4ADBA7B7" w14:textId="77777777" w:rsidR="00AE7146" w:rsidRPr="003134B9" w:rsidRDefault="00AE7146" w:rsidP="00AE7146">
      <w:pPr>
        <w:pStyle w:val="Retraitcorpsdetexte"/>
        <w:jc w:val="both"/>
        <w:rPr>
          <w:rFonts w:ascii="Arial" w:hAnsi="Arial" w:cs="Arial"/>
          <w:u w:val="none"/>
        </w:rPr>
      </w:pPr>
    </w:p>
    <w:p w14:paraId="67BDED32" w14:textId="77777777" w:rsidR="00AE7146" w:rsidRPr="003134B9" w:rsidRDefault="00AE7146" w:rsidP="00AE7146">
      <w:pPr>
        <w:pStyle w:val="Retraitcorpsdetexte"/>
        <w:jc w:val="both"/>
        <w:rPr>
          <w:rFonts w:ascii="Arial" w:hAnsi="Arial" w:cs="Arial"/>
          <w:u w:val="none"/>
        </w:rPr>
      </w:pPr>
      <w:r w:rsidRPr="003134B9">
        <w:rPr>
          <w:rFonts w:ascii="Arial" w:hAnsi="Arial" w:cs="Arial"/>
          <w:u w:val="none"/>
        </w:rPr>
        <w:t>Les surfaces des locaux sont distinguées par site, par type d’occupation, par le niveau de qualité demandé et par type de revêtement de sols.</w:t>
      </w:r>
    </w:p>
    <w:p w14:paraId="7C418F92" w14:textId="77777777" w:rsidR="00AE7146" w:rsidRPr="003134B9" w:rsidRDefault="00AE7146" w:rsidP="00AE7146">
      <w:pPr>
        <w:pStyle w:val="Retraitcorpsdetexte"/>
        <w:jc w:val="both"/>
        <w:rPr>
          <w:rFonts w:ascii="Arial" w:hAnsi="Arial" w:cs="Arial"/>
          <w:u w:val="none"/>
        </w:rPr>
      </w:pPr>
    </w:p>
    <w:p w14:paraId="7A2DD044" w14:textId="77777777" w:rsidR="00AE7146" w:rsidRPr="003134B9" w:rsidRDefault="00AE7146" w:rsidP="00AE7146">
      <w:pPr>
        <w:pStyle w:val="Retraitcorpsdetexte"/>
        <w:jc w:val="both"/>
        <w:rPr>
          <w:rFonts w:ascii="Arial" w:hAnsi="Arial" w:cs="Arial"/>
          <w:u w:val="none"/>
        </w:rPr>
      </w:pPr>
      <w:r w:rsidRPr="003134B9">
        <w:rPr>
          <w:rFonts w:ascii="Arial" w:hAnsi="Arial" w:cs="Arial"/>
          <w:u w:val="none"/>
        </w:rPr>
        <w:t>Les surfaces et le type de revêtements des sols sont donnés à titre indicatif et n’ont donc aucune valeur contractuelle.</w:t>
      </w:r>
    </w:p>
    <w:p w14:paraId="4A9BC733" w14:textId="77777777" w:rsidR="00AE7146" w:rsidRDefault="00AE7146" w:rsidP="00AE7146">
      <w:pPr>
        <w:pStyle w:val="Retraitcorpsdetexte"/>
        <w:jc w:val="both"/>
        <w:rPr>
          <w:rFonts w:ascii="Arial" w:hAnsi="Arial" w:cs="Arial"/>
          <w:u w:val="none"/>
        </w:rPr>
      </w:pPr>
      <w:r w:rsidRPr="003134B9">
        <w:rPr>
          <w:rFonts w:ascii="Arial" w:hAnsi="Arial" w:cs="Arial"/>
          <w:u w:val="none"/>
        </w:rPr>
        <w:t>Les superficies correspondent aux surfaces au sol et ne tiennent pas compte des encombrements dus aux mobiliers. Ces superficies sont données à titre indicatif et n’engage pas le pouvoir adjudicateur.</w:t>
      </w:r>
    </w:p>
    <w:p w14:paraId="5535CB2A" w14:textId="77777777" w:rsidR="00AE7146" w:rsidRDefault="00AE7146" w:rsidP="00AE7146">
      <w:pPr>
        <w:pStyle w:val="Retraitcorpsdetexte"/>
        <w:jc w:val="both"/>
        <w:rPr>
          <w:rFonts w:ascii="Arial" w:hAnsi="Arial" w:cs="Arial"/>
          <w:u w:val="none"/>
        </w:rPr>
      </w:pPr>
    </w:p>
    <w:p w14:paraId="0BBFE9B8" w14:textId="3F13B160" w:rsidR="00AE7146" w:rsidRPr="003134B9" w:rsidRDefault="00AE7146" w:rsidP="00AE7146">
      <w:pPr>
        <w:pStyle w:val="Retraitcorpsdetexte"/>
        <w:jc w:val="both"/>
        <w:rPr>
          <w:rFonts w:ascii="Arial" w:hAnsi="Arial" w:cs="Arial"/>
          <w:u w:val="none"/>
        </w:rPr>
      </w:pPr>
      <w:r>
        <w:rPr>
          <w:rFonts w:ascii="Arial" w:hAnsi="Arial" w:cs="Arial"/>
          <w:u w:val="none"/>
        </w:rPr>
        <w:t xml:space="preserve">La liste des locaux exclus du marché est en </w:t>
      </w:r>
      <w:r w:rsidRPr="00903BD3">
        <w:rPr>
          <w:rFonts w:ascii="Arial" w:hAnsi="Arial" w:cs="Arial"/>
          <w:u w:val="none"/>
        </w:rPr>
        <w:t>annexe 4</w:t>
      </w:r>
      <w:r w:rsidR="00903BD3" w:rsidRPr="00903BD3">
        <w:rPr>
          <w:rFonts w:ascii="Arial" w:hAnsi="Arial" w:cs="Arial"/>
          <w:u w:val="none"/>
        </w:rPr>
        <w:t xml:space="preserve"> </w:t>
      </w:r>
      <w:r w:rsidR="00903BD3">
        <w:rPr>
          <w:rFonts w:ascii="Arial" w:hAnsi="Arial" w:cs="Arial"/>
          <w:u w:val="none"/>
        </w:rPr>
        <w:t>lot n°3</w:t>
      </w:r>
      <w:r>
        <w:rPr>
          <w:rFonts w:ascii="Arial" w:hAnsi="Arial" w:cs="Arial"/>
          <w:u w:val="none"/>
        </w:rPr>
        <w:t>.</w:t>
      </w:r>
    </w:p>
    <w:p w14:paraId="5C75FB0E" w14:textId="77777777" w:rsidR="00AE7146" w:rsidRPr="003134B9" w:rsidRDefault="00AE7146" w:rsidP="00AE7146">
      <w:pPr>
        <w:pStyle w:val="Retraitcorpsdetexte"/>
        <w:jc w:val="both"/>
        <w:rPr>
          <w:rFonts w:ascii="Arial" w:hAnsi="Arial" w:cs="Arial"/>
          <w:u w:val="none"/>
        </w:rPr>
      </w:pPr>
    </w:p>
    <w:p w14:paraId="352D1F4E" w14:textId="09494884" w:rsidR="00AE7146" w:rsidRDefault="00AE7146" w:rsidP="00AE7146">
      <w:pPr>
        <w:pStyle w:val="Retraitcorpsdetexte"/>
        <w:jc w:val="both"/>
        <w:rPr>
          <w:rFonts w:ascii="Arial" w:hAnsi="Arial" w:cs="Arial"/>
          <w:u w:val="none"/>
        </w:rPr>
      </w:pPr>
      <w:r w:rsidRPr="003134B9">
        <w:rPr>
          <w:rFonts w:ascii="Arial" w:hAnsi="Arial" w:cs="Arial"/>
          <w:u w:val="none"/>
        </w:rPr>
        <w:t xml:space="preserve">Les plans </w:t>
      </w:r>
      <w:r w:rsidRPr="005521F2">
        <w:rPr>
          <w:rFonts w:ascii="Arial" w:hAnsi="Arial" w:cs="Arial"/>
          <w:u w:val="none"/>
        </w:rPr>
        <w:t xml:space="preserve">des sites sont en </w:t>
      </w:r>
      <w:r w:rsidRPr="00903BD3">
        <w:rPr>
          <w:rFonts w:ascii="Arial" w:hAnsi="Arial" w:cs="Arial"/>
          <w:u w:val="none"/>
        </w:rPr>
        <w:t>annexe 8 et 9</w:t>
      </w:r>
      <w:r w:rsidR="00903BD3" w:rsidRPr="00903BD3">
        <w:rPr>
          <w:rFonts w:ascii="Arial" w:hAnsi="Arial" w:cs="Arial"/>
          <w:u w:val="none"/>
        </w:rPr>
        <w:t xml:space="preserve"> </w:t>
      </w:r>
      <w:r w:rsidR="00903BD3">
        <w:rPr>
          <w:rFonts w:ascii="Arial" w:hAnsi="Arial" w:cs="Arial"/>
          <w:u w:val="none"/>
        </w:rPr>
        <w:t>du lot n°3</w:t>
      </w:r>
      <w:r w:rsidRPr="005521F2">
        <w:rPr>
          <w:rFonts w:ascii="Arial" w:hAnsi="Arial" w:cs="Arial"/>
          <w:u w:val="none"/>
        </w:rPr>
        <w:t>.</w:t>
      </w:r>
    </w:p>
    <w:p w14:paraId="1F16B74C" w14:textId="77777777" w:rsidR="00AE7146" w:rsidRPr="0094029F" w:rsidRDefault="00AE7146" w:rsidP="00AE7146">
      <w:pPr>
        <w:pStyle w:val="Retraitcorpsdetexte"/>
        <w:jc w:val="both"/>
        <w:rPr>
          <w:rFonts w:ascii="Arial" w:hAnsi="Arial" w:cs="Arial"/>
          <w:u w:val="none"/>
        </w:rPr>
      </w:pPr>
    </w:p>
    <w:p w14:paraId="41781622" w14:textId="77777777" w:rsidR="00AE7146" w:rsidRPr="00481597" w:rsidRDefault="00AE7146" w:rsidP="00AE7146">
      <w:pPr>
        <w:pStyle w:val="Titre2"/>
        <w:keepLines/>
        <w:numPr>
          <w:ilvl w:val="1"/>
          <w:numId w:val="12"/>
        </w:numPr>
        <w:spacing w:before="40" w:after="240"/>
        <w:rPr>
          <w:rFonts w:eastAsiaTheme="minorHAnsi"/>
          <w:bCs w:val="0"/>
          <w:color w:val="005CA9"/>
          <w:lang w:eastAsia="en-US"/>
        </w:rPr>
      </w:pPr>
      <w:bookmarkStart w:id="114" w:name="_Toc198213213"/>
      <w:bookmarkStart w:id="115" w:name="_Toc202797746"/>
      <w:r w:rsidRPr="00481597">
        <w:rPr>
          <w:rFonts w:eastAsiaTheme="minorHAnsi"/>
          <w:bCs w:val="0"/>
          <w:color w:val="005CA9"/>
          <w:lang w:eastAsia="en-US"/>
        </w:rPr>
        <w:t>ETENDUE DES PRESTATIONS</w:t>
      </w:r>
      <w:bookmarkEnd w:id="114"/>
      <w:bookmarkEnd w:id="115"/>
      <w:r w:rsidRPr="00481597">
        <w:rPr>
          <w:rFonts w:eastAsiaTheme="minorHAnsi"/>
          <w:bCs w:val="0"/>
          <w:color w:val="005CA9"/>
          <w:lang w:eastAsia="en-US"/>
        </w:rPr>
        <w:t xml:space="preserve"> </w:t>
      </w:r>
    </w:p>
    <w:p w14:paraId="6A8BC43E" w14:textId="2C244CB6" w:rsidR="00AE7146" w:rsidRPr="008926DE" w:rsidRDefault="00AE7146" w:rsidP="00AE7146">
      <w:pPr>
        <w:pStyle w:val="Titre2"/>
        <w:keepLines/>
        <w:numPr>
          <w:ilvl w:val="2"/>
          <w:numId w:val="12"/>
        </w:numPr>
        <w:spacing w:before="40" w:after="240"/>
        <w:jc w:val="left"/>
        <w:rPr>
          <w:rFonts w:eastAsiaTheme="minorHAnsi"/>
          <w:b w:val="0"/>
          <w:color w:val="005CA9"/>
          <w:lang w:eastAsia="en-US"/>
        </w:rPr>
      </w:pPr>
      <w:bookmarkStart w:id="116" w:name="_Toc202797747"/>
      <w:r w:rsidRPr="008926DE">
        <w:rPr>
          <w:rFonts w:eastAsiaTheme="minorHAnsi"/>
          <w:b w:val="0"/>
          <w:color w:val="005CA9"/>
          <w:lang w:eastAsia="en-US"/>
        </w:rPr>
        <w:t xml:space="preserve">– </w:t>
      </w:r>
      <w:r>
        <w:rPr>
          <w:rFonts w:eastAsiaTheme="minorHAnsi"/>
          <w:b w:val="0"/>
          <w:color w:val="005CA9"/>
          <w:lang w:eastAsia="en-US"/>
        </w:rPr>
        <w:t>Généralité</w:t>
      </w:r>
      <w:bookmarkEnd w:id="116"/>
    </w:p>
    <w:p w14:paraId="132943B1" w14:textId="77777777" w:rsidR="00AE7146" w:rsidRPr="00223C98" w:rsidRDefault="00AE7146" w:rsidP="00AE7146">
      <w:pPr>
        <w:jc w:val="both"/>
        <w:rPr>
          <w:rFonts w:ascii="Arial" w:hAnsi="Arial" w:cs="Arial"/>
          <w:sz w:val="20"/>
          <w:szCs w:val="20"/>
        </w:rPr>
      </w:pPr>
      <w:r w:rsidRPr="00223C98">
        <w:rPr>
          <w:rFonts w:ascii="Arial" w:hAnsi="Arial" w:cs="Arial"/>
          <w:sz w:val="20"/>
          <w:szCs w:val="20"/>
        </w:rPr>
        <w:t xml:space="preserve">Les prestations d’entretien ainsi que leurs fréquences (descriptif des tâches à accomplir, désignation des travaux, fréquences des opérations pour chaque site) sont décrites au planning établit </w:t>
      </w:r>
      <w:r w:rsidRPr="002D11C6">
        <w:rPr>
          <w:rFonts w:ascii="Arial" w:hAnsi="Arial" w:cs="Arial"/>
          <w:sz w:val="20"/>
          <w:szCs w:val="20"/>
        </w:rPr>
        <w:t>en annexe 2 « Liste des prestations à réaliser ».</w:t>
      </w:r>
    </w:p>
    <w:p w14:paraId="3116A2FC" w14:textId="77777777" w:rsidR="00AE7146" w:rsidRPr="00223C98" w:rsidRDefault="00AE7146" w:rsidP="00AE7146">
      <w:pPr>
        <w:jc w:val="both"/>
        <w:rPr>
          <w:rFonts w:ascii="Arial" w:hAnsi="Arial" w:cs="Arial"/>
          <w:sz w:val="20"/>
          <w:szCs w:val="20"/>
        </w:rPr>
      </w:pPr>
      <w:r w:rsidRPr="00223C98">
        <w:rPr>
          <w:rFonts w:ascii="Arial" w:hAnsi="Arial" w:cs="Arial"/>
          <w:sz w:val="20"/>
          <w:szCs w:val="20"/>
        </w:rPr>
        <w:t>Toutes les précautions seront prises par le Titulaire pour que l’état des meubles, immeubles, aménagements, machines ne soit pas altéré par les opérations de nettoyage et en particulier par les projections de produits.</w:t>
      </w:r>
    </w:p>
    <w:p w14:paraId="4C77748A" w14:textId="77777777" w:rsidR="00AE7146" w:rsidRPr="00223C98" w:rsidRDefault="00AE7146" w:rsidP="00AE7146">
      <w:pPr>
        <w:jc w:val="both"/>
        <w:rPr>
          <w:rFonts w:ascii="Arial" w:hAnsi="Arial" w:cs="Arial"/>
          <w:sz w:val="20"/>
          <w:szCs w:val="20"/>
        </w:rPr>
      </w:pPr>
      <w:r w:rsidRPr="00223C98">
        <w:rPr>
          <w:rFonts w:ascii="Arial" w:hAnsi="Arial" w:cs="Arial"/>
          <w:sz w:val="20"/>
          <w:szCs w:val="20"/>
        </w:rPr>
        <w:t>Le lavage des sols sera effectué de façon à éviter l’altération des caractéristiques des sols.</w:t>
      </w:r>
    </w:p>
    <w:p w14:paraId="40438E8B" w14:textId="00AC59A5" w:rsidR="00AE7146" w:rsidRPr="008926DE" w:rsidRDefault="00AE7146" w:rsidP="00AE7146">
      <w:pPr>
        <w:pStyle w:val="Titre2"/>
        <w:keepLines/>
        <w:numPr>
          <w:ilvl w:val="2"/>
          <w:numId w:val="12"/>
        </w:numPr>
        <w:spacing w:before="40" w:after="240"/>
        <w:jc w:val="left"/>
        <w:rPr>
          <w:rFonts w:eastAsiaTheme="minorHAnsi"/>
          <w:b w:val="0"/>
          <w:color w:val="005CA9"/>
          <w:lang w:eastAsia="en-US"/>
        </w:rPr>
      </w:pPr>
      <w:bookmarkStart w:id="117" w:name="_Toc202797748"/>
      <w:r w:rsidRPr="008926DE">
        <w:rPr>
          <w:rFonts w:eastAsiaTheme="minorHAnsi"/>
          <w:b w:val="0"/>
          <w:color w:val="005CA9"/>
          <w:lang w:eastAsia="en-US"/>
        </w:rPr>
        <w:t xml:space="preserve">– </w:t>
      </w:r>
      <w:r>
        <w:rPr>
          <w:rFonts w:eastAsiaTheme="minorHAnsi"/>
          <w:b w:val="0"/>
          <w:color w:val="005CA9"/>
          <w:lang w:eastAsia="en-US"/>
        </w:rPr>
        <w:t>Horaires d’intervention</w:t>
      </w:r>
      <w:bookmarkEnd w:id="117"/>
    </w:p>
    <w:p w14:paraId="362EA8C3" w14:textId="77777777" w:rsidR="00AE7146" w:rsidRDefault="00AE7146" w:rsidP="00AE7146">
      <w:pPr>
        <w:jc w:val="both"/>
        <w:rPr>
          <w:rFonts w:ascii="Arial" w:hAnsi="Arial" w:cs="Arial"/>
          <w:sz w:val="20"/>
          <w:szCs w:val="20"/>
        </w:rPr>
      </w:pPr>
      <w:r w:rsidRPr="00223C98">
        <w:rPr>
          <w:rFonts w:ascii="Arial" w:hAnsi="Arial" w:cs="Arial"/>
          <w:sz w:val="20"/>
          <w:szCs w:val="20"/>
        </w:rPr>
        <w:t>Les interventions du Titulaire sont effectuées du lundi au vendredi en fin de journée, afin que les prestations soient exécutées de manières à ne créer aucune gêne pour les utilisateurs des locaux.</w:t>
      </w:r>
    </w:p>
    <w:p w14:paraId="370D00D4" w14:textId="77777777" w:rsidR="00AE7146" w:rsidRPr="0094029F" w:rsidRDefault="00AE7146" w:rsidP="00AE7146">
      <w:pPr>
        <w:pStyle w:val="Retraitcorpsdetexte"/>
        <w:jc w:val="both"/>
        <w:rPr>
          <w:rFonts w:ascii="Arial" w:hAnsi="Arial" w:cs="Arial"/>
          <w:u w:val="none"/>
        </w:rPr>
      </w:pPr>
      <w:r w:rsidRPr="0094029F">
        <w:rPr>
          <w:rFonts w:ascii="Arial" w:hAnsi="Arial" w:cs="Arial"/>
          <w:u w:val="none"/>
        </w:rPr>
        <w:t xml:space="preserve">Les prestations devront être exécutées par le </w:t>
      </w:r>
      <w:r>
        <w:rPr>
          <w:rFonts w:ascii="Arial" w:hAnsi="Arial" w:cs="Arial"/>
          <w:u w:val="none"/>
        </w:rPr>
        <w:t>Titulaire</w:t>
      </w:r>
      <w:r w:rsidRPr="0094029F">
        <w:rPr>
          <w:rFonts w:ascii="Arial" w:hAnsi="Arial" w:cs="Arial"/>
          <w:u w:val="none"/>
        </w:rPr>
        <w:t>, en respectant les horaires suivants :</w:t>
      </w:r>
    </w:p>
    <w:p w14:paraId="08E5A381" w14:textId="77777777" w:rsidR="00AE7146" w:rsidRPr="0094029F" w:rsidRDefault="00AE7146" w:rsidP="00AE7146">
      <w:pPr>
        <w:pStyle w:val="Retraitcorpsdetexte"/>
        <w:jc w:val="both"/>
        <w:rPr>
          <w:rFonts w:ascii="Arial" w:hAnsi="Arial" w:cs="Arial"/>
          <w:u w:val="none"/>
        </w:rPr>
      </w:pPr>
    </w:p>
    <w:p w14:paraId="6CBE4136" w14:textId="77777777" w:rsidR="00AE7146" w:rsidRPr="002D11C6" w:rsidRDefault="00AE7146" w:rsidP="00AE7146">
      <w:pPr>
        <w:pStyle w:val="Retraitcorpsdetexte"/>
        <w:numPr>
          <w:ilvl w:val="1"/>
          <w:numId w:val="2"/>
        </w:numPr>
        <w:spacing w:after="240"/>
        <w:ind w:left="1417" w:hanging="425"/>
        <w:jc w:val="both"/>
        <w:rPr>
          <w:rFonts w:ascii="Arial" w:hAnsi="Arial" w:cs="Arial"/>
          <w:u w:val="none"/>
        </w:rPr>
      </w:pPr>
      <w:r w:rsidRPr="002D11C6">
        <w:rPr>
          <w:rFonts w:ascii="Arial" w:hAnsi="Arial" w:cs="Arial"/>
          <w:u w:val="none"/>
        </w:rPr>
        <w:t>Tous les jours, sauf les samedis, dimanches et jours fériés, entre 16h30 heures et 20 heures pour les prestations quotidiennes (amplitude maximum à adapter).</w:t>
      </w:r>
    </w:p>
    <w:p w14:paraId="59D89B0B" w14:textId="77777777" w:rsidR="00AE7146" w:rsidRPr="002D11C6" w:rsidRDefault="00AE7146" w:rsidP="00AE7146">
      <w:pPr>
        <w:pStyle w:val="Retraitcorpsdetexte"/>
        <w:numPr>
          <w:ilvl w:val="1"/>
          <w:numId w:val="2"/>
        </w:numPr>
        <w:ind w:left="1418" w:hanging="425"/>
        <w:jc w:val="both"/>
        <w:rPr>
          <w:rFonts w:ascii="Arial" w:hAnsi="Arial" w:cs="Arial"/>
          <w:u w:val="none"/>
        </w:rPr>
      </w:pPr>
      <w:r w:rsidRPr="002D11C6">
        <w:rPr>
          <w:rFonts w:ascii="Arial" w:hAnsi="Arial" w:cs="Arial"/>
          <w:u w:val="none"/>
        </w:rPr>
        <w:t>Sauf pour les sites des Herbiers et de Fontenay le Comte où les prestations auront lieu entre 06h00 et 07h30.</w:t>
      </w:r>
    </w:p>
    <w:p w14:paraId="65C0DA86" w14:textId="77777777" w:rsidR="00AE7146" w:rsidRDefault="00AE7146" w:rsidP="00AE7146">
      <w:pPr>
        <w:pStyle w:val="Retraitcorpsdetexte"/>
        <w:ind w:left="1418"/>
        <w:jc w:val="both"/>
        <w:rPr>
          <w:rFonts w:ascii="Arial" w:hAnsi="Arial" w:cs="Arial"/>
          <w:u w:val="none"/>
        </w:rPr>
      </w:pPr>
    </w:p>
    <w:p w14:paraId="328C253E" w14:textId="77777777" w:rsidR="00AE7146" w:rsidRDefault="00AE7146" w:rsidP="00AE7146">
      <w:pPr>
        <w:pStyle w:val="Retraitcorpsdetexte"/>
        <w:numPr>
          <w:ilvl w:val="1"/>
          <w:numId w:val="2"/>
        </w:numPr>
        <w:ind w:left="1418" w:hanging="425"/>
        <w:jc w:val="both"/>
        <w:rPr>
          <w:rFonts w:ascii="Arial" w:hAnsi="Arial" w:cs="Arial"/>
          <w:u w:val="none"/>
        </w:rPr>
      </w:pPr>
      <w:r>
        <w:rPr>
          <w:rFonts w:ascii="Arial" w:hAnsi="Arial" w:cs="Arial"/>
          <w:u w:val="none"/>
        </w:rPr>
        <w:t>T</w:t>
      </w:r>
      <w:r w:rsidRPr="002551EE">
        <w:rPr>
          <w:rFonts w:ascii="Arial" w:hAnsi="Arial" w:cs="Arial"/>
          <w:u w:val="none"/>
        </w:rPr>
        <w:t>ous les jours, sauf les samedis, dimanches et jours fériés, entre 8 heures et 20 heures pour les prestations de nettoyage des vitres (amplitude maximum à adapter).</w:t>
      </w:r>
    </w:p>
    <w:p w14:paraId="457D77D7" w14:textId="77777777" w:rsidR="00AE7146" w:rsidRDefault="00AE7146" w:rsidP="00AE7146">
      <w:pPr>
        <w:pStyle w:val="Paragraphedeliste"/>
        <w:rPr>
          <w:rFonts w:ascii="Arial" w:hAnsi="Arial" w:cs="Arial"/>
        </w:rPr>
      </w:pPr>
    </w:p>
    <w:p w14:paraId="796B5569" w14:textId="77777777" w:rsidR="00AE7146" w:rsidRPr="002551EE" w:rsidRDefault="00AE7146" w:rsidP="00AE7146">
      <w:pPr>
        <w:pStyle w:val="Retraitcorpsdetexte"/>
        <w:numPr>
          <w:ilvl w:val="1"/>
          <w:numId w:val="2"/>
        </w:numPr>
        <w:ind w:left="1418" w:hanging="425"/>
        <w:jc w:val="both"/>
        <w:rPr>
          <w:rFonts w:ascii="Arial" w:hAnsi="Arial" w:cs="Arial"/>
          <w:u w:val="none"/>
        </w:rPr>
      </w:pPr>
      <w:r>
        <w:rPr>
          <w:rFonts w:ascii="Arial" w:hAnsi="Arial" w:cs="Arial"/>
          <w:u w:val="none"/>
        </w:rPr>
        <w:t>L</w:t>
      </w:r>
      <w:r w:rsidRPr="002551EE">
        <w:rPr>
          <w:rFonts w:ascii="Arial" w:hAnsi="Arial" w:cs="Arial"/>
          <w:u w:val="none"/>
        </w:rPr>
        <w:t>e deuxième mardi après-midi du mois, entre 13 heures 30 et 18 heures (amplitude maximum à adapter), nettoyage machine du sol PVC de l’accueil (accueil du Siège) et shampoing machine des quatre (4) tapis d’entrée du Siège.</w:t>
      </w:r>
      <w:r>
        <w:rPr>
          <w:rFonts w:ascii="Arial" w:hAnsi="Arial" w:cs="Arial"/>
          <w:u w:val="none"/>
        </w:rPr>
        <w:t xml:space="preserve"> </w:t>
      </w:r>
    </w:p>
    <w:p w14:paraId="25B882F9" w14:textId="77777777" w:rsidR="00AE7146" w:rsidRPr="0094029F" w:rsidRDefault="00AE7146" w:rsidP="00AE7146">
      <w:pPr>
        <w:pStyle w:val="Retraitcorpsdetexte"/>
        <w:jc w:val="both"/>
        <w:rPr>
          <w:rFonts w:ascii="Arial" w:hAnsi="Arial" w:cs="Arial"/>
          <w:u w:val="none"/>
        </w:rPr>
      </w:pPr>
    </w:p>
    <w:p w14:paraId="32855E9A" w14:textId="77777777" w:rsidR="00AE7146" w:rsidRPr="00DE4BCA" w:rsidRDefault="00AE7146" w:rsidP="00AE7146">
      <w:pPr>
        <w:pStyle w:val="Retraitcorpsdetexte"/>
        <w:jc w:val="both"/>
        <w:rPr>
          <w:rFonts w:ascii="Arial" w:hAnsi="Arial" w:cs="Arial"/>
          <w:u w:val="none"/>
        </w:rPr>
      </w:pPr>
      <w:r w:rsidRPr="0094029F">
        <w:rPr>
          <w:rFonts w:ascii="Arial" w:hAnsi="Arial" w:cs="Arial"/>
          <w:u w:val="none"/>
        </w:rPr>
        <w:t>Toutes prestations effectuées en dehors de ces créneaux devront avoir fait au préalable, l’objet d’une demande d’autorisation auprès de l’organisme.</w:t>
      </w:r>
    </w:p>
    <w:p w14:paraId="418B131C" w14:textId="77777777" w:rsidR="00AE7146" w:rsidRPr="00223C98" w:rsidRDefault="00AE7146" w:rsidP="00AE7146">
      <w:pPr>
        <w:jc w:val="both"/>
        <w:rPr>
          <w:rFonts w:ascii="Arial" w:hAnsi="Arial" w:cs="Arial"/>
          <w:sz w:val="20"/>
          <w:szCs w:val="20"/>
        </w:rPr>
      </w:pPr>
      <w:r w:rsidRPr="00223C98">
        <w:rPr>
          <w:rFonts w:ascii="Arial" w:hAnsi="Arial" w:cs="Arial"/>
          <w:sz w:val="20"/>
          <w:szCs w:val="20"/>
        </w:rPr>
        <w:t>Les périodes d’intervention peuvent être modifiées en cours d’exécution à la demande de la CPAM de la Vendée par lettre recommandée avec avis de réception un mois avant la modification effective.</w:t>
      </w:r>
    </w:p>
    <w:p w14:paraId="0F68F8DC" w14:textId="77777777" w:rsidR="00AE7146" w:rsidRPr="00223C98" w:rsidRDefault="00AE7146" w:rsidP="00AE7146">
      <w:pPr>
        <w:jc w:val="both"/>
        <w:rPr>
          <w:rFonts w:ascii="Arial" w:hAnsi="Arial" w:cs="Arial"/>
          <w:sz w:val="20"/>
          <w:szCs w:val="20"/>
        </w:rPr>
      </w:pPr>
      <w:r w:rsidRPr="00223C98">
        <w:rPr>
          <w:rFonts w:ascii="Arial" w:hAnsi="Arial" w:cs="Arial"/>
          <w:sz w:val="20"/>
          <w:szCs w:val="20"/>
        </w:rPr>
        <w:t xml:space="preserve">Le Titulaire pourra proposer une modification à la CPAM de la Vendée en justifiant et en motivant sa suggestion. </w:t>
      </w:r>
    </w:p>
    <w:p w14:paraId="491FC1AD" w14:textId="77777777" w:rsidR="00AE7146" w:rsidRPr="00223C98" w:rsidRDefault="00AE7146" w:rsidP="00AE7146">
      <w:pPr>
        <w:jc w:val="both"/>
        <w:rPr>
          <w:rFonts w:ascii="Arial" w:hAnsi="Arial" w:cs="Arial"/>
          <w:sz w:val="20"/>
          <w:szCs w:val="20"/>
        </w:rPr>
      </w:pPr>
      <w:r w:rsidRPr="00223C98">
        <w:rPr>
          <w:rFonts w:ascii="Arial" w:hAnsi="Arial" w:cs="Arial"/>
          <w:sz w:val="20"/>
          <w:szCs w:val="20"/>
        </w:rPr>
        <w:t>En aucun cas le titulaire ne pourra modifier les horaires d’intervention sur chacun des sites sans accord écrit de la CPAM de la Vendée.</w:t>
      </w:r>
    </w:p>
    <w:p w14:paraId="20FE4EE3" w14:textId="1C628820" w:rsidR="00AE7146" w:rsidRPr="008926DE" w:rsidRDefault="00AE7146" w:rsidP="00AE7146">
      <w:pPr>
        <w:pStyle w:val="Titre2"/>
        <w:keepLines/>
        <w:numPr>
          <w:ilvl w:val="2"/>
          <w:numId w:val="12"/>
        </w:numPr>
        <w:spacing w:before="40" w:after="240"/>
        <w:jc w:val="left"/>
        <w:rPr>
          <w:rFonts w:eastAsiaTheme="minorHAnsi"/>
          <w:b w:val="0"/>
          <w:color w:val="005CA9"/>
          <w:lang w:eastAsia="en-US"/>
        </w:rPr>
      </w:pPr>
      <w:bookmarkStart w:id="118" w:name="_Toc202797749"/>
      <w:r w:rsidRPr="008926DE">
        <w:rPr>
          <w:rFonts w:eastAsiaTheme="minorHAnsi"/>
          <w:b w:val="0"/>
          <w:color w:val="005CA9"/>
          <w:lang w:eastAsia="en-US"/>
        </w:rPr>
        <w:lastRenderedPageBreak/>
        <w:t xml:space="preserve">– </w:t>
      </w:r>
      <w:r>
        <w:rPr>
          <w:rFonts w:eastAsiaTheme="minorHAnsi"/>
          <w:b w:val="0"/>
          <w:color w:val="005CA9"/>
          <w:lang w:eastAsia="en-US"/>
        </w:rPr>
        <w:t>Modification, augmentation ou diminution des prestations</w:t>
      </w:r>
      <w:bookmarkEnd w:id="118"/>
    </w:p>
    <w:p w14:paraId="11CDC27A" w14:textId="77777777" w:rsidR="00AE7146" w:rsidRPr="00223C98" w:rsidRDefault="00AE7146" w:rsidP="00AE7146">
      <w:pPr>
        <w:jc w:val="both"/>
        <w:rPr>
          <w:rFonts w:ascii="Arial" w:hAnsi="Arial" w:cs="Arial"/>
          <w:sz w:val="20"/>
          <w:szCs w:val="20"/>
        </w:rPr>
      </w:pPr>
      <w:r w:rsidRPr="00223C98">
        <w:rPr>
          <w:rFonts w:ascii="Arial" w:hAnsi="Arial" w:cs="Arial"/>
          <w:sz w:val="20"/>
          <w:szCs w:val="20"/>
        </w:rPr>
        <w:t>Les prestations indiquées au présent CCTP sont susceptibles d’évoluer en cours de marché.</w:t>
      </w:r>
    </w:p>
    <w:p w14:paraId="1DAA87EE" w14:textId="77777777" w:rsidR="00AE7146" w:rsidRPr="00223C98" w:rsidRDefault="00AE7146" w:rsidP="00AE7146">
      <w:pPr>
        <w:jc w:val="both"/>
        <w:rPr>
          <w:rFonts w:ascii="Arial" w:hAnsi="Arial" w:cs="Arial"/>
          <w:sz w:val="20"/>
          <w:szCs w:val="20"/>
        </w:rPr>
      </w:pPr>
      <w:r w:rsidRPr="00223C98">
        <w:rPr>
          <w:rFonts w:ascii="Arial" w:hAnsi="Arial" w:cs="Arial"/>
          <w:sz w:val="20"/>
          <w:szCs w:val="20"/>
        </w:rPr>
        <w:t>Le Titulaire s’engage à accepter toutes modifications de prestations selon les ouvertures, agrandissements, transferts et fermetures définitives des sites, sans indemnités.</w:t>
      </w:r>
    </w:p>
    <w:p w14:paraId="322D857C" w14:textId="77777777" w:rsidR="00AE7146" w:rsidRPr="00223C98" w:rsidRDefault="00AE7146" w:rsidP="00AE7146">
      <w:pPr>
        <w:jc w:val="both"/>
        <w:rPr>
          <w:rFonts w:ascii="Arial" w:hAnsi="Arial" w:cs="Arial"/>
          <w:sz w:val="20"/>
          <w:szCs w:val="20"/>
        </w:rPr>
      </w:pPr>
      <w:r w:rsidRPr="00223C98">
        <w:rPr>
          <w:rFonts w:ascii="Arial" w:hAnsi="Arial" w:cs="Arial"/>
          <w:sz w:val="20"/>
          <w:szCs w:val="20"/>
        </w:rPr>
        <w:t>Le Titulaire s’engage également à accepter les fermetures de certaines agences, ce dernier sera averti par courrier recommandé avec avis de réception un mois avant la fermeture du site.</w:t>
      </w:r>
    </w:p>
    <w:p w14:paraId="1766BF97" w14:textId="0B0CF1D2" w:rsidR="00AE7146" w:rsidRDefault="00AE7146" w:rsidP="00AE7146">
      <w:pPr>
        <w:jc w:val="both"/>
        <w:rPr>
          <w:rFonts w:ascii="Arial" w:hAnsi="Arial" w:cs="Arial"/>
          <w:sz w:val="20"/>
          <w:szCs w:val="20"/>
        </w:rPr>
      </w:pPr>
      <w:r w:rsidRPr="00223C98">
        <w:rPr>
          <w:rFonts w:ascii="Arial" w:hAnsi="Arial" w:cs="Arial"/>
          <w:sz w:val="20"/>
          <w:szCs w:val="20"/>
        </w:rPr>
        <w:t>En cas de fermeture temporaire d’un site égale ou supérieure à 7 jours calendaires le forfait mensuel donnera lieu à une facturation calculée au prorata du nombre de jours calendaires de fermetu</w:t>
      </w:r>
      <w:r>
        <w:rPr>
          <w:rFonts w:ascii="Arial" w:hAnsi="Arial" w:cs="Arial"/>
          <w:sz w:val="20"/>
          <w:szCs w:val="20"/>
        </w:rPr>
        <w:t>re sur le nombre de jour du moi</w:t>
      </w:r>
      <w:r w:rsidRPr="00223C98">
        <w:rPr>
          <w:rFonts w:ascii="Arial" w:hAnsi="Arial" w:cs="Arial"/>
          <w:sz w:val="20"/>
          <w:szCs w:val="20"/>
        </w:rPr>
        <w:t>s concerné.</w:t>
      </w:r>
    </w:p>
    <w:p w14:paraId="443FB1EC" w14:textId="77777777" w:rsidR="00AE7146" w:rsidRPr="00481597" w:rsidRDefault="00AE7146" w:rsidP="00AE7146">
      <w:pPr>
        <w:pStyle w:val="Titre2"/>
        <w:keepLines/>
        <w:numPr>
          <w:ilvl w:val="1"/>
          <w:numId w:val="12"/>
        </w:numPr>
        <w:spacing w:before="40" w:after="240"/>
        <w:rPr>
          <w:rFonts w:eastAsiaTheme="minorHAnsi"/>
          <w:bCs w:val="0"/>
          <w:color w:val="005CA9"/>
          <w:lang w:eastAsia="en-US"/>
        </w:rPr>
      </w:pPr>
      <w:bookmarkStart w:id="119" w:name="_Toc198213214"/>
      <w:bookmarkStart w:id="120" w:name="_Toc202797750"/>
      <w:r w:rsidRPr="00481597">
        <w:rPr>
          <w:rFonts w:eastAsiaTheme="minorHAnsi"/>
          <w:bCs w:val="0"/>
          <w:color w:val="005CA9"/>
          <w:lang w:eastAsia="en-US"/>
        </w:rPr>
        <w:t>PRESTATIONS A EXECUTER – NETTOYAGE DES LOCAUX</w:t>
      </w:r>
      <w:bookmarkEnd w:id="119"/>
      <w:bookmarkEnd w:id="120"/>
    </w:p>
    <w:p w14:paraId="41D030F0" w14:textId="2167B6D6" w:rsidR="00AE7146" w:rsidRPr="008926DE" w:rsidRDefault="00AE7146" w:rsidP="00AE7146">
      <w:pPr>
        <w:pStyle w:val="Titre2"/>
        <w:keepLines/>
        <w:numPr>
          <w:ilvl w:val="2"/>
          <w:numId w:val="12"/>
        </w:numPr>
        <w:spacing w:before="40" w:after="240"/>
        <w:jc w:val="left"/>
        <w:rPr>
          <w:rFonts w:eastAsiaTheme="minorHAnsi"/>
          <w:b w:val="0"/>
          <w:color w:val="005CA9"/>
          <w:lang w:eastAsia="en-US"/>
        </w:rPr>
      </w:pPr>
      <w:bookmarkStart w:id="121" w:name="_Toc202797751"/>
      <w:r w:rsidRPr="008926DE">
        <w:rPr>
          <w:rFonts w:eastAsiaTheme="minorHAnsi"/>
          <w:b w:val="0"/>
          <w:color w:val="005CA9"/>
          <w:lang w:eastAsia="en-US"/>
        </w:rPr>
        <w:t xml:space="preserve">– </w:t>
      </w:r>
      <w:r>
        <w:rPr>
          <w:rFonts w:eastAsiaTheme="minorHAnsi"/>
          <w:b w:val="0"/>
          <w:color w:val="005CA9"/>
          <w:lang w:eastAsia="en-US"/>
        </w:rPr>
        <w:t>Niveau de qualité</w:t>
      </w:r>
      <w:bookmarkEnd w:id="121"/>
    </w:p>
    <w:p w14:paraId="4DFE72E5" w14:textId="77777777" w:rsidR="00AE7146" w:rsidRDefault="00AE7146" w:rsidP="00AE7146">
      <w:pPr>
        <w:jc w:val="both"/>
        <w:rPr>
          <w:rFonts w:ascii="Arial" w:hAnsi="Arial" w:cs="Arial"/>
          <w:sz w:val="20"/>
          <w:szCs w:val="20"/>
        </w:rPr>
      </w:pPr>
      <w:r w:rsidRPr="00223C98">
        <w:rPr>
          <w:rFonts w:ascii="Arial" w:hAnsi="Arial" w:cs="Arial"/>
          <w:sz w:val="20"/>
          <w:szCs w:val="20"/>
        </w:rPr>
        <w:t>Quatre niveaux de qualité sont définis en fonction de la zone d’occupation et de l’activité qui y est exercée</w:t>
      </w:r>
      <w:r>
        <w:rPr>
          <w:rFonts w:ascii="Arial" w:hAnsi="Arial" w:cs="Arial"/>
          <w:sz w:val="20"/>
          <w:szCs w:val="20"/>
        </w:rPr>
        <w:t>.</w:t>
      </w:r>
    </w:p>
    <w:p w14:paraId="358A8E37" w14:textId="77777777" w:rsidR="00AE7146" w:rsidRDefault="00AE7146" w:rsidP="00AE7146">
      <w:pPr>
        <w:jc w:val="both"/>
        <w:rPr>
          <w:rFonts w:ascii="Arial" w:hAnsi="Arial" w:cs="Arial"/>
          <w:sz w:val="20"/>
          <w:szCs w:val="20"/>
        </w:rPr>
      </w:pPr>
      <w:r>
        <w:rPr>
          <w:rFonts w:ascii="Arial" w:hAnsi="Arial" w:cs="Arial"/>
          <w:sz w:val="20"/>
          <w:szCs w:val="20"/>
        </w:rPr>
        <w:t xml:space="preserve">Les zones d’occupation sont répertoriées en famille. </w:t>
      </w:r>
    </w:p>
    <w:p w14:paraId="1F7E9159" w14:textId="77777777" w:rsidR="00AE7146" w:rsidRDefault="00AE7146" w:rsidP="00AE7146">
      <w:pPr>
        <w:jc w:val="both"/>
        <w:rPr>
          <w:rFonts w:ascii="Arial" w:hAnsi="Arial" w:cs="Arial"/>
          <w:sz w:val="20"/>
          <w:szCs w:val="20"/>
        </w:rPr>
      </w:pPr>
      <w:r>
        <w:rPr>
          <w:rFonts w:ascii="Arial" w:hAnsi="Arial" w:cs="Arial"/>
          <w:sz w:val="20"/>
          <w:szCs w:val="20"/>
        </w:rPr>
        <w:t>Un niveau de qualité est associé à une famille</w:t>
      </w:r>
    </w:p>
    <w:tbl>
      <w:tblPr>
        <w:tblStyle w:val="TableNormal"/>
        <w:tblW w:w="0" w:type="auto"/>
        <w:tblInd w:w="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44"/>
        <w:gridCol w:w="5103"/>
        <w:gridCol w:w="2268"/>
      </w:tblGrid>
      <w:tr w:rsidR="00AE7146" w:rsidRPr="00A23899" w14:paraId="4B3004ED" w14:textId="77777777" w:rsidTr="00AE7146">
        <w:trPr>
          <w:trHeight w:val="457"/>
        </w:trPr>
        <w:tc>
          <w:tcPr>
            <w:tcW w:w="1544" w:type="dxa"/>
          </w:tcPr>
          <w:p w14:paraId="559AD41B" w14:textId="77777777" w:rsidR="00AE7146" w:rsidRPr="00AE7146" w:rsidRDefault="00AE7146" w:rsidP="00AE7146">
            <w:pPr>
              <w:jc w:val="center"/>
              <w:rPr>
                <w:rFonts w:ascii="Arial" w:hAnsi="Arial" w:cs="Arial"/>
                <w:b/>
                <w:bCs/>
                <w:sz w:val="20"/>
                <w:szCs w:val="20"/>
                <w:lang w:val="fr-FR"/>
              </w:rPr>
            </w:pPr>
            <w:r w:rsidRPr="00AE7146">
              <w:rPr>
                <w:rFonts w:ascii="Arial" w:hAnsi="Arial" w:cs="Arial"/>
                <w:b/>
                <w:bCs/>
                <w:sz w:val="20"/>
                <w:szCs w:val="20"/>
                <w:lang w:val="fr-FR"/>
              </w:rPr>
              <w:t>Code famille</w:t>
            </w:r>
          </w:p>
        </w:tc>
        <w:tc>
          <w:tcPr>
            <w:tcW w:w="5103" w:type="dxa"/>
          </w:tcPr>
          <w:p w14:paraId="2FC7E24E" w14:textId="77777777" w:rsidR="00AE7146" w:rsidRPr="00AE7146" w:rsidRDefault="00AE7146" w:rsidP="00AE7146">
            <w:pPr>
              <w:jc w:val="center"/>
              <w:rPr>
                <w:rFonts w:ascii="Arial" w:hAnsi="Arial" w:cs="Arial"/>
                <w:b/>
                <w:bCs/>
                <w:sz w:val="20"/>
                <w:szCs w:val="20"/>
                <w:lang w:val="fr-FR"/>
              </w:rPr>
            </w:pPr>
            <w:r w:rsidRPr="00AE7146">
              <w:rPr>
                <w:rFonts w:ascii="Arial" w:hAnsi="Arial" w:cs="Arial"/>
                <w:b/>
                <w:bCs/>
                <w:sz w:val="20"/>
                <w:szCs w:val="20"/>
                <w:lang w:val="fr-FR"/>
              </w:rPr>
              <w:t>Libellé</w:t>
            </w:r>
          </w:p>
        </w:tc>
        <w:tc>
          <w:tcPr>
            <w:tcW w:w="2268" w:type="dxa"/>
          </w:tcPr>
          <w:p w14:paraId="2241A3A7" w14:textId="77777777" w:rsidR="00AE7146" w:rsidRPr="00AE7146" w:rsidRDefault="00AE7146" w:rsidP="00AE7146">
            <w:pPr>
              <w:jc w:val="center"/>
              <w:rPr>
                <w:rFonts w:ascii="Arial" w:hAnsi="Arial" w:cs="Arial"/>
                <w:b/>
                <w:bCs/>
                <w:sz w:val="20"/>
                <w:szCs w:val="20"/>
              </w:rPr>
            </w:pPr>
            <w:r w:rsidRPr="00AE7146">
              <w:rPr>
                <w:rFonts w:ascii="Arial" w:hAnsi="Arial" w:cs="Arial"/>
                <w:b/>
                <w:bCs/>
                <w:sz w:val="20"/>
                <w:szCs w:val="20"/>
              </w:rPr>
              <w:t>Niveau de qualité</w:t>
            </w:r>
          </w:p>
        </w:tc>
      </w:tr>
      <w:tr w:rsidR="00AE7146" w:rsidRPr="00A23899" w14:paraId="23705F90" w14:textId="77777777" w:rsidTr="00AE7146">
        <w:trPr>
          <w:trHeight w:val="436"/>
        </w:trPr>
        <w:tc>
          <w:tcPr>
            <w:tcW w:w="1544" w:type="dxa"/>
          </w:tcPr>
          <w:p w14:paraId="0C39C7FA" w14:textId="77777777" w:rsidR="00AE7146" w:rsidRPr="00A23899" w:rsidRDefault="00AE7146" w:rsidP="00AE7146">
            <w:pPr>
              <w:jc w:val="both"/>
              <w:rPr>
                <w:rFonts w:ascii="Arial" w:hAnsi="Arial" w:cs="Arial"/>
                <w:sz w:val="20"/>
                <w:szCs w:val="20"/>
                <w:lang w:val="fr-FR"/>
              </w:rPr>
            </w:pPr>
            <w:r w:rsidRPr="00A23899">
              <w:rPr>
                <w:rFonts w:ascii="Arial" w:hAnsi="Arial" w:cs="Arial"/>
                <w:sz w:val="20"/>
                <w:szCs w:val="20"/>
                <w:lang w:val="fr-FR"/>
              </w:rPr>
              <w:t>Famille A</w:t>
            </w:r>
          </w:p>
        </w:tc>
        <w:tc>
          <w:tcPr>
            <w:tcW w:w="5103" w:type="dxa"/>
          </w:tcPr>
          <w:p w14:paraId="1FB96710" w14:textId="77777777" w:rsidR="00AE7146" w:rsidRDefault="00AE7146" w:rsidP="00AE7146">
            <w:pPr>
              <w:jc w:val="both"/>
              <w:rPr>
                <w:rFonts w:ascii="Arial" w:hAnsi="Arial" w:cs="Arial"/>
                <w:sz w:val="20"/>
                <w:szCs w:val="20"/>
                <w:lang w:val="fr-FR"/>
              </w:rPr>
            </w:pPr>
            <w:r w:rsidRPr="00A23899">
              <w:rPr>
                <w:rFonts w:ascii="Arial" w:hAnsi="Arial" w:cs="Arial"/>
                <w:sz w:val="20"/>
                <w:szCs w:val="20"/>
                <w:lang w:val="fr-FR"/>
              </w:rPr>
              <w:t xml:space="preserve">ACCUEIL, ZONES ATTENANTES </w:t>
            </w:r>
          </w:p>
          <w:p w14:paraId="26B38EDB" w14:textId="77777777" w:rsidR="00AE7146" w:rsidRPr="00A23899" w:rsidRDefault="00AE7146" w:rsidP="00AE7146">
            <w:pPr>
              <w:jc w:val="both"/>
              <w:rPr>
                <w:rFonts w:ascii="Arial" w:hAnsi="Arial" w:cs="Arial"/>
                <w:sz w:val="20"/>
                <w:szCs w:val="20"/>
                <w:lang w:val="fr-FR"/>
              </w:rPr>
            </w:pPr>
          </w:p>
        </w:tc>
        <w:tc>
          <w:tcPr>
            <w:tcW w:w="2268" w:type="dxa"/>
          </w:tcPr>
          <w:p w14:paraId="517C2A52" w14:textId="77777777" w:rsidR="00AE7146" w:rsidRPr="00A23899" w:rsidRDefault="00AE7146" w:rsidP="00AE7146">
            <w:pPr>
              <w:jc w:val="both"/>
              <w:rPr>
                <w:rFonts w:ascii="Arial" w:hAnsi="Arial" w:cs="Arial"/>
                <w:sz w:val="20"/>
                <w:szCs w:val="20"/>
              </w:rPr>
            </w:pPr>
            <w:r>
              <w:rPr>
                <w:rFonts w:ascii="Arial" w:hAnsi="Arial" w:cs="Arial"/>
                <w:sz w:val="20"/>
                <w:szCs w:val="20"/>
              </w:rPr>
              <w:t>QUALITE HAUTE</w:t>
            </w:r>
          </w:p>
        </w:tc>
      </w:tr>
      <w:tr w:rsidR="00AE7146" w:rsidRPr="00A23899" w14:paraId="431F1BA2" w14:textId="77777777" w:rsidTr="00AE7146">
        <w:trPr>
          <w:trHeight w:val="537"/>
        </w:trPr>
        <w:tc>
          <w:tcPr>
            <w:tcW w:w="1544" w:type="dxa"/>
          </w:tcPr>
          <w:p w14:paraId="290ECDA3" w14:textId="77777777" w:rsidR="00AE7146" w:rsidRPr="00A23899" w:rsidRDefault="00AE7146" w:rsidP="00AE7146">
            <w:pPr>
              <w:jc w:val="both"/>
              <w:rPr>
                <w:rFonts w:ascii="Arial" w:hAnsi="Arial" w:cs="Arial"/>
                <w:sz w:val="20"/>
                <w:szCs w:val="20"/>
                <w:lang w:val="fr-FR"/>
              </w:rPr>
            </w:pPr>
            <w:r w:rsidRPr="00A23899">
              <w:rPr>
                <w:rFonts w:ascii="Arial" w:hAnsi="Arial" w:cs="Arial"/>
                <w:sz w:val="20"/>
                <w:szCs w:val="20"/>
                <w:lang w:val="fr-FR"/>
              </w:rPr>
              <w:t>Famille B</w:t>
            </w:r>
          </w:p>
        </w:tc>
        <w:tc>
          <w:tcPr>
            <w:tcW w:w="5103" w:type="dxa"/>
          </w:tcPr>
          <w:p w14:paraId="37F3B424" w14:textId="77777777" w:rsidR="00AE7146" w:rsidRDefault="00AE7146" w:rsidP="00AE7146">
            <w:pPr>
              <w:jc w:val="both"/>
              <w:rPr>
                <w:rFonts w:ascii="Arial" w:hAnsi="Arial" w:cs="Arial"/>
                <w:sz w:val="20"/>
                <w:szCs w:val="20"/>
                <w:lang w:val="fr-FR"/>
              </w:rPr>
            </w:pPr>
            <w:r w:rsidRPr="00A23899">
              <w:rPr>
                <w:rFonts w:ascii="Arial" w:hAnsi="Arial" w:cs="Arial"/>
                <w:sz w:val="20"/>
                <w:szCs w:val="20"/>
                <w:lang w:val="fr-FR"/>
              </w:rPr>
              <w:t xml:space="preserve">PETITS BUREAUX ET ASSIMILES </w:t>
            </w:r>
          </w:p>
          <w:p w14:paraId="1B529F53" w14:textId="77777777" w:rsidR="00AE7146" w:rsidRPr="00A23899" w:rsidRDefault="00AE7146" w:rsidP="00AE7146">
            <w:pPr>
              <w:jc w:val="both"/>
              <w:rPr>
                <w:rFonts w:ascii="Arial" w:hAnsi="Arial" w:cs="Arial"/>
                <w:sz w:val="20"/>
                <w:szCs w:val="20"/>
                <w:lang w:val="fr-FR"/>
              </w:rPr>
            </w:pPr>
            <w:r w:rsidRPr="00A23899">
              <w:rPr>
                <w:rFonts w:ascii="Arial" w:hAnsi="Arial" w:cs="Arial"/>
                <w:sz w:val="20"/>
                <w:szCs w:val="20"/>
                <w:lang w:val="fr-FR"/>
              </w:rPr>
              <w:t>(Jusqu’à</w:t>
            </w:r>
            <w:r>
              <w:rPr>
                <w:rFonts w:ascii="Arial" w:hAnsi="Arial" w:cs="Arial"/>
                <w:sz w:val="20"/>
                <w:szCs w:val="20"/>
                <w:lang w:val="fr-FR"/>
              </w:rPr>
              <w:t xml:space="preserve"> </w:t>
            </w:r>
            <w:r w:rsidRPr="00A23899">
              <w:rPr>
                <w:rFonts w:ascii="Arial" w:hAnsi="Arial" w:cs="Arial"/>
                <w:sz w:val="20"/>
                <w:szCs w:val="20"/>
                <w:lang w:val="fr-FR"/>
              </w:rPr>
              <w:t>4</w:t>
            </w:r>
            <w:r>
              <w:rPr>
                <w:rFonts w:ascii="Arial" w:hAnsi="Arial" w:cs="Arial"/>
                <w:sz w:val="20"/>
                <w:szCs w:val="20"/>
                <w:lang w:val="fr-FR"/>
              </w:rPr>
              <w:t xml:space="preserve">  </w:t>
            </w:r>
            <w:r w:rsidRPr="00A23899">
              <w:rPr>
                <w:rFonts w:ascii="Arial" w:hAnsi="Arial" w:cs="Arial"/>
                <w:sz w:val="20"/>
                <w:szCs w:val="20"/>
                <w:lang w:val="fr-FR"/>
              </w:rPr>
              <w:t xml:space="preserve"> personnes) ET LOCAUX DIVERS (Salle de</w:t>
            </w:r>
            <w:r>
              <w:rPr>
                <w:rFonts w:ascii="Arial" w:hAnsi="Arial" w:cs="Arial"/>
                <w:sz w:val="20"/>
                <w:szCs w:val="20"/>
                <w:lang w:val="fr-FR"/>
              </w:rPr>
              <w:t xml:space="preserve"> </w:t>
            </w:r>
            <w:r w:rsidRPr="00A23899">
              <w:rPr>
                <w:rFonts w:ascii="Arial" w:hAnsi="Arial" w:cs="Arial"/>
                <w:sz w:val="20"/>
                <w:szCs w:val="20"/>
                <w:lang w:val="fr-FR"/>
              </w:rPr>
              <w:t>repos,</w:t>
            </w:r>
            <w:r>
              <w:rPr>
                <w:rFonts w:ascii="Arial" w:hAnsi="Arial" w:cs="Arial"/>
                <w:sz w:val="20"/>
                <w:szCs w:val="20"/>
                <w:lang w:val="fr-FR"/>
              </w:rPr>
              <w:t xml:space="preserve"> </w:t>
            </w:r>
            <w:r w:rsidRPr="00A23899">
              <w:rPr>
                <w:rFonts w:ascii="Arial" w:hAnsi="Arial" w:cs="Arial"/>
                <w:sz w:val="20"/>
                <w:szCs w:val="20"/>
                <w:lang w:val="fr-FR"/>
              </w:rPr>
              <w:t>locaux syndicaux …)</w:t>
            </w:r>
          </w:p>
        </w:tc>
        <w:tc>
          <w:tcPr>
            <w:tcW w:w="2268" w:type="dxa"/>
          </w:tcPr>
          <w:p w14:paraId="4BB6E940" w14:textId="77777777" w:rsidR="00AE7146" w:rsidRPr="00A23899" w:rsidRDefault="00AE7146" w:rsidP="00AE7146">
            <w:pPr>
              <w:jc w:val="both"/>
              <w:rPr>
                <w:rFonts w:ascii="Arial" w:hAnsi="Arial" w:cs="Arial"/>
                <w:sz w:val="20"/>
                <w:szCs w:val="20"/>
              </w:rPr>
            </w:pPr>
            <w:r>
              <w:rPr>
                <w:rFonts w:ascii="Arial" w:hAnsi="Arial" w:cs="Arial"/>
                <w:sz w:val="20"/>
                <w:szCs w:val="20"/>
              </w:rPr>
              <w:t>QUALITE STANDARD</w:t>
            </w:r>
          </w:p>
        </w:tc>
      </w:tr>
      <w:tr w:rsidR="00AE7146" w:rsidRPr="00A23899" w14:paraId="1D8DA360" w14:textId="77777777" w:rsidTr="00AE7146">
        <w:trPr>
          <w:trHeight w:val="537"/>
        </w:trPr>
        <w:tc>
          <w:tcPr>
            <w:tcW w:w="1544" w:type="dxa"/>
          </w:tcPr>
          <w:p w14:paraId="1B73F876" w14:textId="77777777" w:rsidR="00AE7146" w:rsidRPr="00A23899" w:rsidRDefault="00AE7146" w:rsidP="00AE7146">
            <w:pPr>
              <w:jc w:val="both"/>
              <w:rPr>
                <w:rFonts w:ascii="Arial" w:hAnsi="Arial" w:cs="Arial"/>
                <w:sz w:val="20"/>
                <w:szCs w:val="20"/>
                <w:lang w:val="fr-FR"/>
              </w:rPr>
            </w:pPr>
            <w:r w:rsidRPr="00A23899">
              <w:rPr>
                <w:rFonts w:ascii="Arial" w:hAnsi="Arial" w:cs="Arial"/>
                <w:sz w:val="20"/>
                <w:szCs w:val="20"/>
                <w:lang w:val="fr-FR"/>
              </w:rPr>
              <w:t>Famille C</w:t>
            </w:r>
          </w:p>
        </w:tc>
        <w:tc>
          <w:tcPr>
            <w:tcW w:w="5103" w:type="dxa"/>
          </w:tcPr>
          <w:p w14:paraId="4B0F7BD7" w14:textId="77777777" w:rsidR="00AE7146" w:rsidRPr="00A23899" w:rsidRDefault="00AE7146" w:rsidP="00AE7146">
            <w:pPr>
              <w:jc w:val="both"/>
              <w:rPr>
                <w:rFonts w:ascii="Arial" w:hAnsi="Arial" w:cs="Arial"/>
                <w:sz w:val="20"/>
                <w:szCs w:val="20"/>
                <w:lang w:val="fr-FR"/>
              </w:rPr>
            </w:pPr>
            <w:r w:rsidRPr="00A23899">
              <w:rPr>
                <w:rFonts w:ascii="Arial" w:hAnsi="Arial" w:cs="Arial"/>
                <w:sz w:val="20"/>
                <w:szCs w:val="20"/>
                <w:lang w:val="fr-FR"/>
              </w:rPr>
              <w:t>GRANDS BUREAUX ET ASSIMILES (Supérieur à 4 personnes, salles de réunion et de</w:t>
            </w:r>
          </w:p>
          <w:p w14:paraId="2C0ED10E" w14:textId="77777777" w:rsidR="00AE7146" w:rsidRPr="00A23899" w:rsidRDefault="00AE7146" w:rsidP="00AE7146">
            <w:pPr>
              <w:jc w:val="both"/>
              <w:rPr>
                <w:rFonts w:ascii="Arial" w:hAnsi="Arial" w:cs="Arial"/>
                <w:sz w:val="20"/>
                <w:szCs w:val="20"/>
                <w:lang w:val="fr-FR"/>
              </w:rPr>
            </w:pPr>
            <w:r w:rsidRPr="00A23899">
              <w:rPr>
                <w:rFonts w:ascii="Arial" w:hAnsi="Arial" w:cs="Arial"/>
                <w:sz w:val="20"/>
                <w:szCs w:val="20"/>
                <w:lang w:val="fr-FR"/>
              </w:rPr>
              <w:t>formation)</w:t>
            </w:r>
          </w:p>
        </w:tc>
        <w:tc>
          <w:tcPr>
            <w:tcW w:w="2268" w:type="dxa"/>
          </w:tcPr>
          <w:p w14:paraId="4F76D9C8" w14:textId="77777777" w:rsidR="00AE7146" w:rsidRPr="00A23899" w:rsidRDefault="00AE7146" w:rsidP="00AE7146">
            <w:pPr>
              <w:jc w:val="both"/>
              <w:rPr>
                <w:rFonts w:ascii="Arial" w:hAnsi="Arial" w:cs="Arial"/>
                <w:sz w:val="20"/>
                <w:szCs w:val="20"/>
              </w:rPr>
            </w:pPr>
            <w:r>
              <w:rPr>
                <w:rFonts w:ascii="Arial" w:hAnsi="Arial" w:cs="Arial"/>
                <w:sz w:val="20"/>
                <w:szCs w:val="20"/>
              </w:rPr>
              <w:t>QUALITE STANDARD</w:t>
            </w:r>
          </w:p>
        </w:tc>
      </w:tr>
      <w:tr w:rsidR="00AE7146" w:rsidRPr="00A23899" w14:paraId="6A2FE116" w14:textId="77777777" w:rsidTr="00AE7146">
        <w:trPr>
          <w:trHeight w:val="412"/>
        </w:trPr>
        <w:tc>
          <w:tcPr>
            <w:tcW w:w="1544" w:type="dxa"/>
          </w:tcPr>
          <w:p w14:paraId="5DC16BEC" w14:textId="77777777" w:rsidR="00AE7146" w:rsidRPr="00A23899" w:rsidRDefault="00AE7146" w:rsidP="00AE7146">
            <w:pPr>
              <w:jc w:val="both"/>
              <w:rPr>
                <w:rFonts w:ascii="Arial" w:hAnsi="Arial" w:cs="Arial"/>
                <w:sz w:val="20"/>
                <w:szCs w:val="20"/>
                <w:lang w:val="fr-FR"/>
              </w:rPr>
            </w:pPr>
            <w:r w:rsidRPr="00A23899">
              <w:rPr>
                <w:rFonts w:ascii="Arial" w:hAnsi="Arial" w:cs="Arial"/>
                <w:sz w:val="20"/>
                <w:szCs w:val="20"/>
                <w:lang w:val="fr-FR"/>
              </w:rPr>
              <w:t>Famille D</w:t>
            </w:r>
          </w:p>
        </w:tc>
        <w:tc>
          <w:tcPr>
            <w:tcW w:w="5103" w:type="dxa"/>
          </w:tcPr>
          <w:p w14:paraId="6056129A" w14:textId="77777777" w:rsidR="00AE7146" w:rsidRPr="00A23899" w:rsidRDefault="00AE7146" w:rsidP="00AE7146">
            <w:pPr>
              <w:jc w:val="both"/>
              <w:rPr>
                <w:rFonts w:ascii="Arial" w:hAnsi="Arial" w:cs="Arial"/>
                <w:sz w:val="20"/>
                <w:szCs w:val="20"/>
                <w:lang w:val="fr-FR"/>
              </w:rPr>
            </w:pPr>
            <w:r w:rsidRPr="00A23899">
              <w:rPr>
                <w:rFonts w:ascii="Arial" w:hAnsi="Arial" w:cs="Arial"/>
                <w:sz w:val="20"/>
                <w:szCs w:val="20"/>
                <w:lang w:val="fr-FR"/>
              </w:rPr>
              <w:t>LOCAUX D'HYGIENE / SANITAIRES ET ASSIMILES (Toilettes, douches)</w:t>
            </w:r>
          </w:p>
        </w:tc>
        <w:tc>
          <w:tcPr>
            <w:tcW w:w="2268" w:type="dxa"/>
          </w:tcPr>
          <w:p w14:paraId="61147DED" w14:textId="77777777" w:rsidR="00AE7146" w:rsidRPr="00A23899" w:rsidRDefault="00AE7146" w:rsidP="00AE7146">
            <w:pPr>
              <w:jc w:val="both"/>
              <w:rPr>
                <w:rFonts w:ascii="Arial" w:hAnsi="Arial" w:cs="Arial"/>
                <w:sz w:val="20"/>
                <w:szCs w:val="20"/>
              </w:rPr>
            </w:pPr>
            <w:r>
              <w:rPr>
                <w:rFonts w:ascii="Arial" w:hAnsi="Arial" w:cs="Arial"/>
                <w:sz w:val="20"/>
                <w:szCs w:val="20"/>
              </w:rPr>
              <w:t>QUALITE HAUTE</w:t>
            </w:r>
          </w:p>
        </w:tc>
      </w:tr>
      <w:tr w:rsidR="00AE7146" w:rsidRPr="00A23899" w14:paraId="1C3B777D" w14:textId="77777777" w:rsidTr="00AE7146">
        <w:trPr>
          <w:trHeight w:val="537"/>
        </w:trPr>
        <w:tc>
          <w:tcPr>
            <w:tcW w:w="1544" w:type="dxa"/>
          </w:tcPr>
          <w:p w14:paraId="49DAE9B9" w14:textId="77777777" w:rsidR="00AE7146" w:rsidRPr="00A23899" w:rsidRDefault="00AE7146" w:rsidP="00AE7146">
            <w:pPr>
              <w:jc w:val="both"/>
              <w:rPr>
                <w:rFonts w:ascii="Arial" w:hAnsi="Arial" w:cs="Arial"/>
                <w:sz w:val="20"/>
                <w:szCs w:val="20"/>
                <w:lang w:val="fr-FR"/>
              </w:rPr>
            </w:pPr>
            <w:r w:rsidRPr="00A23899">
              <w:rPr>
                <w:rFonts w:ascii="Arial" w:hAnsi="Arial" w:cs="Arial"/>
                <w:sz w:val="20"/>
                <w:szCs w:val="20"/>
                <w:lang w:val="fr-FR"/>
              </w:rPr>
              <w:t>Famille E</w:t>
            </w:r>
          </w:p>
        </w:tc>
        <w:tc>
          <w:tcPr>
            <w:tcW w:w="5103" w:type="dxa"/>
          </w:tcPr>
          <w:p w14:paraId="6E454B26" w14:textId="77777777" w:rsidR="00AE7146" w:rsidRPr="00A23899" w:rsidRDefault="00AE7146" w:rsidP="00AE7146">
            <w:pPr>
              <w:jc w:val="both"/>
              <w:rPr>
                <w:rFonts w:ascii="Arial" w:hAnsi="Arial" w:cs="Arial"/>
                <w:sz w:val="20"/>
                <w:szCs w:val="20"/>
                <w:lang w:val="fr-FR"/>
              </w:rPr>
            </w:pPr>
            <w:r w:rsidRPr="00A23899">
              <w:rPr>
                <w:rFonts w:ascii="Arial" w:hAnsi="Arial" w:cs="Arial"/>
                <w:sz w:val="20"/>
                <w:szCs w:val="20"/>
                <w:lang w:val="fr-FR"/>
              </w:rPr>
              <w:t>CIRCULATION, ESCALIERS ET ASSIMILES (Couloirs, paliers, escaliers, ascenseurs,</w:t>
            </w:r>
          </w:p>
          <w:p w14:paraId="7360F50D" w14:textId="77777777" w:rsidR="00AE7146" w:rsidRPr="00A23899" w:rsidRDefault="00AE7146" w:rsidP="00AE7146">
            <w:pPr>
              <w:jc w:val="both"/>
              <w:rPr>
                <w:rFonts w:ascii="Arial" w:hAnsi="Arial" w:cs="Arial"/>
                <w:sz w:val="20"/>
                <w:szCs w:val="20"/>
                <w:lang w:val="fr-FR"/>
              </w:rPr>
            </w:pPr>
            <w:r w:rsidRPr="00A23899">
              <w:rPr>
                <w:rFonts w:ascii="Arial" w:hAnsi="Arial" w:cs="Arial"/>
                <w:sz w:val="20"/>
                <w:szCs w:val="20"/>
                <w:lang w:val="fr-FR"/>
              </w:rPr>
              <w:t>espaces copieur)</w:t>
            </w:r>
          </w:p>
        </w:tc>
        <w:tc>
          <w:tcPr>
            <w:tcW w:w="2268" w:type="dxa"/>
          </w:tcPr>
          <w:p w14:paraId="69A5E47D" w14:textId="77777777" w:rsidR="00AE7146" w:rsidRPr="00A23899" w:rsidRDefault="00AE7146" w:rsidP="00AE7146">
            <w:pPr>
              <w:jc w:val="both"/>
              <w:rPr>
                <w:rFonts w:ascii="Arial" w:hAnsi="Arial" w:cs="Arial"/>
                <w:sz w:val="20"/>
                <w:szCs w:val="20"/>
              </w:rPr>
            </w:pPr>
            <w:r>
              <w:rPr>
                <w:rFonts w:ascii="Arial" w:hAnsi="Arial" w:cs="Arial"/>
                <w:sz w:val="20"/>
                <w:szCs w:val="20"/>
              </w:rPr>
              <w:t>QUALITE STANDARD</w:t>
            </w:r>
          </w:p>
        </w:tc>
      </w:tr>
      <w:tr w:rsidR="00AE7146" w:rsidRPr="00A23899" w14:paraId="2712CD4C" w14:textId="77777777" w:rsidTr="00AE7146">
        <w:trPr>
          <w:trHeight w:val="537"/>
        </w:trPr>
        <w:tc>
          <w:tcPr>
            <w:tcW w:w="1544" w:type="dxa"/>
          </w:tcPr>
          <w:p w14:paraId="3063B55A" w14:textId="77777777" w:rsidR="00AE7146" w:rsidRPr="00A23899" w:rsidRDefault="00AE7146" w:rsidP="00AE7146">
            <w:pPr>
              <w:jc w:val="both"/>
              <w:rPr>
                <w:rFonts w:ascii="Arial" w:hAnsi="Arial" w:cs="Arial"/>
                <w:sz w:val="20"/>
                <w:szCs w:val="20"/>
                <w:lang w:val="fr-FR"/>
              </w:rPr>
            </w:pPr>
            <w:r w:rsidRPr="00A23899">
              <w:rPr>
                <w:rFonts w:ascii="Arial" w:hAnsi="Arial" w:cs="Arial"/>
                <w:sz w:val="20"/>
                <w:szCs w:val="20"/>
                <w:lang w:val="fr-FR"/>
              </w:rPr>
              <w:t>Famille F</w:t>
            </w:r>
          </w:p>
        </w:tc>
        <w:tc>
          <w:tcPr>
            <w:tcW w:w="5103" w:type="dxa"/>
          </w:tcPr>
          <w:p w14:paraId="7C310759" w14:textId="77777777" w:rsidR="00AE7146" w:rsidRPr="00A23899" w:rsidRDefault="00AE7146" w:rsidP="00AE7146">
            <w:pPr>
              <w:jc w:val="both"/>
              <w:rPr>
                <w:rFonts w:ascii="Arial" w:hAnsi="Arial" w:cs="Arial"/>
                <w:sz w:val="20"/>
                <w:szCs w:val="20"/>
                <w:lang w:val="fr-FR"/>
              </w:rPr>
            </w:pPr>
            <w:r w:rsidRPr="00A23899">
              <w:rPr>
                <w:rFonts w:ascii="Arial" w:hAnsi="Arial" w:cs="Arial"/>
                <w:sz w:val="20"/>
                <w:szCs w:val="20"/>
                <w:lang w:val="fr-FR"/>
              </w:rPr>
              <w:t>HALL ENTRÉE DU PERSONNEL, DETENTE ET ASSIMILES (Salle de</w:t>
            </w:r>
            <w:r>
              <w:rPr>
                <w:rFonts w:ascii="Arial" w:hAnsi="Arial" w:cs="Arial"/>
                <w:sz w:val="20"/>
                <w:szCs w:val="20"/>
                <w:lang w:val="fr-FR"/>
              </w:rPr>
              <w:t xml:space="preserve"> </w:t>
            </w:r>
            <w:r w:rsidRPr="00A23899">
              <w:rPr>
                <w:rFonts w:ascii="Arial" w:hAnsi="Arial" w:cs="Arial"/>
                <w:sz w:val="20"/>
                <w:szCs w:val="20"/>
                <w:lang w:val="fr-FR"/>
              </w:rPr>
              <w:t>restauration, espaces de détente, espaces de convivialité, salle d’activités)</w:t>
            </w:r>
          </w:p>
        </w:tc>
        <w:tc>
          <w:tcPr>
            <w:tcW w:w="2268" w:type="dxa"/>
          </w:tcPr>
          <w:p w14:paraId="7FF3D05F" w14:textId="77777777" w:rsidR="00AE7146" w:rsidRDefault="00AE7146" w:rsidP="00AE7146">
            <w:pPr>
              <w:jc w:val="both"/>
              <w:rPr>
                <w:rFonts w:ascii="Arial" w:hAnsi="Arial" w:cs="Arial"/>
                <w:sz w:val="20"/>
                <w:szCs w:val="20"/>
              </w:rPr>
            </w:pPr>
            <w:r>
              <w:rPr>
                <w:rFonts w:ascii="Arial" w:hAnsi="Arial" w:cs="Arial"/>
                <w:sz w:val="20"/>
                <w:szCs w:val="20"/>
              </w:rPr>
              <w:t>QUALITE STANDARD</w:t>
            </w:r>
          </w:p>
          <w:p w14:paraId="478DD435" w14:textId="77777777" w:rsidR="00AE7146" w:rsidRPr="00A23899" w:rsidRDefault="00AE7146" w:rsidP="00AE7146">
            <w:pPr>
              <w:jc w:val="both"/>
              <w:rPr>
                <w:rFonts w:ascii="Arial" w:hAnsi="Arial" w:cs="Arial"/>
                <w:sz w:val="20"/>
                <w:szCs w:val="20"/>
              </w:rPr>
            </w:pPr>
          </w:p>
        </w:tc>
      </w:tr>
      <w:tr w:rsidR="00AE7146" w:rsidRPr="00A23899" w14:paraId="27EDD870" w14:textId="77777777" w:rsidTr="00AE7146">
        <w:trPr>
          <w:trHeight w:val="421"/>
        </w:trPr>
        <w:tc>
          <w:tcPr>
            <w:tcW w:w="1544" w:type="dxa"/>
          </w:tcPr>
          <w:p w14:paraId="175AA07F" w14:textId="77777777" w:rsidR="00AE7146" w:rsidRPr="00A23899" w:rsidRDefault="00AE7146" w:rsidP="00AE7146">
            <w:pPr>
              <w:jc w:val="both"/>
              <w:rPr>
                <w:rFonts w:ascii="Arial" w:hAnsi="Arial" w:cs="Arial"/>
                <w:sz w:val="20"/>
                <w:szCs w:val="20"/>
              </w:rPr>
            </w:pPr>
            <w:r w:rsidRPr="00A23899">
              <w:rPr>
                <w:rFonts w:ascii="Arial" w:hAnsi="Arial" w:cs="Arial"/>
                <w:sz w:val="20"/>
                <w:szCs w:val="20"/>
                <w:lang w:val="fr-FR"/>
              </w:rPr>
              <w:t>Famille G</w:t>
            </w:r>
          </w:p>
        </w:tc>
        <w:tc>
          <w:tcPr>
            <w:tcW w:w="5103" w:type="dxa"/>
          </w:tcPr>
          <w:p w14:paraId="0ACBF158" w14:textId="77777777" w:rsidR="00AE7146" w:rsidRPr="00A23899" w:rsidRDefault="00AE7146" w:rsidP="00AE7146">
            <w:pPr>
              <w:jc w:val="both"/>
              <w:rPr>
                <w:rFonts w:ascii="Arial" w:hAnsi="Arial" w:cs="Arial"/>
                <w:sz w:val="20"/>
                <w:szCs w:val="20"/>
              </w:rPr>
            </w:pPr>
            <w:r>
              <w:rPr>
                <w:rFonts w:ascii="Arial" w:hAnsi="Arial" w:cs="Arial"/>
                <w:sz w:val="20"/>
                <w:szCs w:val="20"/>
              </w:rPr>
              <w:t>ESPACES REPAS</w:t>
            </w:r>
          </w:p>
        </w:tc>
        <w:tc>
          <w:tcPr>
            <w:tcW w:w="2268" w:type="dxa"/>
          </w:tcPr>
          <w:p w14:paraId="4CF68234" w14:textId="77777777" w:rsidR="00AE7146" w:rsidRPr="00A23899" w:rsidRDefault="00AE7146" w:rsidP="00AE7146">
            <w:pPr>
              <w:jc w:val="both"/>
              <w:rPr>
                <w:rFonts w:ascii="Arial" w:hAnsi="Arial" w:cs="Arial"/>
                <w:sz w:val="20"/>
                <w:szCs w:val="20"/>
              </w:rPr>
            </w:pPr>
            <w:r>
              <w:rPr>
                <w:rFonts w:ascii="Arial" w:hAnsi="Arial" w:cs="Arial"/>
                <w:sz w:val="20"/>
                <w:szCs w:val="20"/>
              </w:rPr>
              <w:t>QUALITE HAUTE</w:t>
            </w:r>
          </w:p>
        </w:tc>
      </w:tr>
      <w:tr w:rsidR="00AE7146" w:rsidRPr="00A23899" w14:paraId="7E3DB75E" w14:textId="77777777" w:rsidTr="00AE7146">
        <w:trPr>
          <w:trHeight w:val="421"/>
        </w:trPr>
        <w:tc>
          <w:tcPr>
            <w:tcW w:w="1544" w:type="dxa"/>
          </w:tcPr>
          <w:p w14:paraId="6A950877" w14:textId="77777777" w:rsidR="00AE7146" w:rsidRPr="00A23899" w:rsidRDefault="00AE7146" w:rsidP="00AE7146">
            <w:pPr>
              <w:jc w:val="both"/>
              <w:rPr>
                <w:rFonts w:ascii="Arial" w:hAnsi="Arial" w:cs="Arial"/>
                <w:sz w:val="20"/>
                <w:szCs w:val="20"/>
                <w:lang w:val="fr-FR"/>
              </w:rPr>
            </w:pPr>
            <w:r>
              <w:rPr>
                <w:rFonts w:ascii="Arial" w:hAnsi="Arial" w:cs="Arial"/>
                <w:sz w:val="20"/>
                <w:szCs w:val="20"/>
                <w:lang w:val="fr-FR"/>
              </w:rPr>
              <w:t>Famille H</w:t>
            </w:r>
          </w:p>
        </w:tc>
        <w:tc>
          <w:tcPr>
            <w:tcW w:w="5103" w:type="dxa"/>
          </w:tcPr>
          <w:p w14:paraId="7272BDE1" w14:textId="77777777" w:rsidR="00AE7146" w:rsidRPr="00A23899" w:rsidRDefault="00AE7146" w:rsidP="00AE7146">
            <w:pPr>
              <w:jc w:val="both"/>
              <w:rPr>
                <w:rFonts w:ascii="Arial" w:hAnsi="Arial" w:cs="Arial"/>
                <w:sz w:val="20"/>
                <w:szCs w:val="20"/>
                <w:lang w:val="fr-FR"/>
              </w:rPr>
            </w:pPr>
            <w:r w:rsidRPr="00A23899">
              <w:rPr>
                <w:rFonts w:ascii="Arial" w:hAnsi="Arial" w:cs="Arial"/>
                <w:sz w:val="20"/>
                <w:szCs w:val="20"/>
                <w:lang w:val="fr-FR"/>
              </w:rPr>
              <w:t xml:space="preserve">ARCHIVES, STOCKAGES </w:t>
            </w:r>
          </w:p>
        </w:tc>
        <w:tc>
          <w:tcPr>
            <w:tcW w:w="2268" w:type="dxa"/>
          </w:tcPr>
          <w:p w14:paraId="36EB5C39" w14:textId="77777777" w:rsidR="00AE7146" w:rsidRPr="00A23899" w:rsidRDefault="00AE7146" w:rsidP="00AE7146">
            <w:pPr>
              <w:jc w:val="both"/>
              <w:rPr>
                <w:rFonts w:ascii="Arial" w:hAnsi="Arial" w:cs="Arial"/>
                <w:sz w:val="20"/>
                <w:szCs w:val="20"/>
              </w:rPr>
            </w:pPr>
            <w:r>
              <w:rPr>
                <w:rFonts w:ascii="Arial" w:hAnsi="Arial" w:cs="Arial"/>
                <w:sz w:val="20"/>
                <w:szCs w:val="20"/>
              </w:rPr>
              <w:t>QUALITE ECONOMIQUE</w:t>
            </w:r>
          </w:p>
        </w:tc>
      </w:tr>
      <w:tr w:rsidR="00AE7146" w:rsidRPr="00A23899" w14:paraId="30A60CCB" w14:textId="77777777" w:rsidTr="00AE7146">
        <w:trPr>
          <w:trHeight w:val="421"/>
        </w:trPr>
        <w:tc>
          <w:tcPr>
            <w:tcW w:w="1544" w:type="dxa"/>
          </w:tcPr>
          <w:p w14:paraId="20B087FD" w14:textId="77777777" w:rsidR="00AE7146" w:rsidRPr="00A23899" w:rsidRDefault="00AE7146" w:rsidP="00AE7146">
            <w:pPr>
              <w:jc w:val="both"/>
              <w:rPr>
                <w:rFonts w:ascii="Arial" w:hAnsi="Arial" w:cs="Arial"/>
                <w:sz w:val="20"/>
                <w:szCs w:val="20"/>
                <w:lang w:val="fr-FR"/>
              </w:rPr>
            </w:pPr>
            <w:r>
              <w:rPr>
                <w:rFonts w:ascii="Arial" w:hAnsi="Arial" w:cs="Arial"/>
                <w:sz w:val="20"/>
                <w:szCs w:val="20"/>
                <w:lang w:val="fr-FR"/>
              </w:rPr>
              <w:t>Famille I</w:t>
            </w:r>
          </w:p>
        </w:tc>
        <w:tc>
          <w:tcPr>
            <w:tcW w:w="5103" w:type="dxa"/>
          </w:tcPr>
          <w:p w14:paraId="2F5DABAF" w14:textId="77777777" w:rsidR="00AE7146" w:rsidRPr="00A23899" w:rsidRDefault="00AE7146" w:rsidP="00AE7146">
            <w:pPr>
              <w:jc w:val="both"/>
              <w:rPr>
                <w:rFonts w:ascii="Arial" w:hAnsi="Arial" w:cs="Arial"/>
                <w:sz w:val="20"/>
                <w:szCs w:val="20"/>
                <w:lang w:val="fr-FR"/>
              </w:rPr>
            </w:pPr>
            <w:r w:rsidRPr="00A23899">
              <w:rPr>
                <w:rFonts w:ascii="Arial" w:hAnsi="Arial" w:cs="Arial"/>
                <w:sz w:val="20"/>
                <w:szCs w:val="20"/>
                <w:lang w:val="fr-FR"/>
              </w:rPr>
              <w:t>EXTÉRIEURS</w:t>
            </w:r>
          </w:p>
        </w:tc>
        <w:tc>
          <w:tcPr>
            <w:tcW w:w="2268" w:type="dxa"/>
          </w:tcPr>
          <w:p w14:paraId="379029F2" w14:textId="77777777" w:rsidR="00AE7146" w:rsidRPr="00A23899" w:rsidRDefault="00AE7146" w:rsidP="00AE7146">
            <w:pPr>
              <w:jc w:val="both"/>
              <w:rPr>
                <w:rFonts w:ascii="Arial" w:hAnsi="Arial" w:cs="Arial"/>
                <w:sz w:val="20"/>
                <w:szCs w:val="20"/>
              </w:rPr>
            </w:pPr>
            <w:r>
              <w:rPr>
                <w:rFonts w:ascii="Arial" w:hAnsi="Arial" w:cs="Arial"/>
                <w:sz w:val="20"/>
                <w:szCs w:val="20"/>
              </w:rPr>
              <w:t>QUALITE ECONOMIQUE</w:t>
            </w:r>
          </w:p>
        </w:tc>
      </w:tr>
      <w:tr w:rsidR="00AE7146" w:rsidRPr="00A23899" w14:paraId="6BCBD094" w14:textId="77777777" w:rsidTr="00AE7146">
        <w:trPr>
          <w:trHeight w:val="421"/>
        </w:trPr>
        <w:tc>
          <w:tcPr>
            <w:tcW w:w="1544" w:type="dxa"/>
          </w:tcPr>
          <w:p w14:paraId="6D45A674" w14:textId="77777777" w:rsidR="00AE7146" w:rsidRPr="00A23899" w:rsidRDefault="00AE7146" w:rsidP="00AE7146">
            <w:pPr>
              <w:jc w:val="both"/>
              <w:rPr>
                <w:rFonts w:ascii="Arial" w:hAnsi="Arial" w:cs="Arial"/>
                <w:sz w:val="20"/>
                <w:szCs w:val="20"/>
              </w:rPr>
            </w:pPr>
            <w:r>
              <w:rPr>
                <w:rFonts w:ascii="Arial" w:hAnsi="Arial" w:cs="Arial"/>
                <w:sz w:val="20"/>
                <w:szCs w:val="20"/>
              </w:rPr>
              <w:t>Famille J</w:t>
            </w:r>
          </w:p>
        </w:tc>
        <w:tc>
          <w:tcPr>
            <w:tcW w:w="5103" w:type="dxa"/>
          </w:tcPr>
          <w:p w14:paraId="240FA0C3" w14:textId="77777777" w:rsidR="00AE7146" w:rsidRPr="00A23899" w:rsidRDefault="00AE7146" w:rsidP="00AE7146">
            <w:pPr>
              <w:jc w:val="both"/>
              <w:rPr>
                <w:rFonts w:ascii="Arial" w:hAnsi="Arial" w:cs="Arial"/>
                <w:sz w:val="20"/>
                <w:szCs w:val="20"/>
              </w:rPr>
            </w:pPr>
            <w:r>
              <w:rPr>
                <w:rFonts w:ascii="Arial" w:hAnsi="Arial" w:cs="Arial"/>
                <w:sz w:val="20"/>
                <w:szCs w:val="20"/>
              </w:rPr>
              <w:t xml:space="preserve">CABINETS MEDICAUX </w:t>
            </w:r>
          </w:p>
        </w:tc>
        <w:tc>
          <w:tcPr>
            <w:tcW w:w="2268" w:type="dxa"/>
          </w:tcPr>
          <w:p w14:paraId="06970C9E" w14:textId="77777777" w:rsidR="00AE7146" w:rsidRPr="00A23899" w:rsidRDefault="00AE7146" w:rsidP="00AE7146">
            <w:pPr>
              <w:jc w:val="both"/>
              <w:rPr>
                <w:rFonts w:ascii="Arial" w:hAnsi="Arial" w:cs="Arial"/>
                <w:sz w:val="20"/>
                <w:szCs w:val="20"/>
              </w:rPr>
            </w:pPr>
            <w:r>
              <w:rPr>
                <w:rFonts w:ascii="Arial" w:hAnsi="Arial" w:cs="Arial"/>
                <w:sz w:val="20"/>
                <w:szCs w:val="20"/>
              </w:rPr>
              <w:t>BIO NETTOYAGE</w:t>
            </w:r>
          </w:p>
        </w:tc>
      </w:tr>
    </w:tbl>
    <w:p w14:paraId="050DAD0A" w14:textId="77777777" w:rsidR="00AE7146" w:rsidRPr="00223C98" w:rsidRDefault="00AE7146" w:rsidP="00AE7146">
      <w:pPr>
        <w:jc w:val="both"/>
        <w:rPr>
          <w:rFonts w:ascii="Arial" w:hAnsi="Arial" w:cs="Arial"/>
          <w:sz w:val="20"/>
          <w:szCs w:val="20"/>
        </w:rPr>
      </w:pPr>
    </w:p>
    <w:p w14:paraId="2B478FCE" w14:textId="195928FC" w:rsidR="00AE7146" w:rsidRPr="008926DE" w:rsidRDefault="00AE7146" w:rsidP="00AE7146">
      <w:pPr>
        <w:pStyle w:val="Titre2"/>
        <w:keepLines/>
        <w:numPr>
          <w:ilvl w:val="2"/>
          <w:numId w:val="12"/>
        </w:numPr>
        <w:spacing w:before="40" w:after="240"/>
        <w:jc w:val="left"/>
        <w:rPr>
          <w:rFonts w:eastAsiaTheme="minorHAnsi"/>
          <w:b w:val="0"/>
          <w:color w:val="005CA9"/>
          <w:lang w:eastAsia="en-US"/>
        </w:rPr>
      </w:pPr>
      <w:bookmarkStart w:id="122" w:name="_Toc202797752"/>
      <w:r w:rsidRPr="008926DE">
        <w:rPr>
          <w:rFonts w:eastAsiaTheme="minorHAnsi"/>
          <w:b w:val="0"/>
          <w:color w:val="005CA9"/>
          <w:lang w:eastAsia="en-US"/>
        </w:rPr>
        <w:t xml:space="preserve">– </w:t>
      </w:r>
      <w:r>
        <w:rPr>
          <w:rFonts w:eastAsiaTheme="minorHAnsi"/>
          <w:b w:val="0"/>
          <w:color w:val="005CA9"/>
          <w:lang w:eastAsia="en-US"/>
        </w:rPr>
        <w:t>Prestation à réaliser</w:t>
      </w:r>
      <w:bookmarkEnd w:id="122"/>
    </w:p>
    <w:p w14:paraId="4BD6AC05" w14:textId="35D3F933" w:rsidR="00AE7146" w:rsidRPr="008926DE" w:rsidRDefault="00AE7146" w:rsidP="00AE7146">
      <w:pPr>
        <w:pStyle w:val="Titre2"/>
        <w:keepLines/>
        <w:numPr>
          <w:ilvl w:val="3"/>
          <w:numId w:val="12"/>
        </w:numPr>
        <w:spacing w:before="40" w:after="240"/>
        <w:jc w:val="left"/>
        <w:rPr>
          <w:rFonts w:eastAsiaTheme="minorHAnsi"/>
          <w:b w:val="0"/>
          <w:color w:val="005CA9"/>
          <w:lang w:eastAsia="en-US"/>
        </w:rPr>
      </w:pPr>
      <w:bookmarkStart w:id="123" w:name="_Toc202797753"/>
      <w:r w:rsidRPr="008926DE">
        <w:rPr>
          <w:rFonts w:eastAsiaTheme="minorHAnsi"/>
          <w:b w:val="0"/>
          <w:color w:val="005CA9"/>
          <w:lang w:eastAsia="en-US"/>
        </w:rPr>
        <w:t xml:space="preserve">– </w:t>
      </w:r>
      <w:r>
        <w:rPr>
          <w:rFonts w:eastAsiaTheme="minorHAnsi"/>
          <w:b w:val="0"/>
          <w:color w:val="005CA9"/>
          <w:lang w:eastAsia="en-US"/>
        </w:rPr>
        <w:t>Les prestations de nettoyage</w:t>
      </w:r>
      <w:bookmarkEnd w:id="123"/>
    </w:p>
    <w:p w14:paraId="642B4D82" w14:textId="77777777" w:rsidR="00AE7146" w:rsidRPr="00223C98" w:rsidRDefault="00AE7146" w:rsidP="00AE7146">
      <w:pPr>
        <w:jc w:val="both"/>
        <w:rPr>
          <w:rFonts w:ascii="Arial" w:hAnsi="Arial" w:cs="Arial"/>
          <w:sz w:val="20"/>
          <w:szCs w:val="20"/>
        </w:rPr>
      </w:pPr>
      <w:r w:rsidRPr="00223C98">
        <w:rPr>
          <w:rFonts w:ascii="Arial" w:hAnsi="Arial" w:cs="Arial"/>
          <w:sz w:val="20"/>
          <w:szCs w:val="20"/>
        </w:rPr>
        <w:t>Les prestations et leurs fréquences sont définies en fonction du niveau de qualité.</w:t>
      </w:r>
    </w:p>
    <w:p w14:paraId="6C495CF9" w14:textId="7FE0835B" w:rsidR="00AE7146" w:rsidRPr="00223C98" w:rsidRDefault="00AE7146" w:rsidP="00AE7146">
      <w:pPr>
        <w:jc w:val="both"/>
        <w:rPr>
          <w:rFonts w:ascii="Arial" w:hAnsi="Arial" w:cs="Arial"/>
          <w:sz w:val="20"/>
          <w:szCs w:val="20"/>
        </w:rPr>
      </w:pPr>
      <w:r w:rsidRPr="00AD15F3">
        <w:rPr>
          <w:rFonts w:ascii="Arial" w:hAnsi="Arial" w:cs="Arial"/>
          <w:sz w:val="20"/>
          <w:szCs w:val="20"/>
        </w:rPr>
        <w:t>L’annexe 2</w:t>
      </w:r>
      <w:r w:rsidRPr="00223C98">
        <w:rPr>
          <w:rFonts w:ascii="Arial" w:hAnsi="Arial" w:cs="Arial"/>
          <w:sz w:val="20"/>
          <w:szCs w:val="20"/>
        </w:rPr>
        <w:t xml:space="preserve"> du </w:t>
      </w:r>
      <w:r w:rsidR="00903BD3">
        <w:rPr>
          <w:rFonts w:ascii="Arial" w:hAnsi="Arial" w:cs="Arial"/>
          <w:sz w:val="20"/>
          <w:szCs w:val="20"/>
        </w:rPr>
        <w:t>lot n°3</w:t>
      </w:r>
      <w:r w:rsidRPr="00223C98">
        <w:rPr>
          <w:rFonts w:ascii="Arial" w:hAnsi="Arial" w:cs="Arial"/>
          <w:sz w:val="20"/>
          <w:szCs w:val="20"/>
        </w:rPr>
        <w:t xml:space="preserve"> reprend, pour chaque niveau de qualité, les fréquences des interventions et les planifie.</w:t>
      </w:r>
    </w:p>
    <w:p w14:paraId="5580BA1C" w14:textId="77777777" w:rsidR="00AE7146" w:rsidRPr="00223C98" w:rsidRDefault="00AE7146" w:rsidP="00AE7146">
      <w:pPr>
        <w:jc w:val="both"/>
        <w:rPr>
          <w:rFonts w:ascii="Arial" w:hAnsi="Arial" w:cs="Arial"/>
          <w:sz w:val="20"/>
          <w:szCs w:val="20"/>
        </w:rPr>
      </w:pPr>
      <w:r w:rsidRPr="00223C98">
        <w:rPr>
          <w:rFonts w:ascii="Arial" w:hAnsi="Arial" w:cs="Arial"/>
          <w:sz w:val="20"/>
          <w:szCs w:val="20"/>
        </w:rPr>
        <w:lastRenderedPageBreak/>
        <w:t>Le Titulaire doit, quotidiennement, respecter ses obligations contractuelles.</w:t>
      </w:r>
    </w:p>
    <w:p w14:paraId="4670B58A" w14:textId="77777777" w:rsidR="00AE7146" w:rsidRPr="00223C98" w:rsidRDefault="00AE7146" w:rsidP="00AE7146">
      <w:pPr>
        <w:jc w:val="both"/>
        <w:rPr>
          <w:rFonts w:ascii="Arial" w:hAnsi="Arial" w:cs="Arial"/>
          <w:sz w:val="20"/>
          <w:szCs w:val="20"/>
        </w:rPr>
      </w:pPr>
      <w:r w:rsidRPr="001C1C35">
        <w:rPr>
          <w:rFonts w:ascii="Arial" w:hAnsi="Arial" w:cs="Arial"/>
          <w:sz w:val="20"/>
          <w:szCs w:val="20"/>
        </w:rPr>
        <w:t>Des plannings ont été établis en</w:t>
      </w:r>
      <w:r w:rsidRPr="00223C98">
        <w:rPr>
          <w:rFonts w:ascii="Arial" w:hAnsi="Arial" w:cs="Arial"/>
          <w:sz w:val="20"/>
          <w:szCs w:val="20"/>
        </w:rPr>
        <w:t xml:space="preserve"> détaillant de nombreuses interventions, tout en tenant compte des niveaux de qualité exigés suivant le type d’occupation des locaux :</w:t>
      </w:r>
    </w:p>
    <w:p w14:paraId="6CF14227" w14:textId="77777777" w:rsidR="00AE7146" w:rsidRPr="00223C98" w:rsidRDefault="00AE7146" w:rsidP="00AE7146">
      <w:pPr>
        <w:jc w:val="both"/>
        <w:rPr>
          <w:rFonts w:ascii="Arial" w:hAnsi="Arial" w:cs="Arial"/>
          <w:sz w:val="20"/>
          <w:szCs w:val="20"/>
        </w:rPr>
      </w:pPr>
      <w:r w:rsidRPr="00223C98">
        <w:rPr>
          <w:rFonts w:ascii="Arial" w:hAnsi="Arial" w:cs="Arial"/>
          <w:sz w:val="20"/>
          <w:szCs w:val="20"/>
        </w:rPr>
        <w:t>- Programmation pour la réalisation des prestations journalières, hebdomadaires et mensuelles</w:t>
      </w:r>
    </w:p>
    <w:p w14:paraId="7E83B5E5" w14:textId="336E8CC4" w:rsidR="00AE7146" w:rsidRDefault="00AE7146" w:rsidP="00AE7146">
      <w:pPr>
        <w:jc w:val="both"/>
        <w:rPr>
          <w:rFonts w:ascii="Arial" w:hAnsi="Arial" w:cs="Arial"/>
          <w:sz w:val="20"/>
          <w:szCs w:val="20"/>
        </w:rPr>
      </w:pPr>
      <w:r w:rsidRPr="00223C98">
        <w:rPr>
          <w:rFonts w:ascii="Arial" w:hAnsi="Arial" w:cs="Arial"/>
          <w:sz w:val="20"/>
          <w:szCs w:val="20"/>
        </w:rPr>
        <w:t xml:space="preserve">Les plannings s’appliquent dès le 1er </w:t>
      </w:r>
      <w:r w:rsidR="00F5144B">
        <w:rPr>
          <w:rFonts w:ascii="Arial" w:hAnsi="Arial" w:cs="Arial"/>
          <w:sz w:val="20"/>
          <w:szCs w:val="20"/>
        </w:rPr>
        <w:t>déc</w:t>
      </w:r>
      <w:r>
        <w:rPr>
          <w:rFonts w:ascii="Arial" w:hAnsi="Arial" w:cs="Arial"/>
          <w:sz w:val="20"/>
          <w:szCs w:val="20"/>
        </w:rPr>
        <w:t>embre 2025</w:t>
      </w:r>
      <w:r w:rsidRPr="00223C98">
        <w:rPr>
          <w:rFonts w:ascii="Arial" w:hAnsi="Arial" w:cs="Arial"/>
          <w:sz w:val="20"/>
          <w:szCs w:val="20"/>
        </w:rPr>
        <w:t>.</w:t>
      </w:r>
    </w:p>
    <w:p w14:paraId="47B90888" w14:textId="77777777" w:rsidR="00AE7146" w:rsidRPr="00223C98" w:rsidRDefault="00AE7146" w:rsidP="00AE7146">
      <w:pPr>
        <w:jc w:val="both"/>
        <w:rPr>
          <w:rFonts w:ascii="Arial" w:hAnsi="Arial" w:cs="Arial"/>
          <w:sz w:val="20"/>
          <w:szCs w:val="20"/>
        </w:rPr>
      </w:pPr>
    </w:p>
    <w:p w14:paraId="067B9BDC" w14:textId="66B82AB1" w:rsidR="00AE7146" w:rsidRPr="008926DE" w:rsidRDefault="00AE7146" w:rsidP="00AE7146">
      <w:pPr>
        <w:pStyle w:val="Titre2"/>
        <w:keepLines/>
        <w:numPr>
          <w:ilvl w:val="3"/>
          <w:numId w:val="12"/>
        </w:numPr>
        <w:spacing w:before="40" w:after="240"/>
        <w:jc w:val="left"/>
        <w:rPr>
          <w:rFonts w:eastAsiaTheme="minorHAnsi"/>
          <w:b w:val="0"/>
          <w:color w:val="005CA9"/>
          <w:lang w:eastAsia="en-US"/>
        </w:rPr>
      </w:pPr>
      <w:bookmarkStart w:id="124" w:name="_Toc202797754"/>
      <w:r w:rsidRPr="008926DE">
        <w:rPr>
          <w:rFonts w:eastAsiaTheme="minorHAnsi"/>
          <w:b w:val="0"/>
          <w:color w:val="005CA9"/>
          <w:lang w:eastAsia="en-US"/>
        </w:rPr>
        <w:t xml:space="preserve">– </w:t>
      </w:r>
      <w:r>
        <w:rPr>
          <w:rFonts w:eastAsiaTheme="minorHAnsi"/>
          <w:b w:val="0"/>
          <w:color w:val="005CA9"/>
          <w:lang w:eastAsia="en-US"/>
        </w:rPr>
        <w:t>Contenu des prestations à exécuter</w:t>
      </w:r>
      <w:bookmarkEnd w:id="124"/>
    </w:p>
    <w:p w14:paraId="1D038DF6" w14:textId="77777777" w:rsidR="00AE7146" w:rsidRPr="00223C98" w:rsidRDefault="00AE7146" w:rsidP="00AE7146">
      <w:pPr>
        <w:jc w:val="both"/>
        <w:rPr>
          <w:rFonts w:ascii="Arial" w:hAnsi="Arial" w:cs="Arial"/>
          <w:sz w:val="20"/>
          <w:szCs w:val="20"/>
        </w:rPr>
      </w:pPr>
      <w:r w:rsidRPr="00223C98">
        <w:rPr>
          <w:rFonts w:ascii="Arial" w:hAnsi="Arial" w:cs="Arial"/>
          <w:sz w:val="20"/>
          <w:szCs w:val="20"/>
        </w:rPr>
        <w:t>Les prestations programmées correspondent à des prestations de propreté courantes, réalisées régulièrement selon une périodicité établie (du quotidien à l’annuel), qui peuvent différer selon les sites ou bâtiments et dont le chiffrage se fera au forfait annuel.</w:t>
      </w:r>
    </w:p>
    <w:p w14:paraId="2C69CC2B" w14:textId="77777777" w:rsidR="00AE7146" w:rsidRPr="00223C98" w:rsidRDefault="00AE7146" w:rsidP="00AE7146">
      <w:pPr>
        <w:jc w:val="both"/>
        <w:rPr>
          <w:rFonts w:ascii="Arial" w:hAnsi="Arial" w:cs="Arial"/>
          <w:sz w:val="20"/>
          <w:szCs w:val="20"/>
        </w:rPr>
      </w:pPr>
      <w:r w:rsidRPr="00223C98">
        <w:rPr>
          <w:rFonts w:ascii="Arial" w:hAnsi="Arial" w:cs="Arial"/>
          <w:sz w:val="20"/>
          <w:szCs w:val="20"/>
        </w:rPr>
        <w:t>Les éléments pris en compte dans les prestations à prix forfaitaires sont :</w:t>
      </w:r>
    </w:p>
    <w:p w14:paraId="71CA5121" w14:textId="77777777" w:rsidR="00AE7146" w:rsidRPr="00223C98" w:rsidRDefault="00AE7146" w:rsidP="00AE7146">
      <w:pPr>
        <w:jc w:val="both"/>
        <w:rPr>
          <w:rFonts w:ascii="Arial" w:hAnsi="Arial" w:cs="Arial"/>
          <w:sz w:val="20"/>
          <w:szCs w:val="20"/>
        </w:rPr>
      </w:pPr>
      <w:r w:rsidRPr="00223C98">
        <w:rPr>
          <w:rFonts w:ascii="Arial" w:hAnsi="Arial" w:cs="Arial"/>
          <w:sz w:val="20"/>
          <w:szCs w:val="20"/>
        </w:rPr>
        <w:t>- les sols : thermoplastique, moquette, carrelage, parquet, ciment (brut ou peint), faux plancher</w:t>
      </w:r>
    </w:p>
    <w:p w14:paraId="79975213" w14:textId="77777777" w:rsidR="00AE7146" w:rsidRPr="00223C98" w:rsidRDefault="00AE7146" w:rsidP="00AE7146">
      <w:pPr>
        <w:jc w:val="both"/>
        <w:rPr>
          <w:rFonts w:ascii="Arial" w:hAnsi="Arial" w:cs="Arial"/>
          <w:sz w:val="20"/>
          <w:szCs w:val="20"/>
        </w:rPr>
      </w:pPr>
      <w:r w:rsidRPr="00223C98">
        <w:rPr>
          <w:rFonts w:ascii="Arial" w:hAnsi="Arial" w:cs="Arial"/>
          <w:sz w:val="20"/>
          <w:szCs w:val="20"/>
        </w:rPr>
        <w:t>- les parois verticales : portes, cloisons hublots, sas d’entrée, murs rampes d’escalier, plinthe, goulottes et tuyauterie, vitres de portes, châssis de fenêtres et appuis de fenêtre.</w:t>
      </w:r>
    </w:p>
    <w:p w14:paraId="3D34A31B" w14:textId="77777777" w:rsidR="00AE7146" w:rsidRPr="00223C98" w:rsidRDefault="00AE7146" w:rsidP="00AE7146">
      <w:pPr>
        <w:jc w:val="both"/>
        <w:rPr>
          <w:rFonts w:ascii="Arial" w:hAnsi="Arial" w:cs="Arial"/>
          <w:sz w:val="20"/>
          <w:szCs w:val="20"/>
        </w:rPr>
      </w:pPr>
      <w:r w:rsidRPr="00223C98">
        <w:rPr>
          <w:rFonts w:ascii="Arial" w:hAnsi="Arial" w:cs="Arial"/>
          <w:sz w:val="20"/>
          <w:szCs w:val="20"/>
        </w:rPr>
        <w:t>- les objets meublants : objets se trouvant dans les locaux à usage du personnel, d’accueil du public ou tout élément de décoration ou servant de support à l’information.</w:t>
      </w:r>
    </w:p>
    <w:p w14:paraId="2762148F" w14:textId="77777777" w:rsidR="00AE7146" w:rsidRPr="00223C98" w:rsidRDefault="00AE7146" w:rsidP="00AE7146">
      <w:pPr>
        <w:jc w:val="both"/>
        <w:rPr>
          <w:rFonts w:ascii="Arial" w:hAnsi="Arial" w:cs="Arial"/>
          <w:sz w:val="20"/>
          <w:szCs w:val="20"/>
        </w:rPr>
      </w:pPr>
      <w:r w:rsidRPr="00223C98">
        <w:rPr>
          <w:rFonts w:ascii="Arial" w:hAnsi="Arial" w:cs="Arial"/>
          <w:sz w:val="20"/>
          <w:szCs w:val="20"/>
        </w:rPr>
        <w:t>- les éléments sanitaires : sol, parois verticales, cuvettes, urinoirs, lavabos, éviers, douches, miroirs, robinetterie, distributeurs (savon, papier hygiénique, essuie-mains, appareils), vide seau.</w:t>
      </w:r>
    </w:p>
    <w:p w14:paraId="78BB6BF1" w14:textId="77777777" w:rsidR="00AE7146" w:rsidRPr="00223C98" w:rsidRDefault="00AE7146" w:rsidP="00AE7146">
      <w:pPr>
        <w:jc w:val="both"/>
        <w:rPr>
          <w:rFonts w:ascii="Arial" w:hAnsi="Arial" w:cs="Arial"/>
          <w:sz w:val="20"/>
          <w:szCs w:val="20"/>
        </w:rPr>
      </w:pPr>
      <w:r w:rsidRPr="00223C98">
        <w:rPr>
          <w:rFonts w:ascii="Arial" w:hAnsi="Arial" w:cs="Arial"/>
          <w:sz w:val="20"/>
          <w:szCs w:val="20"/>
        </w:rPr>
        <w:t>- Cuisine et coin repas : sols, parois verticales, évier, robinetterie,</w:t>
      </w:r>
      <w:r>
        <w:rPr>
          <w:rFonts w:ascii="Arial" w:hAnsi="Arial" w:cs="Arial"/>
          <w:sz w:val="20"/>
          <w:szCs w:val="20"/>
        </w:rPr>
        <w:t xml:space="preserve"> distributeurs, micro-onde</w:t>
      </w:r>
      <w:r w:rsidRPr="00223C98">
        <w:rPr>
          <w:rFonts w:ascii="Arial" w:hAnsi="Arial" w:cs="Arial"/>
          <w:sz w:val="20"/>
          <w:szCs w:val="20"/>
        </w:rPr>
        <w:t>, réfrigérateur</w:t>
      </w:r>
      <w:r>
        <w:rPr>
          <w:rFonts w:ascii="Arial" w:hAnsi="Arial" w:cs="Arial"/>
          <w:sz w:val="20"/>
          <w:szCs w:val="20"/>
        </w:rPr>
        <w:t>s</w:t>
      </w:r>
      <w:r w:rsidRPr="00223C98">
        <w:rPr>
          <w:rFonts w:ascii="Arial" w:hAnsi="Arial" w:cs="Arial"/>
          <w:sz w:val="20"/>
          <w:szCs w:val="20"/>
        </w:rPr>
        <w:t>, meubles ou placards</w:t>
      </w:r>
    </w:p>
    <w:p w14:paraId="4928ED05" w14:textId="77777777" w:rsidR="00AE7146" w:rsidRPr="00223C98" w:rsidRDefault="00AE7146" w:rsidP="00AE7146">
      <w:pPr>
        <w:jc w:val="both"/>
        <w:rPr>
          <w:rFonts w:ascii="Arial" w:hAnsi="Arial" w:cs="Arial"/>
          <w:sz w:val="20"/>
          <w:szCs w:val="20"/>
        </w:rPr>
      </w:pPr>
      <w:r w:rsidRPr="00223C98">
        <w:rPr>
          <w:rFonts w:ascii="Arial" w:hAnsi="Arial" w:cs="Arial"/>
          <w:sz w:val="20"/>
          <w:szCs w:val="20"/>
        </w:rPr>
        <w:t>Cette liste n’est pas exhaustive.</w:t>
      </w:r>
    </w:p>
    <w:p w14:paraId="4219A505" w14:textId="77777777" w:rsidR="00AE7146" w:rsidRPr="00223C98" w:rsidRDefault="00AE7146" w:rsidP="00AE7146">
      <w:pPr>
        <w:jc w:val="both"/>
        <w:rPr>
          <w:rFonts w:ascii="Arial" w:hAnsi="Arial" w:cs="Arial"/>
          <w:sz w:val="20"/>
          <w:szCs w:val="20"/>
        </w:rPr>
      </w:pPr>
      <w:r w:rsidRPr="00223C98">
        <w:rPr>
          <w:rFonts w:ascii="Arial" w:hAnsi="Arial" w:cs="Arial"/>
          <w:sz w:val="20"/>
          <w:szCs w:val="20"/>
        </w:rPr>
        <w:t xml:space="preserve">Il appartient au Titulaire d’assurer l’ensemble des tâches nécessaires au maintien de l’hygiène et de la propreté, ainsi que l’obtention des niveaux de qualité requis par la CPAM de la </w:t>
      </w:r>
      <w:r>
        <w:rPr>
          <w:rFonts w:ascii="Arial" w:hAnsi="Arial" w:cs="Arial"/>
          <w:sz w:val="20"/>
          <w:szCs w:val="20"/>
        </w:rPr>
        <w:t>Vendée</w:t>
      </w:r>
      <w:r w:rsidRPr="00223C98">
        <w:rPr>
          <w:rFonts w:ascii="Arial" w:hAnsi="Arial" w:cs="Arial"/>
          <w:sz w:val="20"/>
          <w:szCs w:val="20"/>
        </w:rPr>
        <w:t>.</w:t>
      </w:r>
    </w:p>
    <w:p w14:paraId="6CDC803D" w14:textId="77777777" w:rsidR="00AE7146" w:rsidRPr="00223C98" w:rsidRDefault="00AE7146" w:rsidP="00AE7146">
      <w:pPr>
        <w:jc w:val="both"/>
        <w:rPr>
          <w:rFonts w:ascii="Arial" w:hAnsi="Arial" w:cs="Arial"/>
          <w:sz w:val="20"/>
          <w:szCs w:val="20"/>
        </w:rPr>
      </w:pPr>
      <w:r w:rsidRPr="00223C98">
        <w:rPr>
          <w:rFonts w:ascii="Arial" w:hAnsi="Arial" w:cs="Arial"/>
          <w:sz w:val="20"/>
          <w:szCs w:val="20"/>
        </w:rPr>
        <w:t>En cas de dégradation des protections (cire), le Titulaire remettra en état les sols autant de fois que nécessaire.</w:t>
      </w:r>
    </w:p>
    <w:p w14:paraId="623092AD" w14:textId="77777777" w:rsidR="00AE7146" w:rsidRPr="00223C98" w:rsidRDefault="00AE7146" w:rsidP="00AE7146">
      <w:pPr>
        <w:jc w:val="both"/>
        <w:rPr>
          <w:rFonts w:ascii="Arial" w:hAnsi="Arial" w:cs="Arial"/>
          <w:sz w:val="20"/>
          <w:szCs w:val="20"/>
        </w:rPr>
      </w:pPr>
      <w:r w:rsidRPr="00223C98">
        <w:rPr>
          <w:rFonts w:ascii="Arial" w:hAnsi="Arial" w:cs="Arial"/>
          <w:sz w:val="20"/>
          <w:szCs w:val="20"/>
        </w:rPr>
        <w:t>Les travaux de remise en état sont compris dans le prix.</w:t>
      </w:r>
    </w:p>
    <w:p w14:paraId="7C77F40D" w14:textId="5ECFA7D0" w:rsidR="00AE7146" w:rsidRPr="00223C98" w:rsidRDefault="00AE7146" w:rsidP="00AE7146">
      <w:pPr>
        <w:jc w:val="both"/>
        <w:rPr>
          <w:rFonts w:ascii="Arial" w:hAnsi="Arial" w:cs="Arial"/>
          <w:sz w:val="20"/>
          <w:szCs w:val="20"/>
        </w:rPr>
      </w:pPr>
      <w:r w:rsidRPr="00223C98">
        <w:rPr>
          <w:rFonts w:ascii="Arial" w:hAnsi="Arial" w:cs="Arial"/>
          <w:sz w:val="20"/>
          <w:szCs w:val="20"/>
        </w:rPr>
        <w:t xml:space="preserve">Le présent marché étant un contrat à obligation de résultat, la fréquence des opérations </w:t>
      </w:r>
      <w:r w:rsidR="00403B0F">
        <w:rPr>
          <w:rFonts w:ascii="Arial" w:hAnsi="Arial" w:cs="Arial"/>
          <w:sz w:val="20"/>
          <w:szCs w:val="20"/>
        </w:rPr>
        <w:t>doit</w:t>
      </w:r>
      <w:r w:rsidRPr="00223C98">
        <w:rPr>
          <w:rFonts w:ascii="Arial" w:hAnsi="Arial" w:cs="Arial"/>
          <w:sz w:val="20"/>
          <w:szCs w:val="20"/>
        </w:rPr>
        <w:t xml:space="preserve"> être augmentée si la qualité n’est pas jugée satisfaisante lors des contrôles</w:t>
      </w:r>
      <w:r w:rsidR="00F5144B">
        <w:rPr>
          <w:rFonts w:ascii="Arial" w:hAnsi="Arial" w:cs="Arial"/>
          <w:sz w:val="20"/>
          <w:szCs w:val="20"/>
        </w:rPr>
        <w:t xml:space="preserve"> sans rémunération supplémentaire</w:t>
      </w:r>
      <w:r w:rsidRPr="00223C98">
        <w:rPr>
          <w:rFonts w:ascii="Arial" w:hAnsi="Arial" w:cs="Arial"/>
          <w:sz w:val="20"/>
          <w:szCs w:val="20"/>
        </w:rPr>
        <w:t>.</w:t>
      </w:r>
    </w:p>
    <w:p w14:paraId="6B284830" w14:textId="68B166CE" w:rsidR="00AE7146" w:rsidRPr="008926DE" w:rsidRDefault="00AE7146" w:rsidP="00AE7146">
      <w:pPr>
        <w:pStyle w:val="Titre2"/>
        <w:keepLines/>
        <w:numPr>
          <w:ilvl w:val="3"/>
          <w:numId w:val="12"/>
        </w:numPr>
        <w:spacing w:before="40" w:after="240"/>
        <w:jc w:val="left"/>
        <w:rPr>
          <w:rFonts w:eastAsiaTheme="minorHAnsi"/>
          <w:b w:val="0"/>
          <w:color w:val="005CA9"/>
          <w:lang w:eastAsia="en-US"/>
        </w:rPr>
      </w:pPr>
      <w:bookmarkStart w:id="125" w:name="_Toc202797755"/>
      <w:r w:rsidRPr="008926DE">
        <w:rPr>
          <w:rFonts w:eastAsiaTheme="minorHAnsi"/>
          <w:b w:val="0"/>
          <w:color w:val="005CA9"/>
          <w:lang w:eastAsia="en-US"/>
        </w:rPr>
        <w:t xml:space="preserve">– </w:t>
      </w:r>
      <w:r>
        <w:rPr>
          <w:rFonts w:eastAsiaTheme="minorHAnsi"/>
          <w:b w:val="0"/>
          <w:color w:val="005CA9"/>
          <w:lang w:eastAsia="en-US"/>
        </w:rPr>
        <w:t>Veille des prestations</w:t>
      </w:r>
      <w:bookmarkEnd w:id="125"/>
    </w:p>
    <w:p w14:paraId="7A1C939A" w14:textId="3841E9A1" w:rsidR="00AE7146" w:rsidRPr="00223C98" w:rsidRDefault="00AE7146" w:rsidP="00AE7146">
      <w:pPr>
        <w:jc w:val="both"/>
        <w:rPr>
          <w:rFonts w:ascii="Arial" w:hAnsi="Arial" w:cs="Arial"/>
          <w:sz w:val="20"/>
          <w:szCs w:val="20"/>
        </w:rPr>
      </w:pPr>
      <w:r w:rsidRPr="00223C98">
        <w:rPr>
          <w:rFonts w:ascii="Arial" w:hAnsi="Arial" w:cs="Arial"/>
          <w:sz w:val="20"/>
          <w:szCs w:val="20"/>
        </w:rPr>
        <w:t xml:space="preserve">Le Titulaire </w:t>
      </w:r>
      <w:r w:rsidR="00403B0F">
        <w:rPr>
          <w:rFonts w:ascii="Arial" w:hAnsi="Arial" w:cs="Arial"/>
          <w:sz w:val="20"/>
          <w:szCs w:val="20"/>
        </w:rPr>
        <w:t>doit</w:t>
      </w:r>
      <w:r w:rsidRPr="00223C98">
        <w:rPr>
          <w:rFonts w:ascii="Arial" w:hAnsi="Arial" w:cs="Arial"/>
          <w:sz w:val="20"/>
          <w:szCs w:val="20"/>
        </w:rPr>
        <w:t xml:space="preserve"> effectuer les prestations demandées tout en suivant les plannings annexés au CCTP.</w:t>
      </w:r>
    </w:p>
    <w:p w14:paraId="35576E7C" w14:textId="77777777" w:rsidR="00AE7146" w:rsidRPr="00223C98" w:rsidRDefault="00AE7146" w:rsidP="00AE7146">
      <w:pPr>
        <w:jc w:val="both"/>
        <w:rPr>
          <w:rFonts w:ascii="Arial" w:hAnsi="Arial" w:cs="Arial"/>
          <w:sz w:val="20"/>
          <w:szCs w:val="20"/>
        </w:rPr>
      </w:pPr>
      <w:r w:rsidRPr="00223C98">
        <w:rPr>
          <w:rFonts w:ascii="Arial" w:hAnsi="Arial" w:cs="Arial"/>
          <w:sz w:val="20"/>
          <w:szCs w:val="20"/>
        </w:rPr>
        <w:t>Il convient également au Titulaire d’effectuer une « veille » sur l’état des locaux.</w:t>
      </w:r>
    </w:p>
    <w:p w14:paraId="7636687B" w14:textId="77777777" w:rsidR="00AE7146" w:rsidRPr="00223C98" w:rsidRDefault="00AE7146" w:rsidP="00AE7146">
      <w:pPr>
        <w:jc w:val="both"/>
        <w:rPr>
          <w:rFonts w:ascii="Arial" w:hAnsi="Arial" w:cs="Arial"/>
          <w:sz w:val="20"/>
          <w:szCs w:val="20"/>
        </w:rPr>
      </w:pPr>
      <w:r w:rsidRPr="00223C98">
        <w:rPr>
          <w:rFonts w:ascii="Arial" w:hAnsi="Arial" w:cs="Arial"/>
          <w:sz w:val="20"/>
          <w:szCs w:val="20"/>
        </w:rPr>
        <w:t>Si un désordre est observé (eau au sol, papier au sol, etc..) et que la prestation permettant d’y remédier n’est pas prév</w:t>
      </w:r>
      <w:r>
        <w:rPr>
          <w:rFonts w:ascii="Arial" w:hAnsi="Arial" w:cs="Arial"/>
          <w:sz w:val="20"/>
          <w:szCs w:val="20"/>
        </w:rPr>
        <w:t xml:space="preserve">ue au planning le même jour, le </w:t>
      </w:r>
      <w:r w:rsidRPr="00223C98">
        <w:rPr>
          <w:rFonts w:ascii="Arial" w:hAnsi="Arial" w:cs="Arial"/>
          <w:sz w:val="20"/>
          <w:szCs w:val="20"/>
        </w:rPr>
        <w:t>Titulaire se doit d’effectuer la prestation supplémentaire</w:t>
      </w:r>
      <w:r>
        <w:rPr>
          <w:rFonts w:ascii="Arial" w:hAnsi="Arial" w:cs="Arial"/>
          <w:sz w:val="20"/>
          <w:szCs w:val="20"/>
        </w:rPr>
        <w:t xml:space="preserve"> sans que la CPAM de la Vendée ne</w:t>
      </w:r>
      <w:r w:rsidRPr="00223C98">
        <w:rPr>
          <w:rFonts w:ascii="Arial" w:hAnsi="Arial" w:cs="Arial"/>
          <w:sz w:val="20"/>
          <w:szCs w:val="20"/>
        </w:rPr>
        <w:t xml:space="preserve"> lui demande. </w:t>
      </w:r>
    </w:p>
    <w:p w14:paraId="205323EE" w14:textId="48774F73" w:rsidR="00AE7146" w:rsidRDefault="00AE7146" w:rsidP="00AE7146">
      <w:pPr>
        <w:jc w:val="both"/>
        <w:rPr>
          <w:rFonts w:ascii="Arial" w:hAnsi="Arial" w:cs="Arial"/>
          <w:sz w:val="20"/>
          <w:szCs w:val="20"/>
        </w:rPr>
      </w:pPr>
      <w:r w:rsidRPr="00223C98">
        <w:rPr>
          <w:rFonts w:ascii="Arial" w:hAnsi="Arial" w:cs="Arial"/>
          <w:sz w:val="20"/>
          <w:szCs w:val="20"/>
        </w:rPr>
        <w:t xml:space="preserve">Le Titulaire </w:t>
      </w:r>
      <w:r w:rsidR="00403B0F">
        <w:rPr>
          <w:rFonts w:ascii="Arial" w:hAnsi="Arial" w:cs="Arial"/>
          <w:sz w:val="20"/>
          <w:szCs w:val="20"/>
        </w:rPr>
        <w:t>doit</w:t>
      </w:r>
      <w:r w:rsidRPr="00223C98">
        <w:rPr>
          <w:rFonts w:ascii="Arial" w:hAnsi="Arial" w:cs="Arial"/>
          <w:sz w:val="20"/>
          <w:szCs w:val="20"/>
        </w:rPr>
        <w:t xml:space="preserve"> faire un état complet des locaux chaque jour afin de veiller au respect des cinq critères énoncés </w:t>
      </w:r>
      <w:r w:rsidRPr="00A059AC">
        <w:rPr>
          <w:rFonts w:ascii="Arial" w:hAnsi="Arial" w:cs="Arial"/>
          <w:sz w:val="20"/>
          <w:szCs w:val="20"/>
        </w:rPr>
        <w:t>à l’article 4.</w:t>
      </w:r>
      <w:r>
        <w:rPr>
          <w:rFonts w:ascii="Arial" w:hAnsi="Arial" w:cs="Arial"/>
          <w:sz w:val="20"/>
          <w:szCs w:val="20"/>
        </w:rPr>
        <w:t>9</w:t>
      </w:r>
      <w:r w:rsidRPr="00A059AC">
        <w:rPr>
          <w:rFonts w:ascii="Arial" w:hAnsi="Arial" w:cs="Arial"/>
          <w:sz w:val="20"/>
          <w:szCs w:val="20"/>
        </w:rPr>
        <w:t>.4 du présent CCTP</w:t>
      </w:r>
      <w:ins w:id="126" w:author="THIAM MAMADOU (CPAM LOIRE-ATLANTIQUE)" w:date="2025-08-07T15:51:00Z">
        <w:r w:rsidR="00C77084">
          <w:rPr>
            <w:rFonts w:ascii="Arial" w:hAnsi="Arial" w:cs="Arial"/>
            <w:sz w:val="20"/>
            <w:szCs w:val="20"/>
          </w:rPr>
          <w:t>.</w:t>
        </w:r>
      </w:ins>
    </w:p>
    <w:p w14:paraId="3E4B7A81" w14:textId="537A52C5" w:rsidR="00AE7146" w:rsidRPr="008926DE" w:rsidRDefault="00AE7146" w:rsidP="00AE7146">
      <w:pPr>
        <w:pStyle w:val="Titre2"/>
        <w:keepLines/>
        <w:numPr>
          <w:ilvl w:val="3"/>
          <w:numId w:val="12"/>
        </w:numPr>
        <w:spacing w:before="40" w:after="240"/>
        <w:jc w:val="left"/>
        <w:rPr>
          <w:rFonts w:eastAsiaTheme="minorHAnsi"/>
          <w:b w:val="0"/>
          <w:color w:val="005CA9"/>
          <w:lang w:eastAsia="en-US"/>
        </w:rPr>
      </w:pPr>
      <w:bookmarkStart w:id="127" w:name="_Toc202797756"/>
      <w:r w:rsidRPr="008926DE">
        <w:rPr>
          <w:rFonts w:eastAsiaTheme="minorHAnsi"/>
          <w:b w:val="0"/>
          <w:color w:val="005CA9"/>
          <w:lang w:eastAsia="en-US"/>
        </w:rPr>
        <w:t xml:space="preserve">– </w:t>
      </w:r>
      <w:r>
        <w:rPr>
          <w:rFonts w:eastAsiaTheme="minorHAnsi"/>
          <w:b w:val="0"/>
          <w:color w:val="005CA9"/>
          <w:lang w:eastAsia="en-US"/>
        </w:rPr>
        <w:t>Spécificités de Centre d’Examen de Santé (C.E.S.)</w:t>
      </w:r>
      <w:bookmarkEnd w:id="127"/>
    </w:p>
    <w:p w14:paraId="0D7C5583" w14:textId="77777777" w:rsidR="00AE7146" w:rsidRDefault="00AE7146" w:rsidP="00AE7146">
      <w:pPr>
        <w:jc w:val="both"/>
        <w:rPr>
          <w:rFonts w:ascii="Arial" w:hAnsi="Arial" w:cs="Arial"/>
          <w:sz w:val="20"/>
          <w:szCs w:val="20"/>
        </w:rPr>
      </w:pPr>
      <w:r>
        <w:rPr>
          <w:rFonts w:ascii="Arial" w:hAnsi="Arial" w:cs="Arial"/>
          <w:sz w:val="20"/>
          <w:szCs w:val="20"/>
        </w:rPr>
        <w:t>Le Centre d’examen de santé est composé principalement de cabinets médicaux.</w:t>
      </w:r>
    </w:p>
    <w:p w14:paraId="75E93683" w14:textId="77777777" w:rsidR="00AE7146" w:rsidRDefault="00AE7146" w:rsidP="00AE7146">
      <w:pPr>
        <w:jc w:val="both"/>
        <w:rPr>
          <w:rFonts w:ascii="Arial" w:hAnsi="Arial" w:cs="Arial"/>
          <w:sz w:val="20"/>
          <w:szCs w:val="20"/>
        </w:rPr>
      </w:pPr>
      <w:r w:rsidRPr="00166337">
        <w:rPr>
          <w:rFonts w:ascii="Arial" w:hAnsi="Arial" w:cs="Arial"/>
          <w:sz w:val="20"/>
          <w:szCs w:val="20"/>
        </w:rPr>
        <w:lastRenderedPageBreak/>
        <w:t>L’entretien du CES doit tenir compte de la diversité des lieux qui ont été classés en fonction du risque infectieux.</w:t>
      </w:r>
    </w:p>
    <w:p w14:paraId="0EDD3B13" w14:textId="77777777" w:rsidR="00AE7146" w:rsidRDefault="00AE7146" w:rsidP="00AE7146">
      <w:pPr>
        <w:jc w:val="both"/>
        <w:rPr>
          <w:rFonts w:ascii="Arial" w:hAnsi="Arial" w:cs="Arial"/>
          <w:sz w:val="20"/>
          <w:szCs w:val="20"/>
        </w:rPr>
      </w:pPr>
      <w:r w:rsidRPr="00166337">
        <w:rPr>
          <w:rFonts w:ascii="Arial" w:hAnsi="Arial" w:cs="Arial"/>
          <w:sz w:val="20"/>
          <w:szCs w:val="20"/>
        </w:rPr>
        <w:t xml:space="preserve">Des locaux bien entretenus seront un indicateur de la qualité du service rendu aux consultants  </w:t>
      </w:r>
    </w:p>
    <w:p w14:paraId="58300890" w14:textId="77777777" w:rsidR="00AE7146" w:rsidRDefault="00AE7146" w:rsidP="00AE7146">
      <w:pPr>
        <w:jc w:val="both"/>
        <w:rPr>
          <w:rFonts w:ascii="Arial" w:hAnsi="Arial" w:cs="Arial"/>
          <w:sz w:val="20"/>
          <w:szCs w:val="20"/>
        </w:rPr>
      </w:pPr>
      <w:r>
        <w:rPr>
          <w:rFonts w:ascii="Arial" w:hAnsi="Arial" w:cs="Arial"/>
          <w:sz w:val="20"/>
          <w:szCs w:val="20"/>
        </w:rPr>
        <w:t xml:space="preserve">Le Titulaire s’assurera que le </w:t>
      </w:r>
      <w:r w:rsidRPr="00166337">
        <w:rPr>
          <w:rFonts w:ascii="Arial" w:hAnsi="Arial" w:cs="Arial"/>
          <w:sz w:val="20"/>
          <w:szCs w:val="20"/>
        </w:rPr>
        <w:t xml:space="preserve">personnel </w:t>
      </w:r>
      <w:r>
        <w:rPr>
          <w:rFonts w:ascii="Arial" w:hAnsi="Arial" w:cs="Arial"/>
          <w:sz w:val="20"/>
          <w:szCs w:val="20"/>
        </w:rPr>
        <w:t xml:space="preserve">affecté à ces locaux </w:t>
      </w:r>
      <w:r w:rsidRPr="00166337">
        <w:rPr>
          <w:rFonts w:ascii="Arial" w:hAnsi="Arial" w:cs="Arial"/>
          <w:sz w:val="20"/>
          <w:szCs w:val="20"/>
        </w:rPr>
        <w:t>respecte les consignes de qualité du bio nettoyage et du nettoyage simple requis pour le CES.</w:t>
      </w:r>
      <w:r>
        <w:rPr>
          <w:rFonts w:ascii="Arial" w:hAnsi="Arial" w:cs="Arial"/>
          <w:sz w:val="20"/>
          <w:szCs w:val="20"/>
        </w:rPr>
        <w:t xml:space="preserve"> Il lui incombe de faire connaitre ces modalités de nettoyage au personnel affecté ainsi qu’à leur remplaçant en cas d’absence.</w:t>
      </w:r>
    </w:p>
    <w:p w14:paraId="45C57326" w14:textId="77777777" w:rsidR="00AE7146" w:rsidRDefault="00AE7146" w:rsidP="00AE7146">
      <w:pPr>
        <w:jc w:val="both"/>
        <w:rPr>
          <w:rFonts w:ascii="Arial" w:hAnsi="Arial" w:cs="Arial"/>
          <w:sz w:val="20"/>
          <w:szCs w:val="20"/>
        </w:rPr>
      </w:pPr>
      <w:r>
        <w:rPr>
          <w:rFonts w:ascii="Arial" w:hAnsi="Arial" w:cs="Arial"/>
          <w:sz w:val="20"/>
          <w:szCs w:val="20"/>
        </w:rPr>
        <w:t>Les cabinets médicaux du CES doivent être nettoyés intégralement chaque jour.</w:t>
      </w:r>
    </w:p>
    <w:p w14:paraId="42DF55CA" w14:textId="5CEDC46D" w:rsidR="00AE7146" w:rsidRDefault="00AE7146" w:rsidP="00AE7146">
      <w:pPr>
        <w:jc w:val="both"/>
        <w:rPr>
          <w:rFonts w:ascii="Arial" w:hAnsi="Arial" w:cs="Arial"/>
          <w:sz w:val="20"/>
          <w:szCs w:val="20"/>
        </w:rPr>
      </w:pPr>
      <w:r w:rsidRPr="00AD15F3">
        <w:rPr>
          <w:rFonts w:ascii="Arial" w:hAnsi="Arial" w:cs="Arial"/>
          <w:sz w:val="20"/>
          <w:szCs w:val="20"/>
        </w:rPr>
        <w:t xml:space="preserve">L’annexe 7 </w:t>
      </w:r>
      <w:r w:rsidR="00903BD3" w:rsidRPr="00AD15F3">
        <w:rPr>
          <w:rFonts w:ascii="Arial" w:hAnsi="Arial" w:cs="Arial"/>
          <w:sz w:val="20"/>
          <w:szCs w:val="20"/>
        </w:rPr>
        <w:t>du</w:t>
      </w:r>
      <w:r w:rsidR="00903BD3">
        <w:rPr>
          <w:rFonts w:ascii="Arial" w:hAnsi="Arial" w:cs="Arial"/>
          <w:sz w:val="20"/>
          <w:szCs w:val="20"/>
        </w:rPr>
        <w:t xml:space="preserve"> lot n°3</w:t>
      </w:r>
      <w:r>
        <w:rPr>
          <w:rFonts w:ascii="Arial" w:hAnsi="Arial" w:cs="Arial"/>
          <w:sz w:val="20"/>
          <w:szCs w:val="20"/>
        </w:rPr>
        <w:t xml:space="preserve"> présente le</w:t>
      </w:r>
      <w:r w:rsidRPr="00166337">
        <w:rPr>
          <w:rFonts w:ascii="Arial" w:hAnsi="Arial" w:cs="Arial"/>
          <w:sz w:val="20"/>
          <w:szCs w:val="20"/>
        </w:rPr>
        <w:t xml:space="preserve"> mode opératoire </w:t>
      </w:r>
      <w:r>
        <w:rPr>
          <w:rFonts w:ascii="Arial" w:hAnsi="Arial" w:cs="Arial"/>
          <w:sz w:val="20"/>
          <w:szCs w:val="20"/>
        </w:rPr>
        <w:t xml:space="preserve">qui </w:t>
      </w:r>
      <w:r w:rsidRPr="00166337">
        <w:rPr>
          <w:rFonts w:ascii="Arial" w:hAnsi="Arial" w:cs="Arial"/>
          <w:sz w:val="20"/>
          <w:szCs w:val="20"/>
        </w:rPr>
        <w:t>décrit les modalités du bio nettoyage et nettoyage simple des surfaces et des sols devant être réalisés au Centre de Prévention et d’Examen de Santé (CES)</w:t>
      </w:r>
      <w:r>
        <w:rPr>
          <w:rFonts w:ascii="Arial" w:hAnsi="Arial" w:cs="Arial"/>
          <w:sz w:val="20"/>
          <w:szCs w:val="20"/>
        </w:rPr>
        <w:t>.</w:t>
      </w:r>
    </w:p>
    <w:p w14:paraId="30D8A0D5" w14:textId="77777777" w:rsidR="00AE7146" w:rsidRPr="00481597" w:rsidRDefault="00AE7146" w:rsidP="00AE7146">
      <w:pPr>
        <w:pStyle w:val="Titre2"/>
        <w:keepLines/>
        <w:numPr>
          <w:ilvl w:val="1"/>
          <w:numId w:val="12"/>
        </w:numPr>
        <w:spacing w:before="40" w:after="240"/>
        <w:rPr>
          <w:rFonts w:eastAsiaTheme="minorHAnsi"/>
          <w:bCs w:val="0"/>
          <w:color w:val="005CA9"/>
          <w:lang w:eastAsia="en-US"/>
        </w:rPr>
      </w:pPr>
      <w:bookmarkStart w:id="128" w:name="_Toc198213215"/>
      <w:bookmarkStart w:id="129" w:name="_Toc202797757"/>
      <w:r w:rsidRPr="00481597">
        <w:rPr>
          <w:rFonts w:eastAsiaTheme="minorHAnsi"/>
          <w:bCs w:val="0"/>
          <w:color w:val="005CA9"/>
          <w:lang w:eastAsia="en-US"/>
        </w:rPr>
        <w:t>FOURNITURE DES CONSOMMABLES SANITAIRES</w:t>
      </w:r>
      <w:bookmarkEnd w:id="128"/>
      <w:bookmarkEnd w:id="129"/>
      <w:r w:rsidRPr="00481597">
        <w:rPr>
          <w:rFonts w:eastAsiaTheme="minorHAnsi"/>
          <w:bCs w:val="0"/>
          <w:color w:val="005CA9"/>
          <w:lang w:eastAsia="en-US"/>
        </w:rPr>
        <w:t xml:space="preserve"> </w:t>
      </w:r>
    </w:p>
    <w:p w14:paraId="019EE958" w14:textId="77777777" w:rsidR="00AE7146" w:rsidRPr="005D4276" w:rsidRDefault="00AE7146" w:rsidP="00AE7146">
      <w:pPr>
        <w:jc w:val="both"/>
        <w:rPr>
          <w:rFonts w:ascii="Arial" w:hAnsi="Arial" w:cs="Arial"/>
          <w:sz w:val="20"/>
          <w:szCs w:val="20"/>
        </w:rPr>
      </w:pPr>
      <w:r w:rsidRPr="005D4276">
        <w:rPr>
          <w:rFonts w:ascii="Arial" w:hAnsi="Arial" w:cs="Arial"/>
          <w:sz w:val="20"/>
          <w:szCs w:val="20"/>
        </w:rPr>
        <w:t>Les consommables et les équipements permettant leur distribution sont fournis et mis en place par le Titulaire.</w:t>
      </w:r>
    </w:p>
    <w:p w14:paraId="486A7FE7" w14:textId="7169B5DE" w:rsidR="00AE7146" w:rsidRDefault="00AE7146" w:rsidP="00AE7146">
      <w:pPr>
        <w:jc w:val="both"/>
        <w:rPr>
          <w:rFonts w:ascii="Arial" w:hAnsi="Arial" w:cs="Arial"/>
          <w:sz w:val="20"/>
          <w:szCs w:val="20"/>
        </w:rPr>
      </w:pPr>
      <w:r w:rsidRPr="005D4276">
        <w:rPr>
          <w:rFonts w:ascii="Arial" w:hAnsi="Arial" w:cs="Arial"/>
          <w:sz w:val="20"/>
          <w:szCs w:val="20"/>
        </w:rPr>
        <w:t xml:space="preserve">Une liste reprenant le nombre d’agents par site ainsi que le nombre des distributeurs d’essuie-mains, de savon et de papier </w:t>
      </w:r>
      <w:r>
        <w:rPr>
          <w:rFonts w:ascii="Arial" w:hAnsi="Arial" w:cs="Arial"/>
          <w:sz w:val="20"/>
          <w:szCs w:val="20"/>
        </w:rPr>
        <w:t xml:space="preserve">hygiénique est </w:t>
      </w:r>
      <w:r w:rsidRPr="001C1C35">
        <w:rPr>
          <w:rFonts w:ascii="Arial" w:hAnsi="Arial" w:cs="Arial"/>
          <w:sz w:val="20"/>
          <w:szCs w:val="20"/>
        </w:rPr>
        <w:t>joint en annexe 3</w:t>
      </w:r>
      <w:r w:rsidR="00903BD3">
        <w:rPr>
          <w:rFonts w:ascii="Arial" w:hAnsi="Arial" w:cs="Arial"/>
          <w:sz w:val="20"/>
          <w:szCs w:val="20"/>
        </w:rPr>
        <w:t xml:space="preserve"> du lot n°3</w:t>
      </w:r>
      <w:r w:rsidRPr="001C1C35">
        <w:rPr>
          <w:rFonts w:ascii="Arial" w:hAnsi="Arial" w:cs="Arial"/>
          <w:sz w:val="20"/>
          <w:szCs w:val="20"/>
        </w:rPr>
        <w:t>.</w:t>
      </w:r>
    </w:p>
    <w:p w14:paraId="1398BB6D" w14:textId="3E0E300E" w:rsidR="00AE7146" w:rsidRPr="008926DE" w:rsidRDefault="00AE7146" w:rsidP="00E97F2B">
      <w:pPr>
        <w:pStyle w:val="Titre2"/>
        <w:keepLines/>
        <w:numPr>
          <w:ilvl w:val="2"/>
          <w:numId w:val="12"/>
        </w:numPr>
        <w:spacing w:before="40" w:after="240"/>
        <w:jc w:val="left"/>
        <w:rPr>
          <w:rFonts w:eastAsiaTheme="minorHAnsi"/>
          <w:b w:val="0"/>
          <w:color w:val="005CA9"/>
          <w:lang w:eastAsia="en-US"/>
        </w:rPr>
      </w:pPr>
      <w:bookmarkStart w:id="130" w:name="_Toc202797758"/>
      <w:r>
        <w:rPr>
          <w:rFonts w:eastAsiaTheme="minorHAnsi"/>
          <w:b w:val="0"/>
          <w:color w:val="005CA9"/>
          <w:lang w:eastAsia="en-US"/>
        </w:rPr>
        <w:t>Fourniture et mise en place des consommables</w:t>
      </w:r>
      <w:bookmarkEnd w:id="130"/>
    </w:p>
    <w:p w14:paraId="43E8BC4F" w14:textId="77777777" w:rsidR="00AE7146" w:rsidRPr="005D4276" w:rsidRDefault="00AE7146" w:rsidP="00AE7146">
      <w:pPr>
        <w:jc w:val="both"/>
        <w:rPr>
          <w:rFonts w:ascii="Arial" w:hAnsi="Arial" w:cs="Arial"/>
          <w:sz w:val="20"/>
          <w:szCs w:val="20"/>
        </w:rPr>
      </w:pPr>
      <w:r w:rsidRPr="005D4276">
        <w:rPr>
          <w:rFonts w:ascii="Arial" w:hAnsi="Arial" w:cs="Arial"/>
          <w:sz w:val="20"/>
          <w:szCs w:val="20"/>
        </w:rPr>
        <w:t>La fourniture des consommables sanitaires est une prestation intégrée au marché.</w:t>
      </w:r>
    </w:p>
    <w:p w14:paraId="528D0AEC" w14:textId="77777777" w:rsidR="00AE7146" w:rsidRPr="005D4276" w:rsidRDefault="00AE7146" w:rsidP="00AE7146">
      <w:pPr>
        <w:jc w:val="both"/>
        <w:rPr>
          <w:rFonts w:ascii="Arial" w:hAnsi="Arial" w:cs="Arial"/>
          <w:sz w:val="20"/>
          <w:szCs w:val="20"/>
        </w:rPr>
      </w:pPr>
      <w:r w:rsidRPr="005D4276">
        <w:rPr>
          <w:rFonts w:ascii="Arial" w:hAnsi="Arial" w:cs="Arial"/>
          <w:sz w:val="20"/>
          <w:szCs w:val="20"/>
        </w:rPr>
        <w:t>Le Titulaire doit la fourniture et la mise en place des produits d’hygiène nécessaires dans les distributeurs prévus à cet effet (savons, liquides, recharges en papier hygiéniques, recharges en papier essuie-mains).</w:t>
      </w:r>
    </w:p>
    <w:p w14:paraId="07E8F2FA" w14:textId="77777777" w:rsidR="00AE7146" w:rsidRPr="005D4276" w:rsidRDefault="00AE7146" w:rsidP="00AE7146">
      <w:pPr>
        <w:jc w:val="both"/>
        <w:rPr>
          <w:rFonts w:ascii="Arial" w:hAnsi="Arial" w:cs="Arial"/>
          <w:sz w:val="20"/>
          <w:szCs w:val="20"/>
        </w:rPr>
      </w:pPr>
      <w:r w:rsidRPr="005D4276">
        <w:rPr>
          <w:rFonts w:ascii="Arial" w:hAnsi="Arial" w:cs="Arial"/>
          <w:sz w:val="20"/>
          <w:szCs w:val="20"/>
        </w:rPr>
        <w:t>Le prestataire fournira les produits et consommables en quantités et qualité suffisantes pour l’exécution des prestations, à savoir :</w:t>
      </w:r>
    </w:p>
    <w:p w14:paraId="0EBE223C" w14:textId="77777777" w:rsidR="00AE7146" w:rsidRDefault="00AE7146" w:rsidP="00AE7146">
      <w:pPr>
        <w:jc w:val="both"/>
        <w:rPr>
          <w:rFonts w:ascii="Arial" w:hAnsi="Arial" w:cs="Arial"/>
          <w:sz w:val="20"/>
          <w:szCs w:val="20"/>
        </w:rPr>
      </w:pPr>
      <w:r w:rsidRPr="005D4276">
        <w:rPr>
          <w:rFonts w:ascii="Arial" w:hAnsi="Arial" w:cs="Arial"/>
          <w:sz w:val="20"/>
          <w:szCs w:val="20"/>
        </w:rPr>
        <w:t xml:space="preserve">-  les produits d’entretien </w:t>
      </w:r>
      <w:r w:rsidRPr="00481597">
        <w:rPr>
          <w:rFonts w:ascii="Arial" w:hAnsi="Arial" w:cs="Arial"/>
          <w:b/>
          <w:bCs/>
          <w:sz w:val="20"/>
          <w:szCs w:val="20"/>
        </w:rPr>
        <w:t>ECOCERT</w:t>
      </w:r>
      <w:r>
        <w:rPr>
          <w:rFonts w:ascii="Arial" w:hAnsi="Arial" w:cs="Arial"/>
          <w:sz w:val="20"/>
          <w:szCs w:val="20"/>
        </w:rPr>
        <w:t xml:space="preserve"> </w:t>
      </w:r>
      <w:r w:rsidRPr="005D4276">
        <w:rPr>
          <w:rFonts w:ascii="Arial" w:hAnsi="Arial" w:cs="Arial"/>
          <w:sz w:val="20"/>
          <w:szCs w:val="20"/>
        </w:rPr>
        <w:t>des revêtements, des installations sanitaires, des métaux chromés, etc…</w:t>
      </w:r>
    </w:p>
    <w:p w14:paraId="2F34213A" w14:textId="77777777" w:rsidR="00AE7146" w:rsidRPr="005D4276" w:rsidRDefault="00AE7146" w:rsidP="00AE7146">
      <w:pPr>
        <w:jc w:val="both"/>
        <w:rPr>
          <w:rFonts w:ascii="Arial" w:hAnsi="Arial" w:cs="Arial"/>
          <w:sz w:val="20"/>
          <w:szCs w:val="20"/>
        </w:rPr>
      </w:pPr>
      <w:r>
        <w:rPr>
          <w:rFonts w:ascii="Arial" w:hAnsi="Arial" w:cs="Arial"/>
          <w:sz w:val="20"/>
          <w:szCs w:val="20"/>
        </w:rPr>
        <w:t>- du produit vaisselle et des éponges pour le réfectoire</w:t>
      </w:r>
    </w:p>
    <w:p w14:paraId="7DEB8835" w14:textId="77777777" w:rsidR="00AE7146" w:rsidRDefault="00AE7146" w:rsidP="00AE7146">
      <w:pPr>
        <w:jc w:val="both"/>
        <w:rPr>
          <w:rFonts w:ascii="Arial" w:hAnsi="Arial" w:cs="Arial"/>
          <w:sz w:val="20"/>
          <w:szCs w:val="20"/>
        </w:rPr>
      </w:pPr>
      <w:r w:rsidRPr="005D4276">
        <w:rPr>
          <w:rFonts w:ascii="Arial" w:hAnsi="Arial" w:cs="Arial"/>
          <w:sz w:val="20"/>
          <w:szCs w:val="20"/>
        </w:rPr>
        <w:t xml:space="preserve">-  les sacs poubelles noirs à placer dans les corbeilles </w:t>
      </w:r>
    </w:p>
    <w:p w14:paraId="4FD546CC" w14:textId="77777777" w:rsidR="00AE7146" w:rsidRDefault="00AE7146" w:rsidP="00AE7146">
      <w:pPr>
        <w:jc w:val="both"/>
        <w:rPr>
          <w:rFonts w:ascii="Arial" w:hAnsi="Arial" w:cs="Arial"/>
          <w:sz w:val="20"/>
          <w:szCs w:val="20"/>
        </w:rPr>
      </w:pPr>
      <w:r>
        <w:rPr>
          <w:rFonts w:ascii="Arial" w:hAnsi="Arial" w:cs="Arial"/>
          <w:sz w:val="20"/>
          <w:szCs w:val="20"/>
        </w:rPr>
        <w:t>-  les sacs poubelles transparents pour les poubelles de tris et les poubelles extérieures</w:t>
      </w:r>
    </w:p>
    <w:p w14:paraId="4409EF87" w14:textId="77777777" w:rsidR="00AE7146" w:rsidRPr="005D4276" w:rsidRDefault="00AE7146" w:rsidP="00AE7146">
      <w:pPr>
        <w:jc w:val="both"/>
        <w:rPr>
          <w:rFonts w:ascii="Arial" w:hAnsi="Arial" w:cs="Arial"/>
          <w:sz w:val="20"/>
          <w:szCs w:val="20"/>
        </w:rPr>
      </w:pPr>
      <w:r>
        <w:rPr>
          <w:rFonts w:ascii="Arial" w:hAnsi="Arial" w:cs="Arial"/>
          <w:sz w:val="20"/>
          <w:szCs w:val="20"/>
        </w:rPr>
        <w:t>-  les sacs poubelles biodégradables pour la poubelle « bio déchets »</w:t>
      </w:r>
    </w:p>
    <w:p w14:paraId="4C36EBB4" w14:textId="77777777" w:rsidR="00AE7146" w:rsidRPr="005D4276" w:rsidRDefault="00AE7146" w:rsidP="00AE7146">
      <w:pPr>
        <w:jc w:val="both"/>
        <w:rPr>
          <w:rFonts w:ascii="Arial" w:hAnsi="Arial" w:cs="Arial"/>
          <w:sz w:val="20"/>
          <w:szCs w:val="20"/>
        </w:rPr>
      </w:pPr>
      <w:r w:rsidRPr="005D4276">
        <w:rPr>
          <w:rFonts w:ascii="Arial" w:hAnsi="Arial" w:cs="Arial"/>
          <w:sz w:val="20"/>
          <w:szCs w:val="20"/>
        </w:rPr>
        <w:t>- les consommables des sanitaires (</w:t>
      </w:r>
      <w:r w:rsidRPr="00CF73BF">
        <w:rPr>
          <w:rFonts w:ascii="Arial" w:hAnsi="Arial" w:cs="Arial"/>
          <w:sz w:val="20"/>
          <w:szCs w:val="20"/>
        </w:rPr>
        <w:t>papier hygiénique de</w:t>
      </w:r>
      <w:r>
        <w:rPr>
          <w:rFonts w:ascii="Arial" w:hAnsi="Arial" w:cs="Arial"/>
          <w:sz w:val="20"/>
          <w:szCs w:val="20"/>
        </w:rPr>
        <w:t xml:space="preserve"> qualité standard</w:t>
      </w:r>
      <w:r w:rsidRPr="005D4276">
        <w:rPr>
          <w:rFonts w:ascii="Arial" w:hAnsi="Arial" w:cs="Arial"/>
          <w:sz w:val="20"/>
          <w:szCs w:val="20"/>
        </w:rPr>
        <w:t>, essuie-mains, savon liquide, sacs poubelles selon la norme NF de dimension adéquate à la poubelle).</w:t>
      </w:r>
    </w:p>
    <w:p w14:paraId="71FD342D" w14:textId="1A4229F3" w:rsidR="00AE7146" w:rsidRPr="005D4276" w:rsidRDefault="00AE7146" w:rsidP="00AE7146">
      <w:pPr>
        <w:jc w:val="both"/>
        <w:rPr>
          <w:rFonts w:ascii="Arial" w:hAnsi="Arial" w:cs="Arial"/>
          <w:sz w:val="20"/>
          <w:szCs w:val="20"/>
        </w:rPr>
      </w:pPr>
      <w:r w:rsidRPr="00A059AC">
        <w:rPr>
          <w:rFonts w:ascii="Arial" w:hAnsi="Arial" w:cs="Arial"/>
          <w:sz w:val="20"/>
          <w:szCs w:val="20"/>
        </w:rPr>
        <w:t>Le Titulaire chiffre dans l’acte d’engagement</w:t>
      </w:r>
      <w:r w:rsidR="00F5144B">
        <w:rPr>
          <w:rFonts w:ascii="Arial" w:hAnsi="Arial" w:cs="Arial"/>
          <w:sz w:val="20"/>
          <w:szCs w:val="20"/>
        </w:rPr>
        <w:t xml:space="preserve"> et l’annexe financière</w:t>
      </w:r>
      <w:r w:rsidRPr="00A059AC">
        <w:rPr>
          <w:rFonts w:ascii="Arial" w:hAnsi="Arial" w:cs="Arial"/>
          <w:sz w:val="20"/>
          <w:szCs w:val="20"/>
        </w:rPr>
        <w:t xml:space="preserve"> le coût pour la fourniture et la mise en place de ces consommables et des accessoires.</w:t>
      </w:r>
    </w:p>
    <w:p w14:paraId="19C78FBF" w14:textId="77777777" w:rsidR="00AE7146" w:rsidRDefault="00AE7146" w:rsidP="00AE7146">
      <w:pPr>
        <w:jc w:val="both"/>
        <w:rPr>
          <w:rFonts w:ascii="Arial" w:hAnsi="Arial" w:cs="Arial"/>
          <w:sz w:val="20"/>
          <w:szCs w:val="20"/>
        </w:rPr>
      </w:pPr>
      <w:r>
        <w:rPr>
          <w:rFonts w:ascii="Arial" w:hAnsi="Arial" w:cs="Arial"/>
          <w:sz w:val="20"/>
          <w:szCs w:val="20"/>
        </w:rPr>
        <w:t>Les poubelles dans chaque WC ainsi que les poubelles pour essuie-mains sont fournis par la CPAM de la Vendée. La taille des sacs poubelles fournis par le Titulaire devront être adaptée</w:t>
      </w:r>
    </w:p>
    <w:p w14:paraId="17E24D5C" w14:textId="77777777" w:rsidR="00AE7146" w:rsidRDefault="00AE7146" w:rsidP="00AE7146">
      <w:pPr>
        <w:jc w:val="both"/>
        <w:rPr>
          <w:rFonts w:ascii="Arial" w:hAnsi="Arial" w:cs="Arial"/>
          <w:sz w:val="20"/>
          <w:szCs w:val="20"/>
        </w:rPr>
      </w:pPr>
      <w:r>
        <w:rPr>
          <w:rFonts w:ascii="Arial" w:hAnsi="Arial" w:cs="Arial"/>
          <w:sz w:val="20"/>
          <w:szCs w:val="20"/>
        </w:rPr>
        <w:t>Les brosses WC seront fournies par la CPAM de la Vendée au Titulaire qui se chargera de l’approvisionnement.</w:t>
      </w:r>
    </w:p>
    <w:p w14:paraId="5FBE7406" w14:textId="77777777" w:rsidR="00AE7146" w:rsidRPr="005D4276" w:rsidRDefault="00AE7146" w:rsidP="00AE7146">
      <w:pPr>
        <w:jc w:val="both"/>
        <w:rPr>
          <w:rFonts w:ascii="Arial" w:hAnsi="Arial" w:cs="Arial"/>
          <w:sz w:val="20"/>
          <w:szCs w:val="20"/>
        </w:rPr>
      </w:pPr>
      <w:r w:rsidRPr="005D4276">
        <w:rPr>
          <w:rFonts w:ascii="Arial" w:hAnsi="Arial" w:cs="Arial"/>
          <w:sz w:val="20"/>
          <w:szCs w:val="20"/>
        </w:rPr>
        <w:t>Les produits devront être conformes aux prescriptions réglementaires françaises et européennes en vigueur à la date du marché.</w:t>
      </w:r>
    </w:p>
    <w:p w14:paraId="2875ED76" w14:textId="77777777" w:rsidR="00AE7146" w:rsidRPr="005D4276" w:rsidRDefault="00AE7146" w:rsidP="00AE7146">
      <w:pPr>
        <w:jc w:val="both"/>
        <w:rPr>
          <w:rFonts w:ascii="Arial" w:hAnsi="Arial" w:cs="Arial"/>
          <w:sz w:val="20"/>
          <w:szCs w:val="20"/>
        </w:rPr>
      </w:pPr>
      <w:r w:rsidRPr="005D4276">
        <w:rPr>
          <w:rFonts w:ascii="Arial" w:hAnsi="Arial" w:cs="Arial"/>
          <w:sz w:val="20"/>
          <w:szCs w:val="20"/>
        </w:rPr>
        <w:t xml:space="preserve"> Les produits livrés seront impérativement conformes aux fiches techniques fournies des distributeurs.</w:t>
      </w:r>
    </w:p>
    <w:p w14:paraId="4F239531" w14:textId="77777777" w:rsidR="00AE7146" w:rsidRPr="005D4276" w:rsidRDefault="00AE7146" w:rsidP="00AE7146">
      <w:pPr>
        <w:jc w:val="both"/>
        <w:rPr>
          <w:rFonts w:ascii="Arial" w:hAnsi="Arial" w:cs="Arial"/>
          <w:sz w:val="20"/>
          <w:szCs w:val="20"/>
        </w:rPr>
      </w:pPr>
      <w:r w:rsidRPr="005D4276">
        <w:rPr>
          <w:rFonts w:ascii="Arial" w:hAnsi="Arial" w:cs="Arial"/>
          <w:sz w:val="20"/>
          <w:szCs w:val="20"/>
        </w:rPr>
        <w:t xml:space="preserve">D’une façon générale, les produits livrés devront répondre aux spécifications, normes et prescriptions prévues par les lois, règlements et décisions en vigueur le jour de la livraison en ce qui concerne tant </w:t>
      </w:r>
      <w:r w:rsidRPr="005D4276">
        <w:rPr>
          <w:rFonts w:ascii="Arial" w:hAnsi="Arial" w:cs="Arial"/>
          <w:sz w:val="20"/>
          <w:szCs w:val="20"/>
        </w:rPr>
        <w:lastRenderedPageBreak/>
        <w:t>leur appellation, dénomination, origine, état, qualité, composition que leur conditionnement</w:t>
      </w:r>
      <w:r>
        <w:rPr>
          <w:rFonts w:ascii="Arial" w:hAnsi="Arial" w:cs="Arial"/>
          <w:sz w:val="20"/>
          <w:szCs w:val="20"/>
        </w:rPr>
        <w:t>,</w:t>
      </w:r>
      <w:r w:rsidRPr="005D4276">
        <w:rPr>
          <w:rFonts w:ascii="Arial" w:hAnsi="Arial" w:cs="Arial"/>
          <w:sz w:val="20"/>
          <w:szCs w:val="20"/>
        </w:rPr>
        <w:t xml:space="preserve"> présentation, emballage et étiquetage.</w:t>
      </w:r>
    </w:p>
    <w:p w14:paraId="231F6406" w14:textId="77777777" w:rsidR="00AE7146" w:rsidRPr="005D4276" w:rsidRDefault="00AE7146" w:rsidP="00AE7146">
      <w:pPr>
        <w:jc w:val="both"/>
        <w:rPr>
          <w:rFonts w:ascii="Arial" w:hAnsi="Arial" w:cs="Arial"/>
          <w:sz w:val="20"/>
          <w:szCs w:val="20"/>
        </w:rPr>
      </w:pPr>
      <w:r w:rsidRPr="005D4276">
        <w:rPr>
          <w:rFonts w:ascii="Arial" w:hAnsi="Arial" w:cs="Arial"/>
          <w:sz w:val="20"/>
          <w:szCs w:val="20"/>
        </w:rPr>
        <w:t>En cas d’arrêt de fabrication d’un produit, le prestataire s’engage à remplacer par un produit équivalent ou supérieur au même prix.</w:t>
      </w:r>
    </w:p>
    <w:p w14:paraId="064D1140" w14:textId="77777777" w:rsidR="00AE7146" w:rsidRDefault="00AE7146" w:rsidP="00AE7146">
      <w:pPr>
        <w:jc w:val="both"/>
        <w:rPr>
          <w:rFonts w:ascii="Arial" w:hAnsi="Arial" w:cs="Arial"/>
          <w:sz w:val="20"/>
          <w:szCs w:val="20"/>
        </w:rPr>
      </w:pPr>
      <w:r w:rsidRPr="005D4276">
        <w:rPr>
          <w:rFonts w:ascii="Arial" w:hAnsi="Arial" w:cs="Arial"/>
          <w:sz w:val="20"/>
          <w:szCs w:val="20"/>
        </w:rPr>
        <w:t>En cas de problématiques diverses, une qualité de papier hygiénique moindre pourrait égaleme</w:t>
      </w:r>
      <w:r>
        <w:rPr>
          <w:rFonts w:ascii="Arial" w:hAnsi="Arial" w:cs="Arial"/>
          <w:sz w:val="20"/>
          <w:szCs w:val="20"/>
        </w:rPr>
        <w:t>nt être demandée au prestataire.</w:t>
      </w:r>
    </w:p>
    <w:p w14:paraId="260157FE" w14:textId="77A67F13" w:rsidR="000A25A6" w:rsidRPr="008926DE" w:rsidRDefault="000A25A6" w:rsidP="00E97F2B">
      <w:pPr>
        <w:pStyle w:val="Titre2"/>
        <w:keepLines/>
        <w:numPr>
          <w:ilvl w:val="2"/>
          <w:numId w:val="12"/>
        </w:numPr>
        <w:spacing w:before="40" w:after="240"/>
        <w:jc w:val="left"/>
        <w:rPr>
          <w:rFonts w:eastAsiaTheme="minorHAnsi"/>
          <w:b w:val="0"/>
          <w:color w:val="005CA9"/>
          <w:lang w:eastAsia="en-US"/>
        </w:rPr>
      </w:pPr>
      <w:bookmarkStart w:id="131" w:name="_Toc202797759"/>
      <w:r>
        <w:rPr>
          <w:rFonts w:eastAsiaTheme="minorHAnsi"/>
          <w:b w:val="0"/>
          <w:color w:val="005CA9"/>
          <w:lang w:eastAsia="en-US"/>
        </w:rPr>
        <w:t>Approvisionnement – rupture de stock</w:t>
      </w:r>
      <w:bookmarkEnd w:id="131"/>
    </w:p>
    <w:p w14:paraId="37097E3F" w14:textId="5FD0DCB3" w:rsidR="00AE7146" w:rsidRPr="005D4276" w:rsidRDefault="00AE7146" w:rsidP="00AE7146">
      <w:pPr>
        <w:jc w:val="both"/>
        <w:rPr>
          <w:rFonts w:ascii="Arial" w:hAnsi="Arial" w:cs="Arial"/>
          <w:sz w:val="20"/>
          <w:szCs w:val="20"/>
        </w:rPr>
      </w:pPr>
      <w:r w:rsidRPr="005D4276">
        <w:rPr>
          <w:rFonts w:ascii="Arial" w:hAnsi="Arial" w:cs="Arial"/>
          <w:sz w:val="20"/>
          <w:szCs w:val="20"/>
        </w:rPr>
        <w:t xml:space="preserve">Le prestataire s’engage à assurer au quotidien un parfait approvisionnement des produits d’entretien et de tous les consommables. Il </w:t>
      </w:r>
      <w:r w:rsidR="00403B0F">
        <w:rPr>
          <w:rFonts w:ascii="Arial" w:hAnsi="Arial" w:cs="Arial"/>
          <w:sz w:val="20"/>
          <w:szCs w:val="20"/>
        </w:rPr>
        <w:t>doit</w:t>
      </w:r>
      <w:r w:rsidRPr="005D4276">
        <w:rPr>
          <w:rFonts w:ascii="Arial" w:hAnsi="Arial" w:cs="Arial"/>
          <w:sz w:val="20"/>
          <w:szCs w:val="20"/>
        </w:rPr>
        <w:t xml:space="preserve"> prévoir un stock tampon pour chaque référence correspondant à un mois de prestation, et ce pour chaque site.</w:t>
      </w:r>
    </w:p>
    <w:p w14:paraId="023D06C4" w14:textId="77777777" w:rsidR="00AE7146" w:rsidRPr="005D4276" w:rsidRDefault="00AE7146" w:rsidP="00AE7146">
      <w:pPr>
        <w:jc w:val="both"/>
        <w:rPr>
          <w:rFonts w:ascii="Arial" w:hAnsi="Arial" w:cs="Arial"/>
          <w:sz w:val="20"/>
          <w:szCs w:val="20"/>
        </w:rPr>
      </w:pPr>
      <w:r w:rsidRPr="005D4276">
        <w:rPr>
          <w:rFonts w:ascii="Arial" w:hAnsi="Arial" w:cs="Arial"/>
          <w:sz w:val="20"/>
          <w:szCs w:val="20"/>
        </w:rPr>
        <w:t>Le Titulaire s’engage à alimenter chaque distributeur et chaque sanitaire quotidiennement.</w:t>
      </w:r>
    </w:p>
    <w:p w14:paraId="7A393270" w14:textId="77777777" w:rsidR="00AE7146" w:rsidRPr="005D4276" w:rsidRDefault="00AE7146" w:rsidP="00AE7146">
      <w:pPr>
        <w:jc w:val="both"/>
        <w:rPr>
          <w:rFonts w:ascii="Arial" w:hAnsi="Arial" w:cs="Arial"/>
          <w:sz w:val="20"/>
          <w:szCs w:val="20"/>
        </w:rPr>
      </w:pPr>
      <w:r w:rsidRPr="005D4276">
        <w:rPr>
          <w:rFonts w:ascii="Arial" w:hAnsi="Arial" w:cs="Arial"/>
          <w:sz w:val="20"/>
          <w:szCs w:val="20"/>
        </w:rPr>
        <w:t>Le Titulaire s’engage à éviter toute rupture de stock.</w:t>
      </w:r>
    </w:p>
    <w:p w14:paraId="7F50FD74" w14:textId="77777777" w:rsidR="00AE7146" w:rsidRPr="005D4276" w:rsidRDefault="00AE7146" w:rsidP="00AE7146">
      <w:pPr>
        <w:jc w:val="both"/>
        <w:rPr>
          <w:rFonts w:ascii="Arial" w:hAnsi="Arial" w:cs="Arial"/>
          <w:sz w:val="20"/>
          <w:szCs w:val="20"/>
        </w:rPr>
      </w:pPr>
      <w:r w:rsidRPr="005D4276">
        <w:rPr>
          <w:rFonts w:ascii="Arial" w:hAnsi="Arial" w:cs="Arial"/>
          <w:sz w:val="20"/>
          <w:szCs w:val="20"/>
        </w:rPr>
        <w:t xml:space="preserve">Tout manquement entraînera </w:t>
      </w:r>
      <w:r w:rsidRPr="00A059AC">
        <w:rPr>
          <w:rFonts w:ascii="Arial" w:hAnsi="Arial" w:cs="Arial"/>
          <w:sz w:val="20"/>
          <w:szCs w:val="20"/>
        </w:rPr>
        <w:t>une pénalité si la régularisation</w:t>
      </w:r>
      <w:r w:rsidRPr="005D4276">
        <w:rPr>
          <w:rFonts w:ascii="Arial" w:hAnsi="Arial" w:cs="Arial"/>
          <w:sz w:val="20"/>
          <w:szCs w:val="20"/>
        </w:rPr>
        <w:t xml:space="preserve"> de l’approvisionnement n’est pas réalisée dans les 24h après demande par mail de la CPAM de la </w:t>
      </w:r>
      <w:r>
        <w:rPr>
          <w:rFonts w:ascii="Arial" w:hAnsi="Arial" w:cs="Arial"/>
          <w:sz w:val="20"/>
          <w:szCs w:val="20"/>
        </w:rPr>
        <w:t>Vendée</w:t>
      </w:r>
      <w:r w:rsidRPr="005D4276">
        <w:rPr>
          <w:rFonts w:ascii="Arial" w:hAnsi="Arial" w:cs="Arial"/>
          <w:sz w:val="20"/>
          <w:szCs w:val="20"/>
        </w:rPr>
        <w:t xml:space="preserve">. </w:t>
      </w:r>
    </w:p>
    <w:p w14:paraId="61184B57" w14:textId="77777777" w:rsidR="00AE7146" w:rsidRDefault="00AE7146" w:rsidP="00AE7146">
      <w:pPr>
        <w:jc w:val="both"/>
        <w:rPr>
          <w:rFonts w:ascii="Arial" w:hAnsi="Arial" w:cs="Arial"/>
          <w:sz w:val="20"/>
          <w:szCs w:val="20"/>
        </w:rPr>
      </w:pPr>
      <w:r w:rsidRPr="005D4276">
        <w:rPr>
          <w:rFonts w:ascii="Arial" w:hAnsi="Arial" w:cs="Arial"/>
          <w:sz w:val="20"/>
          <w:szCs w:val="20"/>
        </w:rPr>
        <w:t xml:space="preserve">Si la CPAM de la </w:t>
      </w:r>
      <w:r>
        <w:rPr>
          <w:rFonts w:ascii="Arial" w:hAnsi="Arial" w:cs="Arial"/>
          <w:sz w:val="20"/>
          <w:szCs w:val="20"/>
        </w:rPr>
        <w:t>Vendée</w:t>
      </w:r>
      <w:r w:rsidRPr="005D4276">
        <w:rPr>
          <w:rFonts w:ascii="Arial" w:hAnsi="Arial" w:cs="Arial"/>
          <w:sz w:val="20"/>
          <w:szCs w:val="20"/>
        </w:rPr>
        <w:t xml:space="preserve"> était dans l’obligation de procéder elle-même à l’approvisionnement des consommables, il serait facturé le montant de la fourniture en sus de la pénalité.</w:t>
      </w:r>
    </w:p>
    <w:p w14:paraId="560A4216" w14:textId="49660133" w:rsidR="000A25A6" w:rsidRPr="008926DE" w:rsidRDefault="000A25A6" w:rsidP="00E97F2B">
      <w:pPr>
        <w:pStyle w:val="Titre2"/>
        <w:keepLines/>
        <w:numPr>
          <w:ilvl w:val="2"/>
          <w:numId w:val="12"/>
        </w:numPr>
        <w:spacing w:before="40" w:after="240"/>
        <w:jc w:val="left"/>
        <w:rPr>
          <w:rFonts w:eastAsiaTheme="minorHAnsi"/>
          <w:b w:val="0"/>
          <w:color w:val="005CA9"/>
          <w:lang w:eastAsia="en-US"/>
        </w:rPr>
      </w:pPr>
      <w:bookmarkStart w:id="132" w:name="_Toc202797760"/>
      <w:r>
        <w:rPr>
          <w:rFonts w:eastAsiaTheme="minorHAnsi"/>
          <w:b w:val="0"/>
          <w:color w:val="005CA9"/>
          <w:lang w:eastAsia="en-US"/>
        </w:rPr>
        <w:t>Fourniture et mise en place des distributeurs et matériels dans les sanitaires</w:t>
      </w:r>
      <w:bookmarkEnd w:id="132"/>
    </w:p>
    <w:p w14:paraId="5E51DE5C" w14:textId="77777777" w:rsidR="00AE7146" w:rsidRPr="00AF1BB9" w:rsidRDefault="00AE7146" w:rsidP="00AE7146">
      <w:pPr>
        <w:jc w:val="both"/>
        <w:rPr>
          <w:rFonts w:ascii="Arial" w:hAnsi="Arial" w:cs="Arial"/>
          <w:sz w:val="20"/>
          <w:szCs w:val="20"/>
        </w:rPr>
      </w:pPr>
      <w:r w:rsidRPr="00AF1BB9">
        <w:rPr>
          <w:rFonts w:ascii="Arial" w:hAnsi="Arial" w:cs="Arial"/>
          <w:sz w:val="20"/>
          <w:szCs w:val="20"/>
        </w:rPr>
        <w:t>Le prestataire s’engage à fournir et à mettre en place la quantité nécessaire de distributeurs et matériel sur la totalité des sites.</w:t>
      </w:r>
    </w:p>
    <w:p w14:paraId="05CC4991" w14:textId="77777777" w:rsidR="00AE7146" w:rsidRPr="00AF1BB9" w:rsidRDefault="00AE7146" w:rsidP="00AE7146">
      <w:pPr>
        <w:jc w:val="both"/>
        <w:rPr>
          <w:rFonts w:ascii="Arial" w:hAnsi="Arial" w:cs="Arial"/>
          <w:sz w:val="20"/>
          <w:szCs w:val="20"/>
        </w:rPr>
      </w:pPr>
      <w:r w:rsidRPr="00AF1BB9">
        <w:rPr>
          <w:rFonts w:ascii="Arial" w:hAnsi="Arial" w:cs="Arial"/>
          <w:sz w:val="20"/>
          <w:szCs w:val="20"/>
        </w:rPr>
        <w:t xml:space="preserve">Le Titulaire procédera à la dépose, dans les règles de l’art, des anciens appareils distributeurs de papiers hygiéniques, d’essuie mains et de savon liquide. </w:t>
      </w:r>
    </w:p>
    <w:p w14:paraId="092EE080" w14:textId="77777777" w:rsidR="00AE7146" w:rsidRPr="00AF1BB9" w:rsidRDefault="00AE7146" w:rsidP="00AE7146">
      <w:pPr>
        <w:jc w:val="both"/>
        <w:rPr>
          <w:rFonts w:ascii="Arial" w:hAnsi="Arial" w:cs="Arial"/>
          <w:sz w:val="20"/>
          <w:szCs w:val="20"/>
        </w:rPr>
      </w:pPr>
      <w:r w:rsidRPr="00AF1BB9">
        <w:rPr>
          <w:rFonts w:ascii="Arial" w:hAnsi="Arial" w:cs="Arial"/>
          <w:sz w:val="20"/>
          <w:szCs w:val="20"/>
        </w:rPr>
        <w:t>Tout dommage causé aux installations et équipements sera mis à la charge du Titulaire.</w:t>
      </w:r>
    </w:p>
    <w:p w14:paraId="6667310A" w14:textId="77777777" w:rsidR="00AE7146" w:rsidRPr="00AF1BB9" w:rsidRDefault="00AE7146" w:rsidP="00AE7146">
      <w:pPr>
        <w:jc w:val="both"/>
        <w:rPr>
          <w:rFonts w:ascii="Arial" w:hAnsi="Arial" w:cs="Arial"/>
          <w:sz w:val="20"/>
          <w:szCs w:val="20"/>
        </w:rPr>
      </w:pPr>
      <w:r w:rsidRPr="00AF1BB9">
        <w:rPr>
          <w:rFonts w:ascii="Arial" w:hAnsi="Arial" w:cs="Arial"/>
          <w:sz w:val="20"/>
          <w:szCs w:val="20"/>
        </w:rPr>
        <w:t>Les distributeurs auront les caractéristiques suivantes :</w:t>
      </w:r>
    </w:p>
    <w:p w14:paraId="1FD142B9" w14:textId="77777777" w:rsidR="00AE7146" w:rsidRPr="00AF1BB9" w:rsidRDefault="00AE7146" w:rsidP="00AE7146">
      <w:pPr>
        <w:ind w:firstLine="708"/>
        <w:jc w:val="both"/>
        <w:rPr>
          <w:rFonts w:ascii="Arial" w:hAnsi="Arial" w:cs="Arial"/>
          <w:sz w:val="20"/>
          <w:szCs w:val="20"/>
        </w:rPr>
      </w:pPr>
      <w:r w:rsidRPr="00AF1BB9">
        <w:rPr>
          <w:rFonts w:ascii="Arial" w:hAnsi="Arial" w:cs="Arial"/>
          <w:sz w:val="20"/>
          <w:szCs w:val="20"/>
        </w:rPr>
        <w:t>- Distributeur de papier hygiénique double rouleaux</w:t>
      </w:r>
    </w:p>
    <w:p w14:paraId="39F970E0" w14:textId="77777777" w:rsidR="00AE7146" w:rsidRPr="00AF1BB9" w:rsidRDefault="00AE7146" w:rsidP="00AE7146">
      <w:pPr>
        <w:ind w:firstLine="708"/>
        <w:jc w:val="both"/>
        <w:rPr>
          <w:rFonts w:ascii="Arial" w:hAnsi="Arial" w:cs="Arial"/>
          <w:sz w:val="20"/>
          <w:szCs w:val="20"/>
        </w:rPr>
      </w:pPr>
      <w:r w:rsidRPr="00AF1BB9">
        <w:rPr>
          <w:rFonts w:ascii="Arial" w:hAnsi="Arial" w:cs="Arial"/>
          <w:sz w:val="20"/>
          <w:szCs w:val="20"/>
        </w:rPr>
        <w:t>- Distributeur de savon liquide pour les mains</w:t>
      </w:r>
    </w:p>
    <w:p w14:paraId="316C07A9" w14:textId="77777777" w:rsidR="00AE7146" w:rsidRPr="00AF1BB9" w:rsidRDefault="00AE7146" w:rsidP="00AE7146">
      <w:pPr>
        <w:ind w:firstLine="708"/>
        <w:jc w:val="both"/>
        <w:rPr>
          <w:rFonts w:ascii="Arial" w:hAnsi="Arial" w:cs="Arial"/>
          <w:sz w:val="20"/>
          <w:szCs w:val="20"/>
        </w:rPr>
      </w:pPr>
      <w:r w:rsidRPr="00AF1BB9">
        <w:rPr>
          <w:rFonts w:ascii="Arial" w:hAnsi="Arial" w:cs="Arial"/>
          <w:sz w:val="20"/>
          <w:szCs w:val="20"/>
        </w:rPr>
        <w:t>- Distributeur de papier essuie-mains feuille à feuille</w:t>
      </w:r>
    </w:p>
    <w:p w14:paraId="186EA069" w14:textId="77777777" w:rsidR="00AE7146" w:rsidRDefault="00AE7146" w:rsidP="00AE7146">
      <w:pPr>
        <w:jc w:val="both"/>
        <w:rPr>
          <w:rFonts w:ascii="Arial" w:hAnsi="Arial" w:cs="Arial"/>
          <w:sz w:val="20"/>
          <w:szCs w:val="20"/>
        </w:rPr>
      </w:pPr>
      <w:r w:rsidRPr="00AF1BB9">
        <w:rPr>
          <w:rFonts w:ascii="Arial" w:hAnsi="Arial" w:cs="Arial"/>
          <w:sz w:val="20"/>
          <w:szCs w:val="20"/>
        </w:rPr>
        <w:t>Le Titulaire fournit et installe des distributeurs neufs,</w:t>
      </w:r>
      <w:r>
        <w:rPr>
          <w:rFonts w:ascii="Arial" w:hAnsi="Arial" w:cs="Arial"/>
          <w:sz w:val="20"/>
          <w:szCs w:val="20"/>
        </w:rPr>
        <w:t xml:space="preserve"> </w:t>
      </w:r>
      <w:r w:rsidRPr="00AF1BB9">
        <w:rPr>
          <w:rFonts w:ascii="Arial" w:hAnsi="Arial" w:cs="Arial"/>
          <w:sz w:val="20"/>
          <w:szCs w:val="20"/>
        </w:rPr>
        <w:t>entièrement mécaniques et fonctionnant sans ressources d’énergie extérieure. Ils seront résistants, adaptés à la fréquentation et ne devront pas subir de panne ou détériorations répétées.</w:t>
      </w:r>
    </w:p>
    <w:p w14:paraId="670C9098" w14:textId="7114A573" w:rsidR="00AE7146" w:rsidRDefault="00AE7146" w:rsidP="00AE7146">
      <w:pPr>
        <w:jc w:val="both"/>
        <w:rPr>
          <w:rFonts w:ascii="Arial" w:hAnsi="Arial" w:cs="Arial"/>
          <w:sz w:val="20"/>
          <w:szCs w:val="20"/>
        </w:rPr>
      </w:pPr>
      <w:r>
        <w:rPr>
          <w:rFonts w:ascii="Arial" w:hAnsi="Arial" w:cs="Arial"/>
          <w:sz w:val="20"/>
          <w:szCs w:val="20"/>
        </w:rPr>
        <w:t xml:space="preserve">L’installation des nouveaux équipements </w:t>
      </w:r>
      <w:r w:rsidR="00403B0F">
        <w:rPr>
          <w:rFonts w:ascii="Arial" w:hAnsi="Arial" w:cs="Arial"/>
          <w:sz w:val="20"/>
          <w:szCs w:val="20"/>
        </w:rPr>
        <w:t>doit</w:t>
      </w:r>
      <w:r>
        <w:rPr>
          <w:rFonts w:ascii="Arial" w:hAnsi="Arial" w:cs="Arial"/>
          <w:sz w:val="20"/>
          <w:szCs w:val="20"/>
        </w:rPr>
        <w:t xml:space="preserve"> être effectués dans les deux mois suivant le début de présent marché.</w:t>
      </w:r>
    </w:p>
    <w:p w14:paraId="6813F6C0" w14:textId="1435A817" w:rsidR="00AE7146" w:rsidRPr="005D4276" w:rsidRDefault="00AE7146" w:rsidP="00AE7146">
      <w:pPr>
        <w:jc w:val="both"/>
        <w:rPr>
          <w:rFonts w:ascii="Arial" w:hAnsi="Arial" w:cs="Arial"/>
          <w:sz w:val="20"/>
          <w:szCs w:val="20"/>
        </w:rPr>
      </w:pPr>
      <w:r>
        <w:rPr>
          <w:rFonts w:ascii="Arial" w:hAnsi="Arial" w:cs="Arial"/>
          <w:sz w:val="20"/>
          <w:szCs w:val="20"/>
        </w:rPr>
        <w:t xml:space="preserve">L’intégralité des distributeurs devront avoir une clé unique pour chaque type d’appareil. Un exemplaire de clés </w:t>
      </w:r>
      <w:r w:rsidR="00403B0F">
        <w:rPr>
          <w:rFonts w:ascii="Arial" w:hAnsi="Arial" w:cs="Arial"/>
          <w:sz w:val="20"/>
          <w:szCs w:val="20"/>
        </w:rPr>
        <w:t>doit</w:t>
      </w:r>
      <w:r>
        <w:rPr>
          <w:rFonts w:ascii="Arial" w:hAnsi="Arial" w:cs="Arial"/>
          <w:sz w:val="20"/>
          <w:szCs w:val="20"/>
        </w:rPr>
        <w:t xml:space="preserve"> être remis à la CPAM de la Vendée.</w:t>
      </w:r>
    </w:p>
    <w:p w14:paraId="60EE144A" w14:textId="77777777" w:rsidR="00AE7146" w:rsidRPr="005D4276" w:rsidRDefault="00AE7146" w:rsidP="00AE7146">
      <w:pPr>
        <w:jc w:val="both"/>
        <w:rPr>
          <w:rFonts w:ascii="Arial" w:hAnsi="Arial" w:cs="Arial"/>
          <w:sz w:val="20"/>
          <w:szCs w:val="20"/>
        </w:rPr>
      </w:pPr>
      <w:r w:rsidRPr="005D4276">
        <w:rPr>
          <w:rFonts w:ascii="Arial" w:hAnsi="Arial" w:cs="Arial"/>
          <w:sz w:val="20"/>
          <w:szCs w:val="20"/>
        </w:rPr>
        <w:t>Le prestataire assurera la maintenance des distributeurs pendant la durée du marché.</w:t>
      </w:r>
    </w:p>
    <w:p w14:paraId="288D5458" w14:textId="77777777" w:rsidR="00AE7146" w:rsidRPr="005D4276" w:rsidRDefault="00AE7146" w:rsidP="00AE7146">
      <w:pPr>
        <w:jc w:val="both"/>
        <w:rPr>
          <w:rFonts w:ascii="Arial" w:hAnsi="Arial" w:cs="Arial"/>
          <w:sz w:val="20"/>
          <w:szCs w:val="20"/>
        </w:rPr>
      </w:pPr>
      <w:r w:rsidRPr="005D4276">
        <w:rPr>
          <w:rFonts w:ascii="Arial" w:hAnsi="Arial" w:cs="Arial"/>
          <w:sz w:val="20"/>
          <w:szCs w:val="20"/>
        </w:rPr>
        <w:t>Dans le cas où les distributeurs ne seraient pas de qualité et de solidité suffisantes, la CPAM</w:t>
      </w:r>
      <w:r>
        <w:rPr>
          <w:rFonts w:ascii="Arial" w:hAnsi="Arial" w:cs="Arial"/>
          <w:sz w:val="20"/>
          <w:szCs w:val="20"/>
        </w:rPr>
        <w:t xml:space="preserve"> de la Vendée</w:t>
      </w:r>
      <w:r w:rsidRPr="005D4276">
        <w:rPr>
          <w:rFonts w:ascii="Arial" w:hAnsi="Arial" w:cs="Arial"/>
          <w:sz w:val="20"/>
          <w:szCs w:val="20"/>
        </w:rPr>
        <w:t xml:space="preserve"> pourra exiger le remplacement du modèle dans tous les sites.</w:t>
      </w:r>
    </w:p>
    <w:p w14:paraId="50E9784D" w14:textId="77777777" w:rsidR="00AE7146" w:rsidRPr="005D4276" w:rsidRDefault="00AE7146" w:rsidP="00AE7146">
      <w:pPr>
        <w:jc w:val="both"/>
        <w:rPr>
          <w:rFonts w:ascii="Arial" w:hAnsi="Arial" w:cs="Arial"/>
          <w:sz w:val="20"/>
          <w:szCs w:val="20"/>
        </w:rPr>
      </w:pPr>
      <w:r w:rsidRPr="005D4276">
        <w:rPr>
          <w:rFonts w:ascii="Arial" w:hAnsi="Arial" w:cs="Arial"/>
          <w:sz w:val="20"/>
          <w:szCs w:val="20"/>
        </w:rPr>
        <w:t>Il convient au Titulaire de s’assurer de la qualité du matériel installé.</w:t>
      </w:r>
    </w:p>
    <w:p w14:paraId="27B914FD" w14:textId="77777777" w:rsidR="00AE7146" w:rsidRPr="005D4276" w:rsidRDefault="00AE7146" w:rsidP="00AE7146">
      <w:pPr>
        <w:jc w:val="both"/>
        <w:rPr>
          <w:rFonts w:ascii="Arial" w:hAnsi="Arial" w:cs="Arial"/>
          <w:sz w:val="20"/>
          <w:szCs w:val="20"/>
        </w:rPr>
      </w:pPr>
      <w:r w:rsidRPr="005D4276">
        <w:rPr>
          <w:rFonts w:ascii="Arial" w:hAnsi="Arial" w:cs="Arial"/>
          <w:sz w:val="20"/>
          <w:szCs w:val="20"/>
        </w:rPr>
        <w:t xml:space="preserve">En cas de panne ou de dysfonctionnement d’un distributeur susmentionné, le Titulaire procédera à toute réparation nécessaire ou échange de l’appareil dans </w:t>
      </w:r>
      <w:r w:rsidRPr="0009478D">
        <w:rPr>
          <w:rFonts w:ascii="Arial" w:hAnsi="Arial" w:cs="Arial"/>
          <w:sz w:val="20"/>
          <w:szCs w:val="20"/>
        </w:rPr>
        <w:t>les 24 heures, sous peine de pénalité.</w:t>
      </w:r>
    </w:p>
    <w:p w14:paraId="026700C9" w14:textId="77777777" w:rsidR="00AE7146" w:rsidRDefault="00AE7146" w:rsidP="00AE7146">
      <w:pPr>
        <w:jc w:val="both"/>
        <w:rPr>
          <w:rFonts w:ascii="Arial" w:hAnsi="Arial" w:cs="Arial"/>
          <w:sz w:val="20"/>
          <w:szCs w:val="20"/>
        </w:rPr>
      </w:pPr>
      <w:r w:rsidRPr="005D4276">
        <w:rPr>
          <w:rFonts w:ascii="Arial" w:hAnsi="Arial" w:cs="Arial"/>
          <w:sz w:val="20"/>
          <w:szCs w:val="20"/>
        </w:rPr>
        <w:lastRenderedPageBreak/>
        <w:t xml:space="preserve">La non-réparation dans les délais sera considéré comme une rupture d’approvisionnement et entrainera l’application de pénalités. </w:t>
      </w:r>
    </w:p>
    <w:p w14:paraId="4495CE73" w14:textId="77777777" w:rsidR="00AE7146" w:rsidRDefault="00AE7146" w:rsidP="00AE7146">
      <w:pPr>
        <w:jc w:val="both"/>
        <w:rPr>
          <w:rFonts w:ascii="Arial" w:hAnsi="Arial" w:cs="Arial"/>
          <w:sz w:val="20"/>
          <w:szCs w:val="20"/>
        </w:rPr>
      </w:pPr>
      <w:r>
        <w:rPr>
          <w:rFonts w:ascii="Arial" w:hAnsi="Arial" w:cs="Arial"/>
          <w:sz w:val="20"/>
          <w:szCs w:val="20"/>
        </w:rPr>
        <w:t>En cas de difficulté à l’installation d’un équipement (accroche difficile, support incompatible,) le Titulaire informera la CPAM de la Vendée afin qu’une solution commune soit apportée dans les meilleurs délais</w:t>
      </w:r>
    </w:p>
    <w:p w14:paraId="421DEACB" w14:textId="77777777" w:rsidR="00AE7146" w:rsidRPr="00CF73BF" w:rsidRDefault="00AE7146" w:rsidP="00AE7146">
      <w:pPr>
        <w:jc w:val="both"/>
        <w:rPr>
          <w:rFonts w:ascii="Arial" w:hAnsi="Arial" w:cs="Arial"/>
          <w:b/>
          <w:sz w:val="20"/>
          <w:szCs w:val="20"/>
        </w:rPr>
      </w:pPr>
    </w:p>
    <w:p w14:paraId="10C55680" w14:textId="77777777" w:rsidR="00AE7146" w:rsidRPr="00CF73BF" w:rsidRDefault="00AE7146" w:rsidP="000A25A6">
      <w:pPr>
        <w:pStyle w:val="Titre2"/>
        <w:keepLines/>
        <w:numPr>
          <w:ilvl w:val="1"/>
          <w:numId w:val="12"/>
        </w:numPr>
        <w:spacing w:before="40" w:after="240"/>
        <w:rPr>
          <w:rFonts w:eastAsiaTheme="minorHAnsi"/>
          <w:bCs w:val="0"/>
          <w:color w:val="005CA9"/>
          <w:lang w:eastAsia="en-US"/>
        </w:rPr>
      </w:pPr>
      <w:bookmarkStart w:id="133" w:name="_Toc198213216"/>
      <w:bookmarkStart w:id="134" w:name="_Toc202797761"/>
      <w:r w:rsidRPr="00CF73BF">
        <w:rPr>
          <w:rFonts w:eastAsiaTheme="minorHAnsi"/>
          <w:bCs w:val="0"/>
          <w:color w:val="005CA9"/>
          <w:lang w:eastAsia="en-US"/>
        </w:rPr>
        <w:t>LE TRAITEMENT DES DECHETS – TRI SELECTIFS</w:t>
      </w:r>
      <w:bookmarkEnd w:id="133"/>
      <w:bookmarkEnd w:id="134"/>
      <w:r w:rsidRPr="00CF73BF">
        <w:rPr>
          <w:rFonts w:eastAsiaTheme="minorHAnsi"/>
          <w:bCs w:val="0"/>
          <w:color w:val="005CA9"/>
          <w:lang w:eastAsia="en-US"/>
        </w:rPr>
        <w:t xml:space="preserve"> </w:t>
      </w:r>
    </w:p>
    <w:p w14:paraId="7D941D6D" w14:textId="77777777" w:rsidR="00AE7146" w:rsidRPr="00B16842" w:rsidRDefault="00AE7146" w:rsidP="00AE7146">
      <w:pPr>
        <w:jc w:val="both"/>
        <w:rPr>
          <w:rFonts w:ascii="Arial" w:hAnsi="Arial" w:cs="Arial"/>
          <w:sz w:val="20"/>
          <w:szCs w:val="20"/>
        </w:rPr>
      </w:pPr>
      <w:r w:rsidRPr="00B16842">
        <w:rPr>
          <w:rFonts w:ascii="Arial" w:hAnsi="Arial" w:cs="Arial"/>
          <w:sz w:val="20"/>
          <w:szCs w:val="20"/>
        </w:rPr>
        <w:t xml:space="preserve">La CPAM de la </w:t>
      </w:r>
      <w:r>
        <w:rPr>
          <w:rFonts w:ascii="Arial" w:hAnsi="Arial" w:cs="Arial"/>
          <w:sz w:val="20"/>
          <w:szCs w:val="20"/>
        </w:rPr>
        <w:t>Vendée</w:t>
      </w:r>
      <w:r w:rsidRPr="00B16842">
        <w:rPr>
          <w:rFonts w:ascii="Arial" w:hAnsi="Arial" w:cs="Arial"/>
          <w:sz w:val="20"/>
          <w:szCs w:val="20"/>
        </w:rPr>
        <w:t xml:space="preserve"> a des engagements environnementaux et des obligations nationales et procède donc au tri sélectif des déchets (déchets traditionnels, papiers,</w:t>
      </w:r>
      <w:r>
        <w:rPr>
          <w:rFonts w:ascii="Arial" w:hAnsi="Arial" w:cs="Arial"/>
          <w:sz w:val="20"/>
          <w:szCs w:val="20"/>
        </w:rPr>
        <w:t xml:space="preserve"> bio-déchets,</w:t>
      </w:r>
      <w:r w:rsidRPr="00B16842">
        <w:rPr>
          <w:rFonts w:ascii="Arial" w:hAnsi="Arial" w:cs="Arial"/>
          <w:sz w:val="20"/>
          <w:szCs w:val="20"/>
        </w:rPr>
        <w:t xml:space="preserve"> plastique et verre).</w:t>
      </w:r>
    </w:p>
    <w:p w14:paraId="3639CFE4" w14:textId="279482DB" w:rsidR="00AE7146" w:rsidRDefault="00AE7146" w:rsidP="00AE7146">
      <w:pPr>
        <w:jc w:val="both"/>
        <w:rPr>
          <w:rFonts w:ascii="Arial" w:hAnsi="Arial" w:cs="Arial"/>
          <w:sz w:val="20"/>
          <w:szCs w:val="20"/>
        </w:rPr>
      </w:pPr>
      <w:r w:rsidRPr="00B16842">
        <w:rPr>
          <w:rFonts w:ascii="Arial" w:hAnsi="Arial" w:cs="Arial"/>
          <w:sz w:val="20"/>
          <w:szCs w:val="20"/>
        </w:rPr>
        <w:t xml:space="preserve">En cas d’évolution réglementaire ou d’obligation envers la CAISSE NATIONALE de l’ASSURANCE MALADIE, le Titulaire </w:t>
      </w:r>
      <w:r w:rsidR="00403B0F">
        <w:rPr>
          <w:rFonts w:ascii="Arial" w:hAnsi="Arial" w:cs="Arial"/>
          <w:sz w:val="20"/>
          <w:szCs w:val="20"/>
        </w:rPr>
        <w:t>doit</w:t>
      </w:r>
      <w:r w:rsidRPr="00B16842">
        <w:rPr>
          <w:rFonts w:ascii="Arial" w:hAnsi="Arial" w:cs="Arial"/>
          <w:sz w:val="20"/>
          <w:szCs w:val="20"/>
        </w:rPr>
        <w:t xml:space="preserve"> adapter ses prestations sans coût supplémentaire.</w:t>
      </w:r>
    </w:p>
    <w:p w14:paraId="05152CBA" w14:textId="6948E0C2" w:rsidR="000A25A6" w:rsidRPr="008926DE" w:rsidRDefault="000A25A6" w:rsidP="00E97F2B">
      <w:pPr>
        <w:pStyle w:val="Titre2"/>
        <w:keepLines/>
        <w:numPr>
          <w:ilvl w:val="2"/>
          <w:numId w:val="12"/>
        </w:numPr>
        <w:spacing w:before="40" w:after="240"/>
        <w:jc w:val="left"/>
        <w:rPr>
          <w:rFonts w:eastAsiaTheme="minorHAnsi"/>
          <w:b w:val="0"/>
          <w:color w:val="005CA9"/>
          <w:lang w:eastAsia="en-US"/>
        </w:rPr>
      </w:pPr>
      <w:bookmarkStart w:id="135" w:name="_Toc202797762"/>
      <w:r>
        <w:rPr>
          <w:rFonts w:eastAsiaTheme="minorHAnsi"/>
          <w:b w:val="0"/>
          <w:color w:val="005CA9"/>
          <w:lang w:eastAsia="en-US"/>
        </w:rPr>
        <w:t>Le tri au siège</w:t>
      </w:r>
      <w:bookmarkEnd w:id="135"/>
    </w:p>
    <w:p w14:paraId="25F88497" w14:textId="42B84D86" w:rsidR="00AE7146" w:rsidRPr="00005EBC" w:rsidRDefault="00AE7146" w:rsidP="00AE7146">
      <w:pPr>
        <w:rPr>
          <w:rFonts w:ascii="Arial" w:hAnsi="Arial" w:cs="Arial"/>
          <w:sz w:val="20"/>
          <w:szCs w:val="20"/>
        </w:rPr>
      </w:pPr>
      <w:r w:rsidRPr="00005EBC">
        <w:rPr>
          <w:rFonts w:ascii="Arial" w:hAnsi="Arial" w:cs="Arial"/>
          <w:sz w:val="20"/>
          <w:szCs w:val="20"/>
        </w:rPr>
        <w:t xml:space="preserve">Les agents de la CPAM de la Vendée </w:t>
      </w:r>
      <w:r>
        <w:rPr>
          <w:rFonts w:ascii="Arial" w:hAnsi="Arial" w:cs="Arial"/>
          <w:sz w:val="20"/>
          <w:szCs w:val="20"/>
        </w:rPr>
        <w:t xml:space="preserve">en poste </w:t>
      </w:r>
      <w:r w:rsidRPr="00005EBC">
        <w:rPr>
          <w:rFonts w:ascii="Arial" w:hAnsi="Arial" w:cs="Arial"/>
          <w:sz w:val="20"/>
          <w:szCs w:val="20"/>
        </w:rPr>
        <w:t>au SIEGE doivent assurer le tri sélectif avec double poubelles. Des bannettes cartons individuelles de récupération du papier (sans foisonnement) est mis à disposition des agents.</w:t>
      </w:r>
    </w:p>
    <w:p w14:paraId="4A036541" w14:textId="77777777" w:rsidR="00AE7146" w:rsidRPr="00005EBC" w:rsidRDefault="00AE7146" w:rsidP="00AE7146">
      <w:pPr>
        <w:rPr>
          <w:rFonts w:ascii="Arial" w:hAnsi="Arial" w:cs="Arial"/>
          <w:sz w:val="20"/>
          <w:szCs w:val="20"/>
        </w:rPr>
      </w:pPr>
      <w:r w:rsidRPr="00005EBC">
        <w:rPr>
          <w:rFonts w:ascii="Arial" w:hAnsi="Arial" w:cs="Arial"/>
          <w:sz w:val="20"/>
          <w:szCs w:val="20"/>
        </w:rPr>
        <w:t>Le ramassage de ces déchets ainsi que le vidage dans les containers réservés à cet effet sont à la charge du titulaire.</w:t>
      </w:r>
    </w:p>
    <w:p w14:paraId="7F5044A1" w14:textId="77777777" w:rsidR="00AE7146" w:rsidRPr="00005EBC" w:rsidRDefault="00AE7146" w:rsidP="00AE7146">
      <w:pPr>
        <w:rPr>
          <w:rFonts w:ascii="Arial" w:hAnsi="Arial" w:cs="Arial"/>
          <w:sz w:val="20"/>
          <w:szCs w:val="20"/>
        </w:rPr>
      </w:pPr>
      <w:r w:rsidRPr="00005EBC">
        <w:rPr>
          <w:rFonts w:ascii="Arial" w:hAnsi="Arial" w:cs="Arial"/>
          <w:sz w:val="20"/>
          <w:szCs w:val="20"/>
        </w:rPr>
        <w:t>Le Titulaire adaptera son matériel (chariots double sacs) et prévoira les moyens nécessaires afin d’assurer cette charge.</w:t>
      </w:r>
    </w:p>
    <w:p w14:paraId="4565C268" w14:textId="77777777" w:rsidR="00AE7146" w:rsidRPr="00005EBC" w:rsidRDefault="00AE7146" w:rsidP="00AE7146">
      <w:pPr>
        <w:rPr>
          <w:rFonts w:ascii="Arial" w:hAnsi="Arial" w:cs="Arial"/>
          <w:sz w:val="20"/>
          <w:szCs w:val="20"/>
        </w:rPr>
      </w:pPr>
      <w:r w:rsidRPr="00005EBC">
        <w:rPr>
          <w:rFonts w:ascii="Arial" w:hAnsi="Arial" w:cs="Arial"/>
          <w:sz w:val="20"/>
          <w:szCs w:val="20"/>
        </w:rPr>
        <w:t xml:space="preserve">Les fréquences de ramassage sont indiquées dans le planning joint </w:t>
      </w:r>
      <w:r w:rsidRPr="001C1C35">
        <w:rPr>
          <w:rFonts w:ascii="Arial" w:hAnsi="Arial" w:cs="Arial"/>
          <w:sz w:val="20"/>
          <w:szCs w:val="20"/>
        </w:rPr>
        <w:t>en annexe 2.</w:t>
      </w:r>
      <w:r w:rsidRPr="00005EBC">
        <w:rPr>
          <w:rFonts w:ascii="Arial" w:hAnsi="Arial" w:cs="Arial"/>
          <w:sz w:val="20"/>
          <w:szCs w:val="20"/>
        </w:rPr>
        <w:t xml:space="preserve"> </w:t>
      </w:r>
    </w:p>
    <w:p w14:paraId="6BDFFB9A" w14:textId="77777777" w:rsidR="00AE7146" w:rsidRPr="00005EBC" w:rsidRDefault="00AE7146" w:rsidP="00AE7146">
      <w:pPr>
        <w:rPr>
          <w:rFonts w:ascii="Arial" w:hAnsi="Arial" w:cs="Arial"/>
          <w:sz w:val="20"/>
          <w:szCs w:val="20"/>
        </w:rPr>
      </w:pPr>
      <w:r w:rsidRPr="00005EBC">
        <w:rPr>
          <w:rFonts w:ascii="Arial" w:hAnsi="Arial" w:cs="Arial"/>
          <w:sz w:val="20"/>
          <w:szCs w:val="20"/>
        </w:rPr>
        <w:t>Le Titulaire s’assurera également que les déchets, recyclables ou non recyclables, soient bien jetés dans les containers prévus à cet effet.</w:t>
      </w:r>
    </w:p>
    <w:p w14:paraId="27C27DA8" w14:textId="2BE36D83" w:rsidR="000A25A6" w:rsidRPr="008926DE" w:rsidRDefault="000A25A6" w:rsidP="00E97F2B">
      <w:pPr>
        <w:pStyle w:val="Titre2"/>
        <w:keepLines/>
        <w:numPr>
          <w:ilvl w:val="2"/>
          <w:numId w:val="12"/>
        </w:numPr>
        <w:spacing w:before="40" w:after="240"/>
        <w:jc w:val="left"/>
        <w:rPr>
          <w:rFonts w:eastAsiaTheme="minorHAnsi"/>
          <w:b w:val="0"/>
          <w:color w:val="005CA9"/>
          <w:lang w:eastAsia="en-US"/>
        </w:rPr>
      </w:pPr>
      <w:bookmarkStart w:id="136" w:name="_Toc202797763"/>
      <w:r>
        <w:rPr>
          <w:rFonts w:eastAsiaTheme="minorHAnsi"/>
          <w:b w:val="0"/>
          <w:color w:val="005CA9"/>
          <w:lang w:eastAsia="en-US"/>
        </w:rPr>
        <w:t>Le tri dans les autres sites</w:t>
      </w:r>
      <w:bookmarkEnd w:id="136"/>
    </w:p>
    <w:p w14:paraId="22C1A3A0" w14:textId="77777777" w:rsidR="00AE7146" w:rsidRDefault="00AE7146" w:rsidP="00AE7146">
      <w:pPr>
        <w:rPr>
          <w:rFonts w:ascii="Arial" w:hAnsi="Arial" w:cs="Arial"/>
          <w:sz w:val="20"/>
          <w:szCs w:val="20"/>
        </w:rPr>
      </w:pPr>
      <w:r w:rsidRPr="00005EBC">
        <w:rPr>
          <w:rFonts w:ascii="Arial" w:hAnsi="Arial" w:cs="Arial"/>
          <w:sz w:val="20"/>
          <w:szCs w:val="20"/>
        </w:rPr>
        <w:t xml:space="preserve">En ce qui concerne les sites de la CPAM de la </w:t>
      </w:r>
      <w:r>
        <w:rPr>
          <w:rFonts w:ascii="Arial" w:hAnsi="Arial" w:cs="Arial"/>
          <w:sz w:val="20"/>
          <w:szCs w:val="20"/>
        </w:rPr>
        <w:t>Vendée</w:t>
      </w:r>
      <w:r w:rsidRPr="00005EBC">
        <w:rPr>
          <w:rFonts w:ascii="Arial" w:hAnsi="Arial" w:cs="Arial"/>
          <w:sz w:val="20"/>
          <w:szCs w:val="20"/>
        </w:rPr>
        <w:t xml:space="preserve"> autre que le SIEGE, le Titulaire respectera les consignes locales.</w:t>
      </w:r>
    </w:p>
    <w:p w14:paraId="79AEF41C" w14:textId="77777777" w:rsidR="00AE7146" w:rsidRDefault="00AE7146" w:rsidP="00AE7146">
      <w:pPr>
        <w:jc w:val="both"/>
        <w:rPr>
          <w:rFonts w:ascii="Arial" w:hAnsi="Arial" w:cs="Arial"/>
          <w:sz w:val="20"/>
          <w:szCs w:val="20"/>
        </w:rPr>
      </w:pPr>
      <w:r>
        <w:rPr>
          <w:rFonts w:ascii="Arial" w:hAnsi="Arial" w:cs="Arial"/>
          <w:sz w:val="20"/>
          <w:szCs w:val="20"/>
        </w:rPr>
        <w:t>Pour précision la CPAM de la Vendée est en collaboration avec un prestataire pour la ramasse du papier dans les sites.</w:t>
      </w:r>
    </w:p>
    <w:p w14:paraId="7ABA433D" w14:textId="4EECF7CE" w:rsidR="000A25A6" w:rsidRPr="008926DE" w:rsidRDefault="000A25A6" w:rsidP="00E97F2B">
      <w:pPr>
        <w:pStyle w:val="Titre2"/>
        <w:keepLines/>
        <w:numPr>
          <w:ilvl w:val="2"/>
          <w:numId w:val="12"/>
        </w:numPr>
        <w:spacing w:before="40" w:after="240"/>
        <w:jc w:val="left"/>
        <w:rPr>
          <w:rFonts w:eastAsiaTheme="minorHAnsi"/>
          <w:b w:val="0"/>
          <w:color w:val="005CA9"/>
          <w:lang w:eastAsia="en-US"/>
        </w:rPr>
      </w:pPr>
      <w:bookmarkStart w:id="137" w:name="_Toc202797764"/>
      <w:r>
        <w:rPr>
          <w:rFonts w:eastAsiaTheme="minorHAnsi"/>
          <w:b w:val="0"/>
          <w:color w:val="005CA9"/>
          <w:lang w:eastAsia="en-US"/>
        </w:rPr>
        <w:t>Les déchets divers et ordures ménagères</w:t>
      </w:r>
      <w:bookmarkEnd w:id="137"/>
    </w:p>
    <w:p w14:paraId="3AC15B3B" w14:textId="3B336E7B" w:rsidR="00AE7146" w:rsidRPr="00005EBC" w:rsidRDefault="00AE7146" w:rsidP="00AE7146">
      <w:pPr>
        <w:jc w:val="both"/>
        <w:rPr>
          <w:rFonts w:ascii="Arial" w:hAnsi="Arial" w:cs="Arial"/>
          <w:sz w:val="20"/>
          <w:szCs w:val="20"/>
        </w:rPr>
      </w:pPr>
      <w:r w:rsidRPr="00005EBC">
        <w:rPr>
          <w:rFonts w:ascii="Arial" w:hAnsi="Arial" w:cs="Arial"/>
          <w:sz w:val="20"/>
          <w:szCs w:val="20"/>
        </w:rPr>
        <w:t xml:space="preserve">Le Titulaire procédera à l’enlèvement des déchets dans les bureaux, locaux et locaux annexes selon le planning joint </w:t>
      </w:r>
      <w:r w:rsidRPr="00AD15F3">
        <w:rPr>
          <w:rFonts w:ascii="Arial" w:hAnsi="Arial" w:cs="Arial"/>
          <w:sz w:val="20"/>
          <w:szCs w:val="20"/>
        </w:rPr>
        <w:t>en annexe 2</w:t>
      </w:r>
      <w:r w:rsidR="00903BD3">
        <w:rPr>
          <w:rFonts w:ascii="Arial" w:hAnsi="Arial" w:cs="Arial"/>
          <w:sz w:val="20"/>
          <w:szCs w:val="20"/>
        </w:rPr>
        <w:t xml:space="preserve"> du lot n°3</w:t>
      </w:r>
      <w:r w:rsidRPr="001C1C35">
        <w:rPr>
          <w:rFonts w:ascii="Arial" w:hAnsi="Arial" w:cs="Arial"/>
          <w:sz w:val="20"/>
          <w:szCs w:val="20"/>
        </w:rPr>
        <w:t>.</w:t>
      </w:r>
    </w:p>
    <w:p w14:paraId="26D5BC74" w14:textId="77777777" w:rsidR="00AE7146" w:rsidRPr="00005EBC" w:rsidRDefault="00AE7146" w:rsidP="00AE7146">
      <w:pPr>
        <w:jc w:val="both"/>
        <w:rPr>
          <w:rFonts w:ascii="Arial" w:hAnsi="Arial" w:cs="Arial"/>
          <w:sz w:val="20"/>
          <w:szCs w:val="20"/>
        </w:rPr>
      </w:pPr>
      <w:r w:rsidRPr="00005EBC">
        <w:rPr>
          <w:rFonts w:ascii="Arial" w:hAnsi="Arial" w:cs="Arial"/>
          <w:sz w:val="20"/>
          <w:szCs w:val="20"/>
        </w:rPr>
        <w:t>Les déchets des locaux sanitaires, des bureaux et des services techniques sont enlevés préalablement aux opérations de nettoyage.</w:t>
      </w:r>
    </w:p>
    <w:p w14:paraId="70AB75B2" w14:textId="77777777" w:rsidR="00AE7146" w:rsidRPr="00005EBC" w:rsidRDefault="00AE7146" w:rsidP="00AE7146">
      <w:pPr>
        <w:jc w:val="both"/>
        <w:rPr>
          <w:rFonts w:ascii="Arial" w:hAnsi="Arial" w:cs="Arial"/>
          <w:sz w:val="20"/>
          <w:szCs w:val="20"/>
        </w:rPr>
      </w:pPr>
      <w:r w:rsidRPr="00005EBC">
        <w:rPr>
          <w:rFonts w:ascii="Arial" w:hAnsi="Arial" w:cs="Arial"/>
          <w:sz w:val="20"/>
          <w:szCs w:val="20"/>
        </w:rPr>
        <w:t>Les déchets des cendriers extérieurs seront recueillis exclusivement dans un réceptacle spécial pour éviter toute propagation d’incendie.</w:t>
      </w:r>
    </w:p>
    <w:p w14:paraId="7CCF1968" w14:textId="77777777" w:rsidR="00AE7146" w:rsidRPr="00005EBC" w:rsidRDefault="00AE7146" w:rsidP="00AE7146">
      <w:pPr>
        <w:jc w:val="both"/>
        <w:rPr>
          <w:rFonts w:ascii="Arial" w:hAnsi="Arial" w:cs="Arial"/>
          <w:sz w:val="20"/>
          <w:szCs w:val="20"/>
        </w:rPr>
      </w:pPr>
      <w:r w:rsidRPr="00005EBC">
        <w:rPr>
          <w:rFonts w:ascii="Arial" w:hAnsi="Arial" w:cs="Arial"/>
          <w:sz w:val="20"/>
          <w:szCs w:val="20"/>
        </w:rPr>
        <w:t>La fourniture des sacs poubelles est à la charge du titulaire</w:t>
      </w:r>
    </w:p>
    <w:p w14:paraId="422C5B8B" w14:textId="73EB8308" w:rsidR="000A25A6" w:rsidRPr="008926DE" w:rsidRDefault="000A25A6" w:rsidP="00E97F2B">
      <w:pPr>
        <w:pStyle w:val="Titre2"/>
        <w:keepLines/>
        <w:numPr>
          <w:ilvl w:val="2"/>
          <w:numId w:val="12"/>
        </w:numPr>
        <w:spacing w:before="40" w:after="240"/>
        <w:jc w:val="left"/>
        <w:rPr>
          <w:rFonts w:eastAsiaTheme="minorHAnsi"/>
          <w:b w:val="0"/>
          <w:color w:val="005CA9"/>
          <w:lang w:eastAsia="en-US"/>
        </w:rPr>
      </w:pPr>
      <w:bookmarkStart w:id="138" w:name="_Toc202797765"/>
      <w:r>
        <w:rPr>
          <w:rFonts w:eastAsiaTheme="minorHAnsi"/>
          <w:b w:val="0"/>
          <w:color w:val="005CA9"/>
          <w:lang w:eastAsia="en-US"/>
        </w:rPr>
        <w:t>Sorties et ramassage des containers</w:t>
      </w:r>
      <w:bookmarkEnd w:id="138"/>
    </w:p>
    <w:p w14:paraId="3EED49D8" w14:textId="77777777" w:rsidR="00AE7146" w:rsidRPr="00005EBC" w:rsidRDefault="00AE7146" w:rsidP="00AE7146">
      <w:pPr>
        <w:rPr>
          <w:rFonts w:ascii="Arial" w:hAnsi="Arial" w:cs="Arial"/>
          <w:sz w:val="20"/>
          <w:szCs w:val="20"/>
        </w:rPr>
      </w:pPr>
      <w:r w:rsidRPr="00005EBC">
        <w:rPr>
          <w:rFonts w:ascii="Arial" w:hAnsi="Arial" w:cs="Arial"/>
          <w:sz w:val="20"/>
          <w:szCs w:val="20"/>
        </w:rPr>
        <w:t>Les containers du site du SIEGE seront sortis par la CPAM de la Vendée.</w:t>
      </w:r>
    </w:p>
    <w:p w14:paraId="3036BD3C" w14:textId="77777777" w:rsidR="00AE7146" w:rsidRPr="00005EBC" w:rsidRDefault="00AE7146" w:rsidP="00AE7146">
      <w:pPr>
        <w:rPr>
          <w:rFonts w:ascii="Arial" w:hAnsi="Arial" w:cs="Arial"/>
          <w:sz w:val="20"/>
          <w:szCs w:val="20"/>
        </w:rPr>
      </w:pPr>
      <w:r w:rsidRPr="00005EBC">
        <w:rPr>
          <w:rFonts w:ascii="Arial" w:hAnsi="Arial" w:cs="Arial"/>
          <w:sz w:val="20"/>
          <w:szCs w:val="20"/>
        </w:rPr>
        <w:t>Concernant les autres sites, le Titulaire se conformera aux pratiques locales de chaque site de la CPAM de la Vendée.</w:t>
      </w:r>
    </w:p>
    <w:p w14:paraId="3F067180" w14:textId="77777777" w:rsidR="00AE7146" w:rsidRPr="00005EBC" w:rsidRDefault="00AE7146" w:rsidP="00AE7146">
      <w:pPr>
        <w:rPr>
          <w:rFonts w:ascii="Arial" w:hAnsi="Arial" w:cs="Arial"/>
          <w:sz w:val="20"/>
          <w:szCs w:val="20"/>
        </w:rPr>
      </w:pPr>
      <w:r w:rsidRPr="00005EBC">
        <w:rPr>
          <w:rFonts w:ascii="Arial" w:hAnsi="Arial" w:cs="Arial"/>
          <w:sz w:val="20"/>
          <w:szCs w:val="20"/>
        </w:rPr>
        <w:lastRenderedPageBreak/>
        <w:t>Il effectuera la sortie et la rentrée des containers et prendra les dispositions nécessaires à la bonne exécution de cette prestation (horaires de sortie, décalage du ramassage cause d’intempérie ou jour férié).</w:t>
      </w:r>
    </w:p>
    <w:p w14:paraId="753D1902" w14:textId="77777777" w:rsidR="00AE7146" w:rsidRPr="00005EBC" w:rsidRDefault="00AE7146" w:rsidP="00AE7146">
      <w:pPr>
        <w:rPr>
          <w:rFonts w:ascii="Arial" w:hAnsi="Arial" w:cs="Arial"/>
          <w:sz w:val="20"/>
          <w:szCs w:val="20"/>
        </w:rPr>
      </w:pPr>
      <w:r w:rsidRPr="00005EBC">
        <w:rPr>
          <w:rFonts w:ascii="Arial" w:hAnsi="Arial" w:cs="Arial"/>
          <w:sz w:val="20"/>
          <w:szCs w:val="20"/>
        </w:rPr>
        <w:t>En cas de modification ou d’évolution des ramassages (jour, fréquence,</w:t>
      </w:r>
      <w:r>
        <w:rPr>
          <w:rFonts w:ascii="Arial" w:hAnsi="Arial" w:cs="Arial"/>
          <w:sz w:val="20"/>
          <w:szCs w:val="20"/>
        </w:rPr>
        <w:t>…</w:t>
      </w:r>
      <w:r w:rsidRPr="00005EBC">
        <w:rPr>
          <w:rFonts w:ascii="Arial" w:hAnsi="Arial" w:cs="Arial"/>
          <w:sz w:val="20"/>
          <w:szCs w:val="20"/>
        </w:rPr>
        <w:t>) le Titulaire adaptera sa prestation sans surcout.</w:t>
      </w:r>
    </w:p>
    <w:p w14:paraId="43F555F1" w14:textId="77777777" w:rsidR="00AE7146" w:rsidRDefault="00AE7146" w:rsidP="00AE7146">
      <w:pPr>
        <w:rPr>
          <w:rFonts w:ascii="Arial" w:hAnsi="Arial" w:cs="Arial"/>
          <w:sz w:val="20"/>
          <w:szCs w:val="20"/>
        </w:rPr>
      </w:pPr>
      <w:r w:rsidRPr="00005EBC">
        <w:rPr>
          <w:rFonts w:ascii="Arial" w:hAnsi="Arial" w:cs="Arial"/>
          <w:sz w:val="20"/>
          <w:szCs w:val="20"/>
        </w:rPr>
        <w:t xml:space="preserve">En cas de disparition ou vol de containers, le Titulaire alertera la CPAM de la </w:t>
      </w:r>
      <w:r>
        <w:rPr>
          <w:rFonts w:ascii="Arial" w:hAnsi="Arial" w:cs="Arial"/>
          <w:sz w:val="20"/>
          <w:szCs w:val="20"/>
        </w:rPr>
        <w:t>Vendée</w:t>
      </w:r>
      <w:r w:rsidRPr="00005EBC">
        <w:rPr>
          <w:rFonts w:ascii="Arial" w:hAnsi="Arial" w:cs="Arial"/>
          <w:sz w:val="20"/>
          <w:szCs w:val="20"/>
        </w:rPr>
        <w:t>.</w:t>
      </w:r>
    </w:p>
    <w:p w14:paraId="35EECDE7" w14:textId="77777777" w:rsidR="00AE7146" w:rsidRPr="00CF73BF" w:rsidRDefault="00AE7146" w:rsidP="00AE7146">
      <w:pPr>
        <w:rPr>
          <w:rFonts w:ascii="Arial" w:hAnsi="Arial" w:cs="Arial"/>
          <w:b/>
          <w:sz w:val="20"/>
          <w:szCs w:val="20"/>
        </w:rPr>
      </w:pPr>
    </w:p>
    <w:p w14:paraId="255DD81C" w14:textId="77777777" w:rsidR="00AE7146" w:rsidRPr="00CF73BF" w:rsidRDefault="00AE7146" w:rsidP="000A25A6">
      <w:pPr>
        <w:pStyle w:val="Titre2"/>
        <w:keepLines/>
        <w:numPr>
          <w:ilvl w:val="1"/>
          <w:numId w:val="12"/>
        </w:numPr>
        <w:spacing w:before="40" w:after="240"/>
        <w:rPr>
          <w:rFonts w:eastAsiaTheme="minorHAnsi"/>
          <w:bCs w:val="0"/>
          <w:color w:val="005CA9"/>
          <w:lang w:eastAsia="en-US"/>
        </w:rPr>
      </w:pPr>
      <w:bookmarkStart w:id="139" w:name="_Toc198213217"/>
      <w:bookmarkStart w:id="140" w:name="_Toc202797766"/>
      <w:r w:rsidRPr="00CF73BF">
        <w:rPr>
          <w:rFonts w:eastAsiaTheme="minorHAnsi"/>
          <w:bCs w:val="0"/>
          <w:color w:val="005CA9"/>
          <w:lang w:eastAsia="en-US"/>
        </w:rPr>
        <w:t>CONTROLE DES PRESTATIONS</w:t>
      </w:r>
      <w:bookmarkEnd w:id="139"/>
      <w:bookmarkEnd w:id="140"/>
      <w:r w:rsidRPr="00CF73BF">
        <w:rPr>
          <w:rFonts w:eastAsiaTheme="minorHAnsi"/>
          <w:bCs w:val="0"/>
          <w:color w:val="005CA9"/>
          <w:lang w:eastAsia="en-US"/>
        </w:rPr>
        <w:t xml:space="preserve"> </w:t>
      </w:r>
    </w:p>
    <w:p w14:paraId="327E2A6B" w14:textId="2D0ECB02" w:rsidR="000A25A6" w:rsidRPr="008926DE" w:rsidRDefault="000A25A6" w:rsidP="00E97F2B">
      <w:pPr>
        <w:pStyle w:val="Titre2"/>
        <w:keepLines/>
        <w:numPr>
          <w:ilvl w:val="2"/>
          <w:numId w:val="12"/>
        </w:numPr>
        <w:spacing w:before="40" w:after="240"/>
        <w:jc w:val="left"/>
        <w:rPr>
          <w:rFonts w:eastAsiaTheme="minorHAnsi"/>
          <w:b w:val="0"/>
          <w:color w:val="005CA9"/>
          <w:lang w:eastAsia="en-US"/>
        </w:rPr>
      </w:pPr>
      <w:bookmarkStart w:id="141" w:name="_Toc202797767"/>
      <w:r>
        <w:rPr>
          <w:rFonts w:eastAsiaTheme="minorHAnsi"/>
          <w:b w:val="0"/>
          <w:color w:val="005CA9"/>
          <w:lang w:eastAsia="en-US"/>
        </w:rPr>
        <w:t>Le seuil d’acceptabilité</w:t>
      </w:r>
      <w:bookmarkEnd w:id="141"/>
    </w:p>
    <w:p w14:paraId="02D17CE7" w14:textId="77777777" w:rsidR="000A25A6" w:rsidRDefault="000A25A6" w:rsidP="00AE7146">
      <w:pPr>
        <w:pStyle w:val="Paragraphedeliste"/>
        <w:ind w:left="426" w:firstLine="425"/>
        <w:jc w:val="both"/>
        <w:rPr>
          <w:rFonts w:ascii="Arial" w:hAnsi="Arial" w:cs="Arial"/>
          <w:b/>
          <w:u w:val="single"/>
        </w:rPr>
      </w:pPr>
    </w:p>
    <w:p w14:paraId="3FED6CAE" w14:textId="77777777" w:rsidR="00AE7146" w:rsidRPr="002551EE" w:rsidRDefault="00AE7146" w:rsidP="00AE7146">
      <w:pPr>
        <w:rPr>
          <w:rFonts w:ascii="Arial" w:hAnsi="Arial" w:cs="Arial"/>
          <w:sz w:val="20"/>
          <w:szCs w:val="20"/>
        </w:rPr>
      </w:pPr>
      <w:r w:rsidRPr="002551EE">
        <w:rPr>
          <w:rFonts w:ascii="Arial" w:hAnsi="Arial" w:cs="Arial"/>
          <w:sz w:val="20"/>
          <w:szCs w:val="20"/>
        </w:rPr>
        <w:t>Pour chaque groupe de locaux, et selon les niveaux de qualité requis des objectifs minimaux sont à atteindre.</w:t>
      </w:r>
    </w:p>
    <w:p w14:paraId="126F22AF" w14:textId="77777777" w:rsidR="00AE7146" w:rsidRPr="002551EE" w:rsidRDefault="00AE7146" w:rsidP="00AE7146">
      <w:pPr>
        <w:spacing w:after="0" w:line="240" w:lineRule="auto"/>
        <w:rPr>
          <w:rFonts w:ascii="Arial" w:hAnsi="Arial" w:cs="Arial"/>
          <w:sz w:val="20"/>
          <w:szCs w:val="20"/>
        </w:rPr>
      </w:pPr>
      <w:r w:rsidRPr="002551EE">
        <w:rPr>
          <w:rFonts w:ascii="Arial" w:hAnsi="Arial" w:cs="Arial"/>
          <w:sz w:val="20"/>
          <w:szCs w:val="20"/>
        </w:rPr>
        <w:t xml:space="preserve">- Qualité Bio Nettoyage : </w:t>
      </w:r>
      <w:r w:rsidRPr="0009478D">
        <w:rPr>
          <w:rFonts w:ascii="Arial" w:hAnsi="Arial" w:cs="Arial"/>
          <w:sz w:val="20"/>
          <w:szCs w:val="20"/>
        </w:rPr>
        <w:t xml:space="preserve">95%  </w:t>
      </w:r>
    </w:p>
    <w:p w14:paraId="4C925463" w14:textId="77777777" w:rsidR="00AE7146" w:rsidRPr="002551EE" w:rsidRDefault="00AE7146" w:rsidP="00AE7146">
      <w:pPr>
        <w:spacing w:after="0" w:line="240" w:lineRule="auto"/>
        <w:rPr>
          <w:rFonts w:ascii="Arial" w:hAnsi="Arial" w:cs="Arial"/>
          <w:sz w:val="20"/>
          <w:szCs w:val="20"/>
        </w:rPr>
      </w:pPr>
      <w:r w:rsidRPr="002551EE">
        <w:rPr>
          <w:rFonts w:ascii="Arial" w:hAnsi="Arial" w:cs="Arial"/>
          <w:sz w:val="20"/>
          <w:szCs w:val="20"/>
        </w:rPr>
        <w:t>- Haute Qualité : 90 %</w:t>
      </w:r>
    </w:p>
    <w:p w14:paraId="24BC3860" w14:textId="77777777" w:rsidR="00AE7146" w:rsidRPr="002551EE" w:rsidRDefault="00AE7146" w:rsidP="00AE7146">
      <w:pPr>
        <w:spacing w:after="0" w:line="240" w:lineRule="auto"/>
        <w:rPr>
          <w:rFonts w:ascii="Arial" w:hAnsi="Arial" w:cs="Arial"/>
          <w:sz w:val="20"/>
          <w:szCs w:val="20"/>
        </w:rPr>
      </w:pPr>
      <w:r w:rsidRPr="002551EE">
        <w:rPr>
          <w:rFonts w:ascii="Arial" w:hAnsi="Arial" w:cs="Arial"/>
          <w:sz w:val="20"/>
          <w:szCs w:val="20"/>
        </w:rPr>
        <w:t>- Qualité Standard : 80 %</w:t>
      </w:r>
    </w:p>
    <w:p w14:paraId="63CB8F9E" w14:textId="77777777" w:rsidR="00AE7146" w:rsidRPr="002551EE" w:rsidRDefault="00AE7146" w:rsidP="00AE7146">
      <w:pPr>
        <w:spacing w:after="0" w:line="240" w:lineRule="auto"/>
        <w:rPr>
          <w:rFonts w:ascii="Arial" w:hAnsi="Arial" w:cs="Arial"/>
          <w:sz w:val="20"/>
          <w:szCs w:val="20"/>
        </w:rPr>
      </w:pPr>
      <w:r w:rsidRPr="002551EE">
        <w:rPr>
          <w:rFonts w:ascii="Arial" w:hAnsi="Arial" w:cs="Arial"/>
          <w:sz w:val="20"/>
          <w:szCs w:val="20"/>
        </w:rPr>
        <w:t>- Qualité Economique : 70 %</w:t>
      </w:r>
    </w:p>
    <w:p w14:paraId="13518AF3" w14:textId="2E45992A" w:rsidR="00AE7146" w:rsidRDefault="00AE7146" w:rsidP="00AE7146">
      <w:pPr>
        <w:tabs>
          <w:tab w:val="right" w:leader="dot" w:pos="7371"/>
          <w:tab w:val="right" w:leader="dot" w:pos="7797"/>
        </w:tabs>
        <w:spacing w:after="0" w:line="240" w:lineRule="auto"/>
        <w:jc w:val="both"/>
        <w:rPr>
          <w:rFonts w:ascii="Times New Roman" w:eastAsia="Times New Roman" w:hAnsi="Times New Roman" w:cs="Times New Roman"/>
          <w:color w:val="000000"/>
          <w:sz w:val="24"/>
          <w:szCs w:val="24"/>
          <w:lang w:eastAsia="fr-FR"/>
        </w:rPr>
      </w:pPr>
    </w:p>
    <w:p w14:paraId="708E74C6" w14:textId="404B3A79" w:rsidR="008D7354" w:rsidRPr="008926DE" w:rsidRDefault="008D7354" w:rsidP="00E97F2B">
      <w:pPr>
        <w:pStyle w:val="Titre2"/>
        <w:keepLines/>
        <w:numPr>
          <w:ilvl w:val="2"/>
          <w:numId w:val="12"/>
        </w:numPr>
        <w:spacing w:before="40" w:after="240"/>
        <w:jc w:val="left"/>
        <w:rPr>
          <w:rFonts w:eastAsiaTheme="minorHAnsi"/>
          <w:b w:val="0"/>
          <w:color w:val="005CA9"/>
          <w:lang w:eastAsia="en-US"/>
        </w:rPr>
      </w:pPr>
      <w:bookmarkStart w:id="142" w:name="_Toc202797768"/>
      <w:r>
        <w:rPr>
          <w:rFonts w:eastAsiaTheme="minorHAnsi"/>
          <w:b w:val="0"/>
          <w:color w:val="005CA9"/>
          <w:lang w:eastAsia="en-US"/>
        </w:rPr>
        <w:t>Les contrôles qualité</w:t>
      </w:r>
      <w:bookmarkEnd w:id="142"/>
    </w:p>
    <w:p w14:paraId="3F11B8E6" w14:textId="77777777" w:rsidR="008D7354" w:rsidRDefault="008D7354" w:rsidP="00AE7146">
      <w:pPr>
        <w:tabs>
          <w:tab w:val="right" w:leader="dot" w:pos="7371"/>
          <w:tab w:val="right" w:leader="dot" w:pos="7797"/>
        </w:tabs>
        <w:spacing w:after="0" w:line="240" w:lineRule="auto"/>
        <w:jc w:val="both"/>
        <w:rPr>
          <w:rFonts w:ascii="Times New Roman" w:eastAsia="Times New Roman" w:hAnsi="Times New Roman" w:cs="Times New Roman"/>
          <w:color w:val="000000"/>
          <w:sz w:val="24"/>
          <w:szCs w:val="24"/>
          <w:lang w:eastAsia="fr-FR"/>
        </w:rPr>
      </w:pPr>
    </w:p>
    <w:p w14:paraId="5A052402" w14:textId="77777777" w:rsidR="00AE7146" w:rsidRPr="002551EE" w:rsidRDefault="00AE7146" w:rsidP="00AE7146">
      <w:pPr>
        <w:tabs>
          <w:tab w:val="right" w:leader="dot" w:pos="7371"/>
          <w:tab w:val="right" w:leader="dot" w:pos="7797"/>
        </w:tabs>
        <w:spacing w:after="0" w:line="240" w:lineRule="auto"/>
        <w:jc w:val="both"/>
        <w:rPr>
          <w:rFonts w:ascii="Arial" w:eastAsia="Times New Roman" w:hAnsi="Arial" w:cs="Arial"/>
          <w:color w:val="000000"/>
          <w:sz w:val="20"/>
          <w:szCs w:val="20"/>
          <w:lang w:eastAsia="fr-FR"/>
        </w:rPr>
      </w:pPr>
      <w:r w:rsidRPr="002551EE">
        <w:rPr>
          <w:rFonts w:ascii="Arial" w:eastAsia="Times New Roman" w:hAnsi="Arial" w:cs="Arial"/>
          <w:color w:val="000000"/>
          <w:sz w:val="20"/>
          <w:szCs w:val="20"/>
          <w:lang w:eastAsia="fr-FR"/>
        </w:rPr>
        <w:t xml:space="preserve">Des contrôles seront programmés régulièrement en interne afin de vérifier que les prestations inscrites au planning de </w:t>
      </w:r>
      <w:r w:rsidRPr="001C1C35">
        <w:rPr>
          <w:rFonts w:ascii="Arial" w:eastAsia="Times New Roman" w:hAnsi="Arial" w:cs="Arial"/>
          <w:color w:val="000000"/>
          <w:sz w:val="20"/>
          <w:szCs w:val="20"/>
          <w:lang w:eastAsia="fr-FR"/>
        </w:rPr>
        <w:t>nettoyage (annexe 2) sont bien</w:t>
      </w:r>
      <w:r w:rsidRPr="002551EE">
        <w:rPr>
          <w:rFonts w:ascii="Arial" w:eastAsia="Times New Roman" w:hAnsi="Arial" w:cs="Arial"/>
          <w:color w:val="000000"/>
          <w:sz w:val="20"/>
          <w:szCs w:val="20"/>
          <w:lang w:eastAsia="fr-FR"/>
        </w:rPr>
        <w:t xml:space="preserve"> respectées.</w:t>
      </w:r>
    </w:p>
    <w:p w14:paraId="124340CA" w14:textId="77777777" w:rsidR="00AE7146" w:rsidRPr="002551EE" w:rsidRDefault="00AE7146" w:rsidP="00AE7146">
      <w:pPr>
        <w:tabs>
          <w:tab w:val="right" w:leader="dot" w:pos="7371"/>
          <w:tab w:val="right" w:leader="dot" w:pos="7797"/>
        </w:tabs>
        <w:spacing w:after="0" w:line="240" w:lineRule="auto"/>
        <w:jc w:val="both"/>
        <w:rPr>
          <w:rFonts w:ascii="Arial" w:eastAsia="Times New Roman" w:hAnsi="Arial" w:cs="Arial"/>
          <w:color w:val="000000"/>
          <w:sz w:val="20"/>
          <w:szCs w:val="20"/>
          <w:lang w:eastAsia="fr-FR"/>
        </w:rPr>
      </w:pPr>
    </w:p>
    <w:p w14:paraId="3919339D" w14:textId="77777777" w:rsidR="00AE7146" w:rsidRPr="002551EE" w:rsidRDefault="00AE7146" w:rsidP="00AE7146">
      <w:pPr>
        <w:tabs>
          <w:tab w:val="right" w:leader="dot" w:pos="7371"/>
          <w:tab w:val="right" w:leader="dot" w:pos="7797"/>
        </w:tabs>
        <w:spacing w:after="0" w:line="240" w:lineRule="auto"/>
        <w:jc w:val="both"/>
        <w:rPr>
          <w:rFonts w:ascii="Arial" w:eastAsia="Times New Roman" w:hAnsi="Arial" w:cs="Arial"/>
          <w:color w:val="000000"/>
          <w:sz w:val="20"/>
          <w:szCs w:val="20"/>
          <w:lang w:eastAsia="fr-FR"/>
        </w:rPr>
      </w:pPr>
      <w:r w:rsidRPr="002551EE">
        <w:rPr>
          <w:rFonts w:ascii="Arial" w:eastAsia="Times New Roman" w:hAnsi="Arial" w:cs="Arial"/>
          <w:color w:val="000000"/>
          <w:sz w:val="20"/>
          <w:szCs w:val="20"/>
          <w:lang w:eastAsia="fr-FR"/>
        </w:rPr>
        <w:t>Des contrôles contradictoires avec le Titulaire seront également programmés.</w:t>
      </w:r>
    </w:p>
    <w:p w14:paraId="16DDEAA6" w14:textId="77777777" w:rsidR="00AE7146" w:rsidRPr="002551EE" w:rsidRDefault="00AE7146" w:rsidP="00AE7146">
      <w:pPr>
        <w:tabs>
          <w:tab w:val="right" w:leader="dot" w:pos="7371"/>
          <w:tab w:val="right" w:leader="dot" w:pos="7797"/>
        </w:tabs>
        <w:spacing w:after="0" w:line="240" w:lineRule="auto"/>
        <w:jc w:val="both"/>
        <w:rPr>
          <w:rFonts w:ascii="Arial" w:eastAsia="Times New Roman" w:hAnsi="Arial" w:cs="Arial"/>
          <w:color w:val="000000"/>
          <w:sz w:val="20"/>
          <w:szCs w:val="20"/>
          <w:lang w:eastAsia="fr-FR"/>
        </w:rPr>
      </w:pPr>
    </w:p>
    <w:p w14:paraId="5A7FA943" w14:textId="5C5543C5" w:rsidR="00AE7146" w:rsidRPr="00C172CC" w:rsidRDefault="00AE7146" w:rsidP="00AE7146">
      <w:pPr>
        <w:tabs>
          <w:tab w:val="right" w:leader="dot" w:pos="7371"/>
          <w:tab w:val="right" w:leader="dot" w:pos="7797"/>
        </w:tabs>
        <w:spacing w:after="0" w:line="240" w:lineRule="auto"/>
        <w:jc w:val="both"/>
        <w:rPr>
          <w:rFonts w:ascii="Arial" w:eastAsia="Times New Roman" w:hAnsi="Arial" w:cs="Arial"/>
          <w:color w:val="000000"/>
          <w:sz w:val="20"/>
          <w:szCs w:val="20"/>
          <w:lang w:eastAsia="fr-FR"/>
        </w:rPr>
      </w:pPr>
      <w:r w:rsidRPr="002551EE">
        <w:rPr>
          <w:rFonts w:ascii="Arial" w:eastAsia="Times New Roman" w:hAnsi="Arial" w:cs="Arial"/>
          <w:color w:val="000000"/>
          <w:sz w:val="20"/>
          <w:szCs w:val="20"/>
          <w:lang w:eastAsia="fr-FR"/>
        </w:rPr>
        <w:t xml:space="preserve">Les contrôles portent sur le résultat de l’ensemble des prestations définis au marché, selon les critères indiqués </w:t>
      </w:r>
      <w:r w:rsidRPr="00C172CC">
        <w:rPr>
          <w:rFonts w:ascii="Arial" w:eastAsia="Times New Roman" w:hAnsi="Arial" w:cs="Arial"/>
          <w:color w:val="000000"/>
          <w:sz w:val="20"/>
          <w:szCs w:val="20"/>
          <w:lang w:eastAsia="fr-FR"/>
        </w:rPr>
        <w:t>à l’article 4.</w:t>
      </w:r>
      <w:r w:rsidR="00F5144B">
        <w:rPr>
          <w:rFonts w:ascii="Arial" w:eastAsia="Times New Roman" w:hAnsi="Arial" w:cs="Arial"/>
          <w:color w:val="000000"/>
          <w:sz w:val="20"/>
          <w:szCs w:val="20"/>
          <w:lang w:eastAsia="fr-FR"/>
        </w:rPr>
        <w:t>6</w:t>
      </w:r>
      <w:r w:rsidRPr="002551EE">
        <w:rPr>
          <w:rFonts w:ascii="Arial" w:eastAsia="Times New Roman" w:hAnsi="Arial" w:cs="Arial"/>
          <w:color w:val="000000"/>
          <w:sz w:val="20"/>
          <w:szCs w:val="20"/>
          <w:lang w:eastAsia="fr-FR"/>
        </w:rPr>
        <w:t xml:space="preserve"> du présent CCTP.</w:t>
      </w:r>
    </w:p>
    <w:p w14:paraId="6E8D49B3" w14:textId="5DC7A2AE" w:rsidR="00AE7146" w:rsidRDefault="00AE7146" w:rsidP="00AE7146">
      <w:pPr>
        <w:tabs>
          <w:tab w:val="right" w:leader="dot" w:pos="7371"/>
          <w:tab w:val="right" w:leader="dot" w:pos="7797"/>
        </w:tabs>
        <w:spacing w:after="0" w:line="240" w:lineRule="auto"/>
        <w:jc w:val="both"/>
        <w:rPr>
          <w:rFonts w:ascii="Times New Roman" w:eastAsia="Times New Roman" w:hAnsi="Times New Roman" w:cs="Times New Roman"/>
          <w:color w:val="000000"/>
          <w:sz w:val="24"/>
          <w:szCs w:val="24"/>
          <w:lang w:eastAsia="fr-FR"/>
        </w:rPr>
      </w:pPr>
    </w:p>
    <w:p w14:paraId="4565242C" w14:textId="5605F29B" w:rsidR="008D7354" w:rsidRPr="008926DE" w:rsidRDefault="008D7354" w:rsidP="00E97F2B">
      <w:pPr>
        <w:pStyle w:val="Titre2"/>
        <w:keepLines/>
        <w:numPr>
          <w:ilvl w:val="2"/>
          <w:numId w:val="12"/>
        </w:numPr>
        <w:spacing w:before="40" w:after="240"/>
        <w:jc w:val="left"/>
        <w:rPr>
          <w:rFonts w:eastAsiaTheme="minorHAnsi"/>
          <w:b w:val="0"/>
          <w:color w:val="005CA9"/>
          <w:lang w:eastAsia="en-US"/>
        </w:rPr>
      </w:pPr>
      <w:bookmarkStart w:id="143" w:name="_Toc202797769"/>
      <w:r>
        <w:rPr>
          <w:rFonts w:eastAsiaTheme="minorHAnsi"/>
          <w:b w:val="0"/>
          <w:color w:val="005CA9"/>
          <w:lang w:eastAsia="en-US"/>
        </w:rPr>
        <w:t>Les contrôles internes</w:t>
      </w:r>
      <w:bookmarkEnd w:id="143"/>
    </w:p>
    <w:p w14:paraId="7508DD4C" w14:textId="77777777" w:rsidR="00AE7146" w:rsidRPr="002551EE" w:rsidRDefault="00AE7146" w:rsidP="00AE7146">
      <w:pPr>
        <w:tabs>
          <w:tab w:val="right" w:leader="dot" w:pos="7371"/>
          <w:tab w:val="right" w:leader="dot" w:pos="7797"/>
        </w:tabs>
        <w:spacing w:after="0" w:line="240" w:lineRule="auto"/>
        <w:jc w:val="both"/>
        <w:rPr>
          <w:rFonts w:ascii="Times New Roman" w:eastAsia="Times New Roman" w:hAnsi="Times New Roman" w:cs="Times New Roman"/>
          <w:color w:val="000000"/>
          <w:sz w:val="24"/>
          <w:szCs w:val="24"/>
          <w:lang w:eastAsia="fr-FR"/>
        </w:rPr>
      </w:pPr>
    </w:p>
    <w:p w14:paraId="701EAAC9" w14:textId="1CB46408" w:rsidR="00AE7146" w:rsidRPr="002551EE" w:rsidRDefault="00AE7146" w:rsidP="00AE7146">
      <w:pPr>
        <w:tabs>
          <w:tab w:val="right" w:leader="dot" w:pos="7371"/>
          <w:tab w:val="right" w:leader="dot" w:pos="7797"/>
        </w:tabs>
        <w:spacing w:after="0" w:line="240" w:lineRule="auto"/>
        <w:jc w:val="both"/>
        <w:rPr>
          <w:rFonts w:ascii="Arial" w:eastAsia="Times New Roman" w:hAnsi="Arial" w:cs="Arial"/>
          <w:color w:val="000000"/>
          <w:sz w:val="20"/>
          <w:szCs w:val="20"/>
          <w:lang w:eastAsia="fr-FR"/>
        </w:rPr>
      </w:pPr>
      <w:r w:rsidRPr="002551EE">
        <w:rPr>
          <w:rFonts w:ascii="Arial" w:eastAsia="Times New Roman" w:hAnsi="Arial" w:cs="Arial"/>
          <w:color w:val="000000"/>
          <w:sz w:val="20"/>
          <w:szCs w:val="20"/>
          <w:lang w:eastAsia="fr-FR"/>
        </w:rPr>
        <w:t xml:space="preserve">Chaque semaine, la CPAM de la </w:t>
      </w:r>
      <w:r w:rsidRPr="00C172CC">
        <w:rPr>
          <w:rFonts w:ascii="Arial" w:eastAsia="Times New Roman" w:hAnsi="Arial" w:cs="Arial"/>
          <w:color w:val="000000"/>
          <w:sz w:val="20"/>
          <w:szCs w:val="20"/>
          <w:lang w:eastAsia="fr-FR"/>
        </w:rPr>
        <w:t>Vendée</w:t>
      </w:r>
      <w:r w:rsidR="00903BD3">
        <w:rPr>
          <w:rFonts w:ascii="Arial" w:eastAsia="Times New Roman" w:hAnsi="Arial" w:cs="Arial"/>
          <w:color w:val="000000"/>
          <w:sz w:val="20"/>
          <w:szCs w:val="20"/>
          <w:lang w:eastAsia="fr-FR"/>
        </w:rPr>
        <w:t xml:space="preserve"> peut</w:t>
      </w:r>
      <w:r w:rsidRPr="002551EE">
        <w:rPr>
          <w:rFonts w:ascii="Arial" w:eastAsia="Times New Roman" w:hAnsi="Arial" w:cs="Arial"/>
          <w:color w:val="000000"/>
          <w:sz w:val="20"/>
          <w:szCs w:val="20"/>
          <w:lang w:eastAsia="fr-FR"/>
        </w:rPr>
        <w:t xml:space="preserve"> procéder à la vérification de la bonne exécution des prestations, conformément au </w:t>
      </w:r>
      <w:r w:rsidRPr="001C1C35">
        <w:rPr>
          <w:rFonts w:ascii="Arial" w:eastAsia="Times New Roman" w:hAnsi="Arial" w:cs="Arial"/>
          <w:color w:val="000000"/>
          <w:sz w:val="20"/>
          <w:szCs w:val="20"/>
          <w:lang w:eastAsia="fr-FR"/>
        </w:rPr>
        <w:t xml:space="preserve">planning de </w:t>
      </w:r>
      <w:r w:rsidRPr="00AD15F3">
        <w:rPr>
          <w:rFonts w:ascii="Arial" w:eastAsia="Times New Roman" w:hAnsi="Arial" w:cs="Arial"/>
          <w:color w:val="000000"/>
          <w:sz w:val="20"/>
          <w:szCs w:val="20"/>
          <w:lang w:eastAsia="fr-FR"/>
        </w:rPr>
        <w:t>l’annexe 2</w:t>
      </w:r>
      <w:r w:rsidR="00903BD3" w:rsidRPr="00AD15F3">
        <w:rPr>
          <w:rFonts w:ascii="Arial" w:eastAsia="Times New Roman" w:hAnsi="Arial" w:cs="Arial"/>
          <w:color w:val="000000"/>
          <w:sz w:val="20"/>
          <w:szCs w:val="20"/>
          <w:lang w:eastAsia="fr-FR"/>
        </w:rPr>
        <w:t xml:space="preserve"> du</w:t>
      </w:r>
      <w:r w:rsidR="00903BD3">
        <w:rPr>
          <w:rFonts w:ascii="Arial" w:eastAsia="Times New Roman" w:hAnsi="Arial" w:cs="Arial"/>
          <w:color w:val="000000"/>
          <w:sz w:val="20"/>
          <w:szCs w:val="20"/>
          <w:lang w:eastAsia="fr-FR"/>
        </w:rPr>
        <w:t xml:space="preserve"> lot n°3</w:t>
      </w:r>
      <w:r w:rsidRPr="001C1C35">
        <w:rPr>
          <w:rFonts w:ascii="Arial" w:eastAsia="Times New Roman" w:hAnsi="Arial" w:cs="Arial"/>
          <w:color w:val="000000"/>
          <w:sz w:val="20"/>
          <w:szCs w:val="20"/>
          <w:lang w:eastAsia="fr-FR"/>
        </w:rPr>
        <w:t>.</w:t>
      </w:r>
      <w:r w:rsidRPr="002551EE">
        <w:rPr>
          <w:rFonts w:ascii="Arial" w:eastAsia="Times New Roman" w:hAnsi="Arial" w:cs="Arial"/>
          <w:color w:val="000000"/>
          <w:sz w:val="20"/>
          <w:szCs w:val="20"/>
          <w:lang w:eastAsia="fr-FR"/>
        </w:rPr>
        <w:t xml:space="preserve">  </w:t>
      </w:r>
    </w:p>
    <w:p w14:paraId="638ADCB9" w14:textId="77777777" w:rsidR="00AE7146" w:rsidRPr="002551EE" w:rsidRDefault="00AE7146" w:rsidP="00AE7146">
      <w:pPr>
        <w:tabs>
          <w:tab w:val="right" w:leader="dot" w:pos="7371"/>
          <w:tab w:val="right" w:leader="dot" w:pos="7797"/>
        </w:tabs>
        <w:spacing w:after="0" w:line="240" w:lineRule="auto"/>
        <w:jc w:val="both"/>
        <w:rPr>
          <w:rFonts w:ascii="Arial" w:eastAsia="Times New Roman" w:hAnsi="Arial" w:cs="Arial"/>
          <w:color w:val="000000"/>
          <w:sz w:val="20"/>
          <w:szCs w:val="20"/>
          <w:lang w:eastAsia="fr-FR"/>
        </w:rPr>
      </w:pPr>
    </w:p>
    <w:p w14:paraId="6142A136" w14:textId="77777777" w:rsidR="00AE7146" w:rsidRPr="002551EE" w:rsidRDefault="00AE7146" w:rsidP="00AE7146">
      <w:pPr>
        <w:tabs>
          <w:tab w:val="right" w:leader="dot" w:pos="7371"/>
          <w:tab w:val="right" w:leader="dot" w:pos="7797"/>
        </w:tabs>
        <w:spacing w:after="0" w:line="240" w:lineRule="auto"/>
        <w:jc w:val="both"/>
        <w:rPr>
          <w:rFonts w:ascii="Arial" w:eastAsia="Times New Roman" w:hAnsi="Arial" w:cs="Arial"/>
          <w:color w:val="000000"/>
          <w:sz w:val="20"/>
          <w:szCs w:val="20"/>
          <w:lang w:eastAsia="fr-FR"/>
        </w:rPr>
      </w:pPr>
      <w:r w:rsidRPr="002551EE">
        <w:rPr>
          <w:rFonts w:ascii="Arial" w:eastAsia="Times New Roman" w:hAnsi="Arial" w:cs="Arial"/>
          <w:color w:val="000000"/>
          <w:sz w:val="20"/>
          <w:szCs w:val="20"/>
          <w:lang w:eastAsia="fr-FR"/>
        </w:rPr>
        <w:t>Le non-respect de ces opérations planifiées entraînera des pénalités aux résultats.</w:t>
      </w:r>
    </w:p>
    <w:p w14:paraId="542F860F" w14:textId="77777777" w:rsidR="00AE7146" w:rsidRPr="00C172CC" w:rsidRDefault="00AE7146" w:rsidP="00AE7146">
      <w:pPr>
        <w:tabs>
          <w:tab w:val="right" w:leader="dot" w:pos="7371"/>
          <w:tab w:val="right" w:leader="dot" w:pos="7797"/>
        </w:tabs>
        <w:spacing w:after="0" w:line="240" w:lineRule="auto"/>
        <w:jc w:val="both"/>
        <w:rPr>
          <w:rFonts w:ascii="Arial" w:eastAsia="Times New Roman" w:hAnsi="Arial" w:cs="Arial"/>
          <w:color w:val="000000"/>
          <w:sz w:val="20"/>
          <w:szCs w:val="20"/>
          <w:lang w:eastAsia="fr-FR"/>
        </w:rPr>
      </w:pPr>
    </w:p>
    <w:p w14:paraId="651BAAA7" w14:textId="3D38FFB9" w:rsidR="008D7354" w:rsidRPr="008926DE" w:rsidRDefault="008D7354" w:rsidP="00E97F2B">
      <w:pPr>
        <w:pStyle w:val="Titre2"/>
        <w:keepLines/>
        <w:numPr>
          <w:ilvl w:val="2"/>
          <w:numId w:val="12"/>
        </w:numPr>
        <w:spacing w:before="40" w:after="240"/>
        <w:jc w:val="left"/>
        <w:rPr>
          <w:rFonts w:eastAsiaTheme="minorHAnsi"/>
          <w:b w:val="0"/>
          <w:color w:val="005CA9"/>
          <w:lang w:eastAsia="en-US"/>
        </w:rPr>
      </w:pPr>
      <w:bookmarkStart w:id="144" w:name="_Toc202797770"/>
      <w:r>
        <w:rPr>
          <w:rFonts w:eastAsiaTheme="minorHAnsi"/>
          <w:b w:val="0"/>
          <w:color w:val="005CA9"/>
          <w:lang w:eastAsia="en-US"/>
        </w:rPr>
        <w:t>Les contrôles contradictoires</w:t>
      </w:r>
      <w:bookmarkEnd w:id="144"/>
    </w:p>
    <w:p w14:paraId="1EBB7BC2" w14:textId="77777777" w:rsidR="00AE7146" w:rsidRPr="002551EE" w:rsidRDefault="00AE7146" w:rsidP="00AE7146">
      <w:pPr>
        <w:tabs>
          <w:tab w:val="right" w:leader="dot" w:pos="7371"/>
          <w:tab w:val="right" w:leader="dot" w:pos="7797"/>
        </w:tabs>
        <w:spacing w:after="0" w:line="240" w:lineRule="auto"/>
        <w:jc w:val="both"/>
        <w:rPr>
          <w:rFonts w:ascii="Arial" w:eastAsia="Times New Roman" w:hAnsi="Arial" w:cs="Arial"/>
          <w:color w:val="000000"/>
          <w:sz w:val="20"/>
          <w:szCs w:val="20"/>
          <w:lang w:eastAsia="fr-FR"/>
        </w:rPr>
      </w:pPr>
    </w:p>
    <w:p w14:paraId="19879074" w14:textId="77777777" w:rsidR="00AE7146" w:rsidRPr="002551EE" w:rsidRDefault="00AE7146" w:rsidP="00AE7146">
      <w:pPr>
        <w:tabs>
          <w:tab w:val="right" w:leader="dot" w:pos="7371"/>
          <w:tab w:val="right" w:leader="dot" w:pos="7797"/>
        </w:tabs>
        <w:spacing w:after="0" w:line="240" w:lineRule="auto"/>
        <w:jc w:val="both"/>
        <w:rPr>
          <w:rFonts w:ascii="Arial" w:eastAsia="Times New Roman" w:hAnsi="Arial" w:cs="Arial"/>
          <w:color w:val="000000"/>
          <w:sz w:val="20"/>
          <w:szCs w:val="20"/>
          <w:lang w:eastAsia="fr-FR"/>
        </w:rPr>
      </w:pPr>
      <w:r w:rsidRPr="002551EE">
        <w:rPr>
          <w:rFonts w:ascii="Arial" w:eastAsia="Times New Roman" w:hAnsi="Arial" w:cs="Arial"/>
          <w:color w:val="000000"/>
          <w:sz w:val="20"/>
          <w:szCs w:val="20"/>
          <w:lang w:eastAsia="fr-FR"/>
        </w:rPr>
        <w:t xml:space="preserve">La CPAM de la </w:t>
      </w:r>
      <w:r>
        <w:rPr>
          <w:rFonts w:ascii="Arial" w:eastAsia="Times New Roman" w:hAnsi="Arial" w:cs="Arial"/>
          <w:color w:val="000000"/>
          <w:sz w:val="20"/>
          <w:szCs w:val="20"/>
          <w:lang w:eastAsia="fr-FR"/>
        </w:rPr>
        <w:t xml:space="preserve">Vendée </w:t>
      </w:r>
      <w:r w:rsidRPr="002551EE">
        <w:rPr>
          <w:rFonts w:ascii="Arial" w:eastAsia="Times New Roman" w:hAnsi="Arial" w:cs="Arial"/>
          <w:color w:val="000000"/>
          <w:sz w:val="20"/>
          <w:szCs w:val="20"/>
          <w:lang w:eastAsia="fr-FR"/>
        </w:rPr>
        <w:t>vérifiera avec le Titulaire de façon aléatoire et inopinée la qualité de la propreté.</w:t>
      </w:r>
    </w:p>
    <w:p w14:paraId="00BD76DB" w14:textId="77777777" w:rsidR="00AE7146" w:rsidRPr="002551EE" w:rsidRDefault="00AE7146" w:rsidP="00AE7146">
      <w:pPr>
        <w:tabs>
          <w:tab w:val="right" w:leader="dot" w:pos="7371"/>
          <w:tab w:val="right" w:leader="dot" w:pos="7797"/>
        </w:tabs>
        <w:spacing w:after="0" w:line="240" w:lineRule="auto"/>
        <w:jc w:val="both"/>
        <w:rPr>
          <w:rFonts w:ascii="Arial" w:eastAsia="Times New Roman" w:hAnsi="Arial" w:cs="Arial"/>
          <w:color w:val="000000"/>
          <w:sz w:val="20"/>
          <w:szCs w:val="20"/>
          <w:lang w:eastAsia="fr-FR"/>
        </w:rPr>
      </w:pPr>
    </w:p>
    <w:p w14:paraId="7F855252" w14:textId="77777777" w:rsidR="00AE7146" w:rsidRPr="002551EE" w:rsidRDefault="00AE7146" w:rsidP="00AE7146">
      <w:pPr>
        <w:tabs>
          <w:tab w:val="right" w:leader="dot" w:pos="7371"/>
          <w:tab w:val="right" w:leader="dot" w:pos="7797"/>
        </w:tabs>
        <w:spacing w:after="0" w:line="240" w:lineRule="auto"/>
        <w:jc w:val="both"/>
        <w:rPr>
          <w:rFonts w:ascii="Arial" w:eastAsia="Times New Roman" w:hAnsi="Arial" w:cs="Arial"/>
          <w:color w:val="000000"/>
          <w:sz w:val="20"/>
          <w:szCs w:val="20"/>
          <w:lang w:eastAsia="fr-FR"/>
        </w:rPr>
      </w:pPr>
      <w:r w:rsidRPr="002551EE">
        <w:rPr>
          <w:rFonts w:ascii="Arial" w:eastAsia="Times New Roman" w:hAnsi="Arial" w:cs="Arial"/>
          <w:color w:val="000000"/>
          <w:sz w:val="20"/>
          <w:szCs w:val="20"/>
          <w:lang w:eastAsia="fr-FR"/>
        </w:rPr>
        <w:t>Ces contrôles permettront de définir une valeur moyenne par contrôle de la propreté obtenue par le Titulaire.</w:t>
      </w:r>
    </w:p>
    <w:p w14:paraId="38B41EC8" w14:textId="77777777" w:rsidR="00AE7146" w:rsidRPr="002551EE" w:rsidRDefault="00AE7146" w:rsidP="00AE7146">
      <w:pPr>
        <w:tabs>
          <w:tab w:val="right" w:leader="dot" w:pos="7371"/>
          <w:tab w:val="right" w:leader="dot" w:pos="7797"/>
        </w:tabs>
        <w:spacing w:after="0" w:line="240" w:lineRule="auto"/>
        <w:jc w:val="both"/>
        <w:rPr>
          <w:rFonts w:ascii="Arial" w:eastAsia="Times New Roman" w:hAnsi="Arial" w:cs="Arial"/>
          <w:color w:val="000000"/>
          <w:sz w:val="20"/>
          <w:szCs w:val="20"/>
          <w:lang w:eastAsia="fr-FR"/>
        </w:rPr>
      </w:pPr>
    </w:p>
    <w:p w14:paraId="710DC1EF" w14:textId="77777777" w:rsidR="00AE7146" w:rsidRPr="002551EE" w:rsidRDefault="00AE7146" w:rsidP="00AE7146">
      <w:pPr>
        <w:tabs>
          <w:tab w:val="right" w:leader="dot" w:pos="7371"/>
          <w:tab w:val="right" w:leader="dot" w:pos="7797"/>
        </w:tabs>
        <w:spacing w:after="0" w:line="240" w:lineRule="auto"/>
        <w:jc w:val="both"/>
        <w:rPr>
          <w:rFonts w:ascii="Arial" w:eastAsia="Times New Roman" w:hAnsi="Arial" w:cs="Arial"/>
          <w:color w:val="000000"/>
          <w:sz w:val="20"/>
          <w:szCs w:val="20"/>
          <w:lang w:eastAsia="fr-FR"/>
        </w:rPr>
      </w:pPr>
      <w:r w:rsidRPr="002551EE">
        <w:rPr>
          <w:rFonts w:ascii="Arial" w:eastAsia="Times New Roman" w:hAnsi="Arial" w:cs="Arial"/>
          <w:color w:val="000000"/>
          <w:sz w:val="20"/>
          <w:szCs w:val="20"/>
          <w:lang w:eastAsia="fr-FR"/>
        </w:rPr>
        <w:t>Ces contrôles seront impérativement effectués par l’inspecteur d’encadrement en charge du site.</w:t>
      </w:r>
    </w:p>
    <w:p w14:paraId="37D5E184" w14:textId="77777777" w:rsidR="00AE7146" w:rsidRPr="002551EE" w:rsidRDefault="00AE7146" w:rsidP="00AE7146">
      <w:pPr>
        <w:tabs>
          <w:tab w:val="right" w:leader="dot" w:pos="7371"/>
          <w:tab w:val="right" w:leader="dot" w:pos="7797"/>
        </w:tabs>
        <w:spacing w:after="0" w:line="240" w:lineRule="auto"/>
        <w:jc w:val="both"/>
        <w:rPr>
          <w:rFonts w:ascii="Arial" w:eastAsia="Times New Roman" w:hAnsi="Arial" w:cs="Arial"/>
          <w:color w:val="000000"/>
          <w:sz w:val="20"/>
          <w:szCs w:val="20"/>
          <w:lang w:eastAsia="fr-FR"/>
        </w:rPr>
      </w:pPr>
      <w:r w:rsidRPr="002551EE">
        <w:rPr>
          <w:rFonts w:ascii="Arial" w:eastAsia="Times New Roman" w:hAnsi="Arial" w:cs="Arial"/>
          <w:color w:val="000000"/>
          <w:sz w:val="20"/>
          <w:szCs w:val="20"/>
          <w:lang w:eastAsia="fr-FR"/>
        </w:rPr>
        <w:t>Le personnel œuvrant ne pourra être inspecteur d’encadrement.</w:t>
      </w:r>
    </w:p>
    <w:p w14:paraId="233949D0" w14:textId="77777777" w:rsidR="00AE7146" w:rsidRPr="002551EE" w:rsidRDefault="00AE7146" w:rsidP="00AE7146">
      <w:pPr>
        <w:tabs>
          <w:tab w:val="right" w:leader="dot" w:pos="7371"/>
          <w:tab w:val="right" w:leader="dot" w:pos="7797"/>
        </w:tabs>
        <w:spacing w:after="0" w:line="240" w:lineRule="auto"/>
        <w:jc w:val="both"/>
        <w:rPr>
          <w:rFonts w:ascii="Arial" w:eastAsia="Times New Roman" w:hAnsi="Arial" w:cs="Arial"/>
          <w:color w:val="000000"/>
          <w:sz w:val="20"/>
          <w:szCs w:val="20"/>
          <w:lang w:eastAsia="fr-FR"/>
        </w:rPr>
      </w:pPr>
      <w:r w:rsidRPr="002551EE">
        <w:rPr>
          <w:rFonts w:ascii="Arial" w:eastAsia="Times New Roman" w:hAnsi="Arial" w:cs="Arial"/>
          <w:color w:val="000000"/>
          <w:sz w:val="20"/>
          <w:szCs w:val="20"/>
          <w:lang w:eastAsia="fr-FR"/>
        </w:rPr>
        <w:t>A chaque contrôle programmé, interne ou inopiné, les quatre groupes de locaux doivent être contrôlés.</w:t>
      </w:r>
      <w:r w:rsidRPr="002551EE">
        <w:rPr>
          <w:rFonts w:ascii="Arial" w:eastAsia="Times New Roman" w:hAnsi="Arial" w:cs="Arial"/>
          <w:color w:val="000000"/>
          <w:sz w:val="20"/>
          <w:szCs w:val="20"/>
          <w:lang w:eastAsia="fr-FR"/>
        </w:rPr>
        <w:br/>
      </w:r>
    </w:p>
    <w:p w14:paraId="67D187A1" w14:textId="77777777" w:rsidR="00AE7146" w:rsidRPr="002551EE" w:rsidRDefault="00AE7146" w:rsidP="00AE7146">
      <w:pPr>
        <w:tabs>
          <w:tab w:val="right" w:leader="dot" w:pos="7371"/>
          <w:tab w:val="right" w:leader="dot" w:pos="7797"/>
        </w:tabs>
        <w:spacing w:after="0" w:line="240" w:lineRule="auto"/>
        <w:jc w:val="both"/>
        <w:rPr>
          <w:rFonts w:ascii="Arial" w:eastAsia="Times New Roman" w:hAnsi="Arial" w:cs="Arial"/>
          <w:color w:val="000000"/>
          <w:sz w:val="20"/>
          <w:szCs w:val="20"/>
          <w:lang w:eastAsia="fr-FR"/>
        </w:rPr>
      </w:pPr>
      <w:r w:rsidRPr="002551EE">
        <w:rPr>
          <w:rFonts w:ascii="Arial" w:eastAsia="Times New Roman" w:hAnsi="Arial" w:cs="Arial"/>
          <w:color w:val="000000"/>
          <w:sz w:val="20"/>
          <w:szCs w:val="20"/>
          <w:lang w:eastAsia="fr-FR"/>
        </w:rPr>
        <w:t xml:space="preserve">La CPAM de la </w:t>
      </w:r>
      <w:r>
        <w:rPr>
          <w:rFonts w:ascii="Arial" w:eastAsia="Times New Roman" w:hAnsi="Arial" w:cs="Arial"/>
          <w:color w:val="000000"/>
          <w:sz w:val="20"/>
          <w:szCs w:val="20"/>
          <w:lang w:eastAsia="fr-FR"/>
        </w:rPr>
        <w:t xml:space="preserve">Vendée </w:t>
      </w:r>
      <w:r w:rsidRPr="002551EE">
        <w:rPr>
          <w:rFonts w:ascii="Arial" w:eastAsia="Times New Roman" w:hAnsi="Arial" w:cs="Arial"/>
          <w:color w:val="000000"/>
          <w:sz w:val="20"/>
          <w:szCs w:val="20"/>
          <w:lang w:eastAsia="fr-FR"/>
        </w:rPr>
        <w:t>a la possibilité de choisir de contrôler des locaux supplémentaires si elle le juge utile, pour souligner une situation de non–conformité.</w:t>
      </w:r>
    </w:p>
    <w:p w14:paraId="6C4D07DF" w14:textId="77777777" w:rsidR="00AE7146" w:rsidRPr="002551EE" w:rsidRDefault="00AE7146" w:rsidP="00AE7146">
      <w:pPr>
        <w:tabs>
          <w:tab w:val="right" w:leader="dot" w:pos="7371"/>
          <w:tab w:val="right" w:leader="dot" w:pos="7797"/>
        </w:tabs>
        <w:spacing w:after="0" w:line="240" w:lineRule="auto"/>
        <w:jc w:val="both"/>
        <w:rPr>
          <w:rFonts w:ascii="Arial" w:eastAsia="Times New Roman" w:hAnsi="Arial" w:cs="Arial"/>
          <w:color w:val="000000"/>
          <w:sz w:val="20"/>
          <w:szCs w:val="20"/>
          <w:lang w:eastAsia="fr-FR"/>
        </w:rPr>
      </w:pPr>
    </w:p>
    <w:p w14:paraId="6233F4CA" w14:textId="77777777" w:rsidR="00AE7146" w:rsidRPr="002551EE" w:rsidRDefault="00AE7146" w:rsidP="00AE7146">
      <w:pPr>
        <w:tabs>
          <w:tab w:val="right" w:leader="dot" w:pos="7371"/>
          <w:tab w:val="right" w:leader="dot" w:pos="7797"/>
        </w:tabs>
        <w:spacing w:after="0" w:line="240" w:lineRule="auto"/>
        <w:jc w:val="both"/>
        <w:rPr>
          <w:rFonts w:ascii="Arial" w:eastAsia="Times New Roman" w:hAnsi="Arial" w:cs="Arial"/>
          <w:color w:val="000000"/>
          <w:sz w:val="20"/>
          <w:szCs w:val="20"/>
          <w:lang w:eastAsia="fr-FR"/>
        </w:rPr>
      </w:pPr>
      <w:r w:rsidRPr="001C1C35">
        <w:rPr>
          <w:rFonts w:ascii="Arial" w:eastAsia="Times New Roman" w:hAnsi="Arial" w:cs="Arial"/>
          <w:color w:val="000000"/>
          <w:sz w:val="20"/>
          <w:szCs w:val="20"/>
          <w:lang w:eastAsia="fr-FR"/>
        </w:rPr>
        <w:t xml:space="preserve">Les contrôles programmés sont indiqués au planning préétabli en annexe </w:t>
      </w:r>
      <w:r>
        <w:rPr>
          <w:rFonts w:ascii="Arial" w:eastAsia="Times New Roman" w:hAnsi="Arial" w:cs="Arial"/>
          <w:color w:val="000000"/>
          <w:sz w:val="20"/>
          <w:szCs w:val="20"/>
          <w:lang w:eastAsia="fr-FR"/>
        </w:rPr>
        <w:t>5</w:t>
      </w:r>
      <w:r w:rsidRPr="001C1C35">
        <w:rPr>
          <w:rFonts w:ascii="Arial" w:eastAsia="Times New Roman" w:hAnsi="Arial" w:cs="Arial"/>
          <w:color w:val="000000"/>
          <w:sz w:val="20"/>
          <w:szCs w:val="20"/>
          <w:lang w:eastAsia="fr-FR"/>
        </w:rPr>
        <w:t>. Ils seront effectués en début de journée.</w:t>
      </w:r>
    </w:p>
    <w:p w14:paraId="7E42D01B" w14:textId="77777777" w:rsidR="00AE7146" w:rsidRPr="002551EE" w:rsidRDefault="00AE7146" w:rsidP="00AE7146">
      <w:pPr>
        <w:tabs>
          <w:tab w:val="right" w:leader="dot" w:pos="7371"/>
          <w:tab w:val="right" w:leader="dot" w:pos="7797"/>
        </w:tabs>
        <w:spacing w:after="0" w:line="240" w:lineRule="auto"/>
        <w:jc w:val="both"/>
        <w:rPr>
          <w:rFonts w:ascii="Arial" w:eastAsia="Times New Roman" w:hAnsi="Arial" w:cs="Arial"/>
          <w:color w:val="000000"/>
          <w:sz w:val="20"/>
          <w:szCs w:val="20"/>
          <w:lang w:eastAsia="fr-FR"/>
        </w:rPr>
      </w:pPr>
    </w:p>
    <w:p w14:paraId="64369D22" w14:textId="77777777" w:rsidR="00AE7146" w:rsidRPr="002551EE" w:rsidRDefault="00AE7146" w:rsidP="00AE7146">
      <w:pPr>
        <w:tabs>
          <w:tab w:val="right" w:leader="dot" w:pos="7371"/>
          <w:tab w:val="right" w:leader="dot" w:pos="7797"/>
        </w:tabs>
        <w:spacing w:after="0" w:line="240" w:lineRule="auto"/>
        <w:jc w:val="both"/>
        <w:rPr>
          <w:rFonts w:ascii="Arial" w:eastAsia="Times New Roman" w:hAnsi="Arial" w:cs="Arial"/>
          <w:color w:val="000000"/>
          <w:sz w:val="20"/>
          <w:szCs w:val="20"/>
          <w:lang w:eastAsia="fr-FR"/>
        </w:rPr>
      </w:pPr>
      <w:r w:rsidRPr="002551EE">
        <w:rPr>
          <w:rFonts w:ascii="Arial" w:eastAsia="Times New Roman" w:hAnsi="Arial" w:cs="Arial"/>
          <w:color w:val="000000"/>
          <w:sz w:val="20"/>
          <w:szCs w:val="20"/>
          <w:lang w:eastAsia="fr-FR"/>
        </w:rPr>
        <w:t>Ces contrôles ne dispensent pas le Titulaire d’effectuer lui-même le suivi des prestations effectuées par ses salariés pour identifier et remédier aux dysfonctionnements afin de garantir le niveau de propreté attendu.</w:t>
      </w:r>
    </w:p>
    <w:p w14:paraId="1E370EF9" w14:textId="3CD01FA6" w:rsidR="00AE7146" w:rsidRDefault="00AE7146" w:rsidP="00AE7146">
      <w:pPr>
        <w:tabs>
          <w:tab w:val="right" w:leader="dot" w:pos="7371"/>
          <w:tab w:val="right" w:leader="dot" w:pos="7797"/>
        </w:tabs>
        <w:spacing w:after="0" w:line="240" w:lineRule="auto"/>
        <w:jc w:val="both"/>
        <w:rPr>
          <w:rFonts w:ascii="Arial" w:eastAsia="Times New Roman" w:hAnsi="Arial" w:cs="Arial"/>
          <w:color w:val="000000"/>
          <w:sz w:val="20"/>
          <w:szCs w:val="20"/>
          <w:lang w:eastAsia="fr-FR"/>
        </w:rPr>
      </w:pPr>
    </w:p>
    <w:p w14:paraId="2914C253" w14:textId="4EB726C3" w:rsidR="008D7354" w:rsidRPr="008926DE" w:rsidRDefault="008D7354" w:rsidP="00E97F2B">
      <w:pPr>
        <w:pStyle w:val="Titre2"/>
        <w:keepLines/>
        <w:numPr>
          <w:ilvl w:val="2"/>
          <w:numId w:val="12"/>
        </w:numPr>
        <w:spacing w:before="40" w:after="240"/>
        <w:jc w:val="left"/>
        <w:rPr>
          <w:rFonts w:eastAsiaTheme="minorHAnsi"/>
          <w:b w:val="0"/>
          <w:color w:val="005CA9"/>
          <w:lang w:eastAsia="en-US"/>
        </w:rPr>
      </w:pPr>
      <w:bookmarkStart w:id="145" w:name="_Toc202797771"/>
      <w:r>
        <w:rPr>
          <w:rFonts w:eastAsiaTheme="minorHAnsi"/>
          <w:b w:val="0"/>
          <w:color w:val="005CA9"/>
          <w:lang w:eastAsia="en-US"/>
        </w:rPr>
        <w:t>La fiche de contrôle qualité</w:t>
      </w:r>
      <w:bookmarkEnd w:id="145"/>
    </w:p>
    <w:p w14:paraId="175AF85A" w14:textId="77777777" w:rsidR="008D7354" w:rsidRDefault="008D7354" w:rsidP="00AE7146">
      <w:pPr>
        <w:tabs>
          <w:tab w:val="right" w:leader="dot" w:pos="7371"/>
          <w:tab w:val="right" w:leader="dot" w:pos="7797"/>
        </w:tabs>
        <w:spacing w:after="0" w:line="240" w:lineRule="auto"/>
        <w:jc w:val="both"/>
        <w:rPr>
          <w:rFonts w:ascii="Arial" w:eastAsia="Times New Roman" w:hAnsi="Arial" w:cs="Arial"/>
          <w:color w:val="000000"/>
          <w:sz w:val="20"/>
          <w:szCs w:val="20"/>
          <w:lang w:eastAsia="fr-FR"/>
        </w:rPr>
      </w:pPr>
    </w:p>
    <w:p w14:paraId="1D942117" w14:textId="77777777" w:rsidR="00AE7146" w:rsidRPr="002551EE" w:rsidRDefault="00AE7146" w:rsidP="00AE7146">
      <w:pPr>
        <w:tabs>
          <w:tab w:val="right" w:leader="dot" w:pos="7371"/>
          <w:tab w:val="right" w:leader="dot" w:pos="7797"/>
        </w:tabs>
        <w:spacing w:after="0" w:line="240" w:lineRule="auto"/>
        <w:jc w:val="both"/>
        <w:rPr>
          <w:rFonts w:ascii="Arial" w:eastAsia="Times New Roman" w:hAnsi="Arial" w:cs="Arial"/>
          <w:color w:val="000000"/>
          <w:sz w:val="20"/>
          <w:szCs w:val="20"/>
          <w:lang w:eastAsia="fr-FR"/>
        </w:rPr>
      </w:pPr>
      <w:r w:rsidRPr="002551EE">
        <w:rPr>
          <w:rFonts w:ascii="Arial" w:eastAsia="Times New Roman" w:hAnsi="Arial" w:cs="Arial"/>
          <w:color w:val="000000"/>
          <w:sz w:val="20"/>
          <w:szCs w:val="20"/>
          <w:lang w:eastAsia="fr-FR"/>
        </w:rPr>
        <w:t>Chaque fiche de contrôle qualité comprend les différents points à vérifier.</w:t>
      </w:r>
    </w:p>
    <w:p w14:paraId="56C6321E" w14:textId="77777777" w:rsidR="00AE7146" w:rsidRPr="002551EE" w:rsidRDefault="00AE7146" w:rsidP="00AE7146">
      <w:pPr>
        <w:tabs>
          <w:tab w:val="right" w:leader="dot" w:pos="7371"/>
          <w:tab w:val="right" w:leader="dot" w:pos="7797"/>
        </w:tabs>
        <w:spacing w:after="0" w:line="240" w:lineRule="auto"/>
        <w:jc w:val="both"/>
        <w:rPr>
          <w:rFonts w:ascii="Arial" w:eastAsia="Times New Roman" w:hAnsi="Arial" w:cs="Arial"/>
          <w:color w:val="000000"/>
          <w:sz w:val="20"/>
          <w:szCs w:val="20"/>
          <w:lang w:eastAsia="fr-FR"/>
        </w:rPr>
      </w:pPr>
    </w:p>
    <w:p w14:paraId="0C7D7CAC" w14:textId="77777777" w:rsidR="00AE7146" w:rsidRPr="002551EE" w:rsidRDefault="00AE7146" w:rsidP="00AE7146">
      <w:pPr>
        <w:tabs>
          <w:tab w:val="right" w:leader="dot" w:pos="7371"/>
          <w:tab w:val="right" w:leader="dot" w:pos="7797"/>
        </w:tabs>
        <w:spacing w:after="0" w:line="240" w:lineRule="auto"/>
        <w:jc w:val="both"/>
        <w:rPr>
          <w:rFonts w:ascii="Arial" w:eastAsia="Times New Roman" w:hAnsi="Arial" w:cs="Arial"/>
          <w:color w:val="000000"/>
          <w:sz w:val="20"/>
          <w:szCs w:val="20"/>
          <w:lang w:eastAsia="fr-FR"/>
        </w:rPr>
      </w:pPr>
      <w:r w:rsidRPr="002551EE">
        <w:rPr>
          <w:rFonts w:ascii="Arial" w:eastAsia="Times New Roman" w:hAnsi="Arial" w:cs="Arial"/>
          <w:color w:val="000000"/>
          <w:sz w:val="20"/>
          <w:szCs w:val="20"/>
          <w:lang w:eastAsia="fr-FR"/>
        </w:rPr>
        <w:t>Il est indiqué si la prestation demandée est réalisée ou non ; une note est alors spécifiée :</w:t>
      </w:r>
    </w:p>
    <w:p w14:paraId="452488CF" w14:textId="77777777" w:rsidR="00AE7146" w:rsidRPr="00C172CC" w:rsidRDefault="00AE7146" w:rsidP="009D0325">
      <w:pPr>
        <w:pStyle w:val="Paragraphedeliste"/>
        <w:numPr>
          <w:ilvl w:val="0"/>
          <w:numId w:val="30"/>
        </w:numPr>
        <w:tabs>
          <w:tab w:val="right" w:leader="dot" w:pos="7371"/>
          <w:tab w:val="right" w:leader="dot" w:pos="7797"/>
        </w:tabs>
        <w:jc w:val="both"/>
        <w:rPr>
          <w:rFonts w:ascii="Arial" w:hAnsi="Arial" w:cs="Arial"/>
          <w:color w:val="000000"/>
        </w:rPr>
      </w:pPr>
      <w:r w:rsidRPr="00C172CC">
        <w:rPr>
          <w:rFonts w:ascii="Arial" w:hAnsi="Arial" w:cs="Arial"/>
          <w:color w:val="000000"/>
        </w:rPr>
        <w:t>0 = tache non réalisée</w:t>
      </w:r>
    </w:p>
    <w:p w14:paraId="25A13B20" w14:textId="77777777" w:rsidR="00AE7146" w:rsidRPr="00C172CC" w:rsidRDefault="00AE7146" w:rsidP="009D0325">
      <w:pPr>
        <w:pStyle w:val="Paragraphedeliste"/>
        <w:numPr>
          <w:ilvl w:val="0"/>
          <w:numId w:val="30"/>
        </w:numPr>
        <w:tabs>
          <w:tab w:val="right" w:leader="dot" w:pos="7371"/>
          <w:tab w:val="right" w:leader="dot" w:pos="7797"/>
        </w:tabs>
        <w:jc w:val="both"/>
        <w:rPr>
          <w:rFonts w:ascii="Arial" w:hAnsi="Arial" w:cs="Arial"/>
          <w:color w:val="000000"/>
        </w:rPr>
      </w:pPr>
      <w:r w:rsidRPr="00C172CC">
        <w:rPr>
          <w:rFonts w:ascii="Arial" w:hAnsi="Arial" w:cs="Arial"/>
          <w:color w:val="000000"/>
        </w:rPr>
        <w:t>1 = tache réalisée</w:t>
      </w:r>
    </w:p>
    <w:p w14:paraId="356610DE" w14:textId="77777777" w:rsidR="00AE7146" w:rsidRPr="002551EE" w:rsidRDefault="00AE7146" w:rsidP="00AE7146">
      <w:pPr>
        <w:tabs>
          <w:tab w:val="right" w:leader="dot" w:pos="7371"/>
          <w:tab w:val="right" w:leader="dot" w:pos="7797"/>
        </w:tabs>
        <w:spacing w:after="0" w:line="240" w:lineRule="auto"/>
        <w:jc w:val="both"/>
        <w:rPr>
          <w:rFonts w:ascii="Arial" w:eastAsia="Times New Roman" w:hAnsi="Arial" w:cs="Arial"/>
          <w:color w:val="000000"/>
          <w:sz w:val="20"/>
          <w:szCs w:val="20"/>
          <w:lang w:eastAsia="fr-FR"/>
        </w:rPr>
      </w:pPr>
    </w:p>
    <w:p w14:paraId="27A1F11D" w14:textId="77777777" w:rsidR="00AE7146" w:rsidRPr="002551EE" w:rsidRDefault="00AE7146" w:rsidP="00AE7146">
      <w:pPr>
        <w:tabs>
          <w:tab w:val="right" w:leader="dot" w:pos="7371"/>
          <w:tab w:val="right" w:leader="dot" w:pos="7797"/>
        </w:tabs>
        <w:spacing w:after="0" w:line="240" w:lineRule="auto"/>
        <w:jc w:val="both"/>
        <w:rPr>
          <w:rFonts w:ascii="Arial" w:eastAsia="Times New Roman" w:hAnsi="Arial" w:cs="Arial"/>
          <w:color w:val="000000"/>
          <w:sz w:val="20"/>
          <w:szCs w:val="20"/>
          <w:lang w:eastAsia="fr-FR"/>
        </w:rPr>
      </w:pPr>
      <w:r w:rsidRPr="002551EE">
        <w:rPr>
          <w:rFonts w:ascii="Arial" w:eastAsia="Times New Roman" w:hAnsi="Arial" w:cs="Arial"/>
          <w:color w:val="000000"/>
          <w:sz w:val="20"/>
          <w:szCs w:val="20"/>
          <w:lang w:eastAsia="fr-FR"/>
        </w:rPr>
        <w:t>Grace à cette notation, il sera déterminé le taux de propreté obtenu par niveau de qualité.</w:t>
      </w:r>
    </w:p>
    <w:p w14:paraId="0AAB9E8F" w14:textId="77777777" w:rsidR="00AE7146" w:rsidRPr="002551EE" w:rsidRDefault="00AE7146" w:rsidP="00AE7146">
      <w:pPr>
        <w:tabs>
          <w:tab w:val="right" w:leader="dot" w:pos="7371"/>
          <w:tab w:val="right" w:leader="dot" w:pos="7797"/>
        </w:tabs>
        <w:spacing w:after="0" w:line="240" w:lineRule="auto"/>
        <w:jc w:val="both"/>
        <w:rPr>
          <w:rFonts w:ascii="Arial" w:eastAsia="Times New Roman" w:hAnsi="Arial" w:cs="Arial"/>
          <w:color w:val="000000"/>
          <w:sz w:val="20"/>
          <w:szCs w:val="20"/>
          <w:lang w:eastAsia="fr-FR"/>
        </w:rPr>
      </w:pPr>
    </w:p>
    <w:p w14:paraId="74EE9030" w14:textId="77777777" w:rsidR="00AE7146" w:rsidRDefault="00AE7146" w:rsidP="00AE7146">
      <w:pPr>
        <w:tabs>
          <w:tab w:val="right" w:leader="dot" w:pos="7371"/>
          <w:tab w:val="right" w:leader="dot" w:pos="7797"/>
        </w:tabs>
        <w:spacing w:after="0" w:line="240" w:lineRule="auto"/>
        <w:jc w:val="both"/>
        <w:rPr>
          <w:rFonts w:ascii="Arial" w:eastAsia="Times New Roman" w:hAnsi="Arial" w:cs="Arial"/>
          <w:color w:val="000000"/>
          <w:sz w:val="20"/>
          <w:szCs w:val="20"/>
          <w:lang w:eastAsia="fr-FR"/>
        </w:rPr>
      </w:pPr>
      <w:r>
        <w:rPr>
          <w:rFonts w:ascii="Arial" w:eastAsia="Times New Roman" w:hAnsi="Arial" w:cs="Arial"/>
          <w:color w:val="000000"/>
          <w:sz w:val="20"/>
          <w:szCs w:val="20"/>
          <w:lang w:eastAsia="fr-FR"/>
        </w:rPr>
        <w:t>D</w:t>
      </w:r>
      <w:r w:rsidRPr="002551EE">
        <w:rPr>
          <w:rFonts w:ascii="Arial" w:eastAsia="Times New Roman" w:hAnsi="Arial" w:cs="Arial"/>
          <w:color w:val="000000"/>
          <w:sz w:val="20"/>
          <w:szCs w:val="20"/>
          <w:lang w:eastAsia="fr-FR"/>
        </w:rPr>
        <w:t xml:space="preserve">es fiches de contrôles selon les niveaux de qualité </w:t>
      </w:r>
      <w:r>
        <w:rPr>
          <w:rFonts w:ascii="Arial" w:eastAsia="Times New Roman" w:hAnsi="Arial" w:cs="Arial"/>
          <w:color w:val="000000"/>
          <w:sz w:val="20"/>
          <w:szCs w:val="20"/>
          <w:lang w:eastAsia="fr-FR"/>
        </w:rPr>
        <w:t>seront utilisées pour l’élaboration des contrôles.</w:t>
      </w:r>
    </w:p>
    <w:p w14:paraId="7F1E8323" w14:textId="77777777" w:rsidR="00AE7146" w:rsidRPr="002551EE" w:rsidRDefault="00AE7146" w:rsidP="00AE7146">
      <w:pPr>
        <w:tabs>
          <w:tab w:val="right" w:leader="dot" w:pos="7371"/>
          <w:tab w:val="right" w:leader="dot" w:pos="7797"/>
        </w:tabs>
        <w:spacing w:after="0" w:line="240" w:lineRule="auto"/>
        <w:jc w:val="both"/>
        <w:rPr>
          <w:rFonts w:ascii="Arial" w:eastAsia="Times New Roman" w:hAnsi="Arial" w:cs="Arial"/>
          <w:color w:val="000000"/>
          <w:sz w:val="20"/>
          <w:szCs w:val="20"/>
          <w:lang w:eastAsia="fr-FR"/>
        </w:rPr>
      </w:pPr>
      <w:r>
        <w:rPr>
          <w:rFonts w:ascii="Arial" w:eastAsia="Times New Roman" w:hAnsi="Arial" w:cs="Arial"/>
          <w:color w:val="000000"/>
          <w:sz w:val="20"/>
          <w:szCs w:val="20"/>
          <w:lang w:eastAsia="fr-FR"/>
        </w:rPr>
        <w:t>Un exemplaire type de fiches de contrôle est en annexe 6 du présent CCTP.</w:t>
      </w:r>
    </w:p>
    <w:p w14:paraId="5099BFBD" w14:textId="77777777" w:rsidR="00AE7146" w:rsidRPr="002551EE" w:rsidRDefault="00AE7146" w:rsidP="00AE7146">
      <w:pPr>
        <w:tabs>
          <w:tab w:val="right" w:leader="dot" w:pos="7371"/>
          <w:tab w:val="right" w:leader="dot" w:pos="7797"/>
        </w:tabs>
        <w:spacing w:after="0" w:line="240" w:lineRule="auto"/>
        <w:jc w:val="both"/>
        <w:rPr>
          <w:rFonts w:ascii="Arial" w:eastAsia="Times New Roman" w:hAnsi="Arial" w:cs="Arial"/>
          <w:color w:val="000000"/>
          <w:sz w:val="20"/>
          <w:szCs w:val="20"/>
          <w:lang w:eastAsia="fr-FR"/>
        </w:rPr>
      </w:pPr>
    </w:p>
    <w:p w14:paraId="355D9066" w14:textId="77777777" w:rsidR="00AE7146" w:rsidRPr="002551EE" w:rsidRDefault="00AE7146" w:rsidP="00AE7146">
      <w:pPr>
        <w:tabs>
          <w:tab w:val="right" w:leader="dot" w:pos="7371"/>
          <w:tab w:val="right" w:leader="dot" w:pos="7797"/>
        </w:tabs>
        <w:spacing w:after="0" w:line="240" w:lineRule="auto"/>
        <w:jc w:val="both"/>
        <w:rPr>
          <w:rFonts w:ascii="Arial" w:eastAsia="Times New Roman" w:hAnsi="Arial" w:cs="Arial"/>
          <w:color w:val="000000"/>
          <w:sz w:val="20"/>
          <w:szCs w:val="20"/>
          <w:lang w:eastAsia="fr-FR"/>
        </w:rPr>
      </w:pPr>
      <w:r w:rsidRPr="002551EE">
        <w:rPr>
          <w:rFonts w:ascii="Arial" w:eastAsia="Times New Roman" w:hAnsi="Arial" w:cs="Arial"/>
          <w:color w:val="000000"/>
          <w:sz w:val="20"/>
          <w:szCs w:val="20"/>
          <w:lang w:eastAsia="fr-FR"/>
        </w:rPr>
        <w:t xml:space="preserve">Ces fiches seront signées par les deux parties préalablement nommées. </w:t>
      </w:r>
    </w:p>
    <w:p w14:paraId="6179719E" w14:textId="77777777" w:rsidR="00AE7146" w:rsidRPr="002551EE" w:rsidRDefault="00AE7146" w:rsidP="00AE7146">
      <w:pPr>
        <w:tabs>
          <w:tab w:val="right" w:leader="dot" w:pos="7371"/>
          <w:tab w:val="right" w:leader="dot" w:pos="7797"/>
        </w:tabs>
        <w:spacing w:after="0" w:line="240" w:lineRule="auto"/>
        <w:jc w:val="both"/>
        <w:rPr>
          <w:rFonts w:ascii="Arial" w:eastAsia="Times New Roman" w:hAnsi="Arial" w:cs="Arial"/>
          <w:color w:val="000000"/>
          <w:sz w:val="20"/>
          <w:szCs w:val="20"/>
          <w:lang w:eastAsia="fr-FR"/>
        </w:rPr>
      </w:pPr>
      <w:r w:rsidRPr="002551EE">
        <w:rPr>
          <w:rFonts w:ascii="Arial" w:eastAsia="Times New Roman" w:hAnsi="Arial" w:cs="Arial"/>
          <w:color w:val="000000"/>
          <w:sz w:val="20"/>
          <w:szCs w:val="20"/>
          <w:lang w:eastAsia="fr-FR"/>
        </w:rPr>
        <w:t xml:space="preserve">Les originaux seront remis aux représentants de la CPAM de la </w:t>
      </w:r>
      <w:r>
        <w:rPr>
          <w:rFonts w:ascii="Arial" w:eastAsia="Times New Roman" w:hAnsi="Arial" w:cs="Arial"/>
          <w:color w:val="000000"/>
          <w:sz w:val="20"/>
          <w:szCs w:val="20"/>
          <w:lang w:eastAsia="fr-FR"/>
        </w:rPr>
        <w:t>Vendée</w:t>
      </w:r>
      <w:r w:rsidRPr="002551EE">
        <w:rPr>
          <w:rFonts w:ascii="Arial" w:eastAsia="Times New Roman" w:hAnsi="Arial" w:cs="Arial"/>
          <w:color w:val="000000"/>
          <w:sz w:val="20"/>
          <w:szCs w:val="20"/>
          <w:lang w:eastAsia="fr-FR"/>
        </w:rPr>
        <w:t xml:space="preserve"> et un double remis au Titulaire.</w:t>
      </w:r>
    </w:p>
    <w:p w14:paraId="0B08AF11" w14:textId="77777777" w:rsidR="00AE7146" w:rsidRDefault="00AE7146" w:rsidP="00AE7146">
      <w:pPr>
        <w:pStyle w:val="Paragraphedeliste"/>
        <w:ind w:left="1776" w:firstLine="348"/>
        <w:jc w:val="both"/>
        <w:rPr>
          <w:rFonts w:ascii="Arial" w:hAnsi="Arial" w:cs="Arial"/>
          <w:b/>
          <w:i/>
        </w:rPr>
      </w:pPr>
    </w:p>
    <w:p w14:paraId="1557159F" w14:textId="6356D669" w:rsidR="008D7354" w:rsidRPr="008926DE" w:rsidRDefault="008D7354" w:rsidP="00E97F2B">
      <w:pPr>
        <w:pStyle w:val="Titre2"/>
        <w:keepLines/>
        <w:numPr>
          <w:ilvl w:val="2"/>
          <w:numId w:val="12"/>
        </w:numPr>
        <w:spacing w:before="40" w:after="240"/>
        <w:jc w:val="left"/>
        <w:rPr>
          <w:rFonts w:eastAsiaTheme="minorHAnsi"/>
          <w:b w:val="0"/>
          <w:color w:val="005CA9"/>
          <w:lang w:eastAsia="en-US"/>
        </w:rPr>
      </w:pPr>
      <w:bookmarkStart w:id="146" w:name="_Toc202797772"/>
      <w:r>
        <w:rPr>
          <w:rFonts w:eastAsiaTheme="minorHAnsi"/>
          <w:b w:val="0"/>
          <w:color w:val="005CA9"/>
          <w:lang w:eastAsia="en-US"/>
        </w:rPr>
        <w:t>Résultat des contrôles</w:t>
      </w:r>
      <w:bookmarkEnd w:id="146"/>
    </w:p>
    <w:p w14:paraId="6826F161" w14:textId="77777777" w:rsidR="00AE7146" w:rsidRDefault="00AE7146" w:rsidP="00AE7146">
      <w:pPr>
        <w:tabs>
          <w:tab w:val="right" w:leader="dot" w:pos="7371"/>
          <w:tab w:val="right" w:leader="dot" w:pos="7797"/>
        </w:tabs>
        <w:spacing w:after="0" w:line="240" w:lineRule="auto"/>
        <w:jc w:val="both"/>
        <w:rPr>
          <w:rFonts w:ascii="Arial" w:eastAsia="Times New Roman" w:hAnsi="Arial" w:cs="Arial"/>
          <w:color w:val="000000"/>
          <w:sz w:val="20"/>
          <w:szCs w:val="20"/>
          <w:lang w:eastAsia="fr-FR"/>
        </w:rPr>
      </w:pPr>
    </w:p>
    <w:p w14:paraId="39070D9A" w14:textId="77777777" w:rsidR="00AE7146" w:rsidRPr="002551EE" w:rsidRDefault="00AE7146" w:rsidP="00AE7146">
      <w:pPr>
        <w:tabs>
          <w:tab w:val="right" w:leader="dot" w:pos="7371"/>
          <w:tab w:val="right" w:leader="dot" w:pos="7797"/>
        </w:tabs>
        <w:spacing w:after="0" w:line="240" w:lineRule="auto"/>
        <w:jc w:val="both"/>
        <w:rPr>
          <w:rFonts w:ascii="Arial" w:eastAsia="Times New Roman" w:hAnsi="Arial" w:cs="Arial"/>
          <w:color w:val="000000"/>
          <w:sz w:val="20"/>
          <w:szCs w:val="20"/>
          <w:lang w:eastAsia="fr-FR"/>
        </w:rPr>
      </w:pPr>
      <w:r w:rsidRPr="002551EE">
        <w:rPr>
          <w:rFonts w:ascii="Arial" w:eastAsia="Times New Roman" w:hAnsi="Arial" w:cs="Arial"/>
          <w:color w:val="000000"/>
          <w:sz w:val="20"/>
          <w:szCs w:val="20"/>
          <w:lang w:eastAsia="fr-FR"/>
        </w:rPr>
        <w:t>La confrontation du nombre de résultats conformes avec le nombre de mesures effectuées détermine la note du contrôle. La comparaison de cette dernière avec le niveau de qualité souhaité permettra le cas échéant, l’application des pénalités prévues au cahier des charges et nécessitera la mise en place d’actions correctives.</w:t>
      </w:r>
    </w:p>
    <w:p w14:paraId="5EA18DFB" w14:textId="77777777" w:rsidR="00AE7146" w:rsidRPr="002551EE" w:rsidRDefault="00AE7146" w:rsidP="00AE7146">
      <w:pPr>
        <w:tabs>
          <w:tab w:val="right" w:leader="dot" w:pos="7371"/>
          <w:tab w:val="right" w:leader="dot" w:pos="7797"/>
        </w:tabs>
        <w:spacing w:after="0" w:line="240" w:lineRule="auto"/>
        <w:jc w:val="both"/>
        <w:rPr>
          <w:rFonts w:ascii="Arial" w:eastAsia="Times New Roman" w:hAnsi="Arial" w:cs="Arial"/>
          <w:color w:val="000000"/>
          <w:sz w:val="20"/>
          <w:szCs w:val="20"/>
          <w:lang w:eastAsia="fr-FR"/>
        </w:rPr>
      </w:pPr>
    </w:p>
    <w:p w14:paraId="76D0C97F" w14:textId="77777777" w:rsidR="00AE7146" w:rsidRPr="002551EE" w:rsidRDefault="00AE7146" w:rsidP="00AE7146">
      <w:pPr>
        <w:tabs>
          <w:tab w:val="right" w:leader="dot" w:pos="7371"/>
          <w:tab w:val="right" w:leader="dot" w:pos="7797"/>
        </w:tabs>
        <w:spacing w:after="0" w:line="240" w:lineRule="auto"/>
        <w:jc w:val="both"/>
        <w:rPr>
          <w:rFonts w:ascii="Arial" w:eastAsia="Times New Roman" w:hAnsi="Arial" w:cs="Arial"/>
          <w:color w:val="000000"/>
          <w:sz w:val="20"/>
          <w:szCs w:val="20"/>
          <w:lang w:eastAsia="fr-FR"/>
        </w:rPr>
      </w:pPr>
      <w:r w:rsidRPr="002551EE">
        <w:rPr>
          <w:rFonts w:ascii="Arial" w:eastAsia="Times New Roman" w:hAnsi="Arial" w:cs="Arial"/>
          <w:color w:val="000000"/>
          <w:sz w:val="20"/>
          <w:szCs w:val="20"/>
          <w:lang w:eastAsia="fr-FR"/>
        </w:rPr>
        <w:t>Lorsque les seuils d’acceptabilité ne sont pas atteints, des pénalités aux résultats seront appliquées.</w:t>
      </w:r>
    </w:p>
    <w:p w14:paraId="42CEFBE2" w14:textId="77777777" w:rsidR="00AE7146" w:rsidRDefault="00AE7146" w:rsidP="00AE7146">
      <w:pPr>
        <w:tabs>
          <w:tab w:val="right" w:leader="dot" w:pos="7371"/>
          <w:tab w:val="right" w:leader="dot" w:pos="7797"/>
        </w:tabs>
        <w:spacing w:after="0" w:line="240" w:lineRule="auto"/>
        <w:jc w:val="both"/>
        <w:rPr>
          <w:rFonts w:ascii="Arial" w:eastAsia="Times New Roman" w:hAnsi="Arial" w:cs="Arial"/>
          <w:color w:val="000000"/>
          <w:sz w:val="20"/>
          <w:szCs w:val="20"/>
          <w:lang w:eastAsia="fr-FR"/>
        </w:rPr>
      </w:pPr>
      <w:r w:rsidRPr="002551EE">
        <w:rPr>
          <w:rFonts w:ascii="Arial" w:eastAsia="Times New Roman" w:hAnsi="Arial" w:cs="Arial"/>
          <w:color w:val="000000"/>
          <w:sz w:val="20"/>
          <w:szCs w:val="20"/>
          <w:lang w:eastAsia="fr-FR"/>
        </w:rPr>
        <w:t>En cas de résultats insuffisants, une remise en état sera programmée dans les meilleurs délais (deux semaines maximum). Un nouveau contrôle permettra de constater sa réalisation.</w:t>
      </w:r>
    </w:p>
    <w:p w14:paraId="19A1D290" w14:textId="77777777" w:rsidR="00AE7146" w:rsidRPr="002551EE" w:rsidRDefault="00AE7146" w:rsidP="00AE7146">
      <w:pPr>
        <w:tabs>
          <w:tab w:val="right" w:leader="dot" w:pos="7371"/>
          <w:tab w:val="right" w:leader="dot" w:pos="7797"/>
        </w:tabs>
        <w:spacing w:after="0" w:line="240" w:lineRule="auto"/>
        <w:jc w:val="both"/>
        <w:rPr>
          <w:rFonts w:ascii="Arial" w:eastAsia="Times New Roman" w:hAnsi="Arial" w:cs="Arial"/>
          <w:color w:val="000000"/>
          <w:sz w:val="20"/>
          <w:szCs w:val="20"/>
          <w:lang w:eastAsia="fr-FR"/>
        </w:rPr>
      </w:pPr>
    </w:p>
    <w:p w14:paraId="7017A066" w14:textId="77777777" w:rsidR="00AE7146" w:rsidRPr="002551EE" w:rsidRDefault="00AE7146" w:rsidP="00AE7146">
      <w:pPr>
        <w:tabs>
          <w:tab w:val="right" w:leader="dot" w:pos="7371"/>
          <w:tab w:val="right" w:leader="dot" w:pos="7797"/>
        </w:tabs>
        <w:spacing w:after="0" w:line="240" w:lineRule="auto"/>
        <w:jc w:val="both"/>
        <w:rPr>
          <w:rFonts w:ascii="Arial" w:eastAsia="Times New Roman" w:hAnsi="Arial" w:cs="Arial"/>
          <w:color w:val="000000"/>
          <w:sz w:val="20"/>
          <w:szCs w:val="20"/>
          <w:lang w:eastAsia="fr-FR"/>
        </w:rPr>
      </w:pPr>
    </w:p>
    <w:p w14:paraId="55714AD6" w14:textId="77777777" w:rsidR="00AE7146" w:rsidRPr="00CF73BF" w:rsidRDefault="00AE7146" w:rsidP="008D7354">
      <w:pPr>
        <w:pStyle w:val="Titre2"/>
        <w:keepLines/>
        <w:numPr>
          <w:ilvl w:val="1"/>
          <w:numId w:val="12"/>
        </w:numPr>
        <w:spacing w:before="40" w:after="240"/>
        <w:rPr>
          <w:rFonts w:eastAsiaTheme="minorHAnsi"/>
          <w:bCs w:val="0"/>
          <w:color w:val="005CA9"/>
          <w:lang w:eastAsia="en-US"/>
        </w:rPr>
      </w:pPr>
      <w:bookmarkStart w:id="147" w:name="_Toc198213218"/>
      <w:bookmarkStart w:id="148" w:name="_Toc202797773"/>
      <w:r w:rsidRPr="00CF73BF">
        <w:rPr>
          <w:rFonts w:eastAsiaTheme="minorHAnsi"/>
          <w:bCs w:val="0"/>
          <w:color w:val="005CA9"/>
          <w:lang w:eastAsia="en-US"/>
        </w:rPr>
        <w:t>EXECUTION DES PRESTATIONS - PRECISIONS</w:t>
      </w:r>
      <w:bookmarkEnd w:id="147"/>
      <w:bookmarkEnd w:id="148"/>
    </w:p>
    <w:p w14:paraId="5AA38623" w14:textId="156C769A" w:rsidR="008D7354" w:rsidRPr="008926DE" w:rsidRDefault="008D7354" w:rsidP="00E97F2B">
      <w:pPr>
        <w:pStyle w:val="Titre2"/>
        <w:keepLines/>
        <w:numPr>
          <w:ilvl w:val="2"/>
          <w:numId w:val="12"/>
        </w:numPr>
        <w:spacing w:before="40" w:after="240"/>
        <w:jc w:val="left"/>
        <w:rPr>
          <w:rFonts w:eastAsiaTheme="minorHAnsi"/>
          <w:b w:val="0"/>
          <w:color w:val="005CA9"/>
          <w:lang w:eastAsia="en-US"/>
        </w:rPr>
      </w:pPr>
      <w:bookmarkStart w:id="149" w:name="_Toc202797774"/>
      <w:r>
        <w:rPr>
          <w:rFonts w:eastAsiaTheme="minorHAnsi"/>
          <w:b w:val="0"/>
          <w:color w:val="005CA9"/>
          <w:lang w:eastAsia="en-US"/>
        </w:rPr>
        <w:t>Outils et matériels à mettre en place par le Titulaire</w:t>
      </w:r>
      <w:bookmarkEnd w:id="149"/>
    </w:p>
    <w:p w14:paraId="34D51224" w14:textId="7D0EC077" w:rsidR="008D7354" w:rsidRPr="008926DE" w:rsidRDefault="008D7354" w:rsidP="00E97F2B">
      <w:pPr>
        <w:pStyle w:val="Titre2"/>
        <w:keepLines/>
        <w:numPr>
          <w:ilvl w:val="2"/>
          <w:numId w:val="12"/>
        </w:numPr>
        <w:spacing w:before="40" w:after="240"/>
        <w:jc w:val="left"/>
        <w:rPr>
          <w:rFonts w:eastAsiaTheme="minorHAnsi"/>
          <w:b w:val="0"/>
          <w:color w:val="005CA9"/>
          <w:lang w:eastAsia="en-US"/>
        </w:rPr>
      </w:pPr>
      <w:bookmarkStart w:id="150" w:name="_Toc202797775"/>
      <w:r>
        <w:rPr>
          <w:rFonts w:eastAsiaTheme="minorHAnsi"/>
          <w:b w:val="0"/>
          <w:color w:val="005CA9"/>
          <w:lang w:eastAsia="en-US"/>
        </w:rPr>
        <w:t>Cahier de liaison</w:t>
      </w:r>
      <w:bookmarkEnd w:id="150"/>
    </w:p>
    <w:p w14:paraId="7CBB8BF8" w14:textId="77777777" w:rsidR="00AE7146" w:rsidRDefault="00AE7146" w:rsidP="00AE7146">
      <w:pPr>
        <w:spacing w:after="0" w:line="240" w:lineRule="auto"/>
        <w:jc w:val="both"/>
        <w:rPr>
          <w:rFonts w:ascii="Arial" w:hAnsi="Arial" w:cs="Arial"/>
          <w:sz w:val="20"/>
          <w:szCs w:val="20"/>
        </w:rPr>
      </w:pPr>
      <w:r w:rsidRPr="00C172CC">
        <w:rPr>
          <w:rFonts w:ascii="Arial" w:hAnsi="Arial" w:cs="Arial"/>
          <w:sz w:val="20"/>
          <w:szCs w:val="20"/>
        </w:rPr>
        <w:t>Un cahier de liaison est mis en place, sur chaque site, par le Prestataire.</w:t>
      </w:r>
    </w:p>
    <w:p w14:paraId="41F59A76" w14:textId="77777777" w:rsidR="00AE7146" w:rsidRPr="00C172CC" w:rsidRDefault="00AE7146" w:rsidP="00AE7146">
      <w:pPr>
        <w:spacing w:after="0" w:line="240" w:lineRule="auto"/>
        <w:jc w:val="both"/>
        <w:rPr>
          <w:rFonts w:ascii="Arial" w:hAnsi="Arial" w:cs="Arial"/>
          <w:sz w:val="20"/>
          <w:szCs w:val="20"/>
        </w:rPr>
      </w:pPr>
      <w:r w:rsidRPr="00C172CC">
        <w:rPr>
          <w:rFonts w:ascii="Arial" w:hAnsi="Arial" w:cs="Arial"/>
          <w:sz w:val="20"/>
          <w:szCs w:val="20"/>
        </w:rPr>
        <w:t>Ce cahier permet de tenir compte du degré de satisfaction des usagers.</w:t>
      </w:r>
      <w:r>
        <w:rPr>
          <w:rFonts w:ascii="Arial" w:hAnsi="Arial" w:cs="Arial"/>
          <w:sz w:val="20"/>
          <w:szCs w:val="20"/>
        </w:rPr>
        <w:t xml:space="preserve"> </w:t>
      </w:r>
      <w:r w:rsidRPr="00C172CC">
        <w:rPr>
          <w:rFonts w:ascii="Arial" w:hAnsi="Arial" w:cs="Arial"/>
          <w:sz w:val="20"/>
          <w:szCs w:val="20"/>
        </w:rPr>
        <w:t>Il doit être consulté quotidiennement par les agents d’exécution.</w:t>
      </w:r>
    </w:p>
    <w:p w14:paraId="063373F7" w14:textId="77777777" w:rsidR="00AE7146" w:rsidRPr="00C172CC" w:rsidRDefault="00AE7146" w:rsidP="00AE7146">
      <w:pPr>
        <w:spacing w:after="0" w:line="240" w:lineRule="auto"/>
        <w:jc w:val="both"/>
        <w:rPr>
          <w:rFonts w:ascii="Arial" w:hAnsi="Arial" w:cs="Arial"/>
          <w:sz w:val="20"/>
          <w:szCs w:val="20"/>
        </w:rPr>
      </w:pPr>
      <w:r w:rsidRPr="00C172CC">
        <w:rPr>
          <w:rFonts w:ascii="Arial" w:hAnsi="Arial" w:cs="Arial"/>
          <w:sz w:val="20"/>
          <w:szCs w:val="20"/>
        </w:rPr>
        <w:t>Les doléances peuvent être l’origine d’une opération de vérification.</w:t>
      </w:r>
    </w:p>
    <w:p w14:paraId="7EF48F10" w14:textId="77777777" w:rsidR="00AE7146" w:rsidRPr="00C172CC" w:rsidRDefault="00AE7146" w:rsidP="00AE7146">
      <w:pPr>
        <w:spacing w:after="0" w:line="240" w:lineRule="auto"/>
        <w:jc w:val="both"/>
        <w:rPr>
          <w:rFonts w:ascii="Arial" w:hAnsi="Arial" w:cs="Arial"/>
          <w:sz w:val="20"/>
          <w:szCs w:val="20"/>
        </w:rPr>
      </w:pPr>
      <w:r w:rsidRPr="00C172CC">
        <w:rPr>
          <w:rFonts w:ascii="Arial" w:hAnsi="Arial" w:cs="Arial"/>
          <w:sz w:val="20"/>
          <w:szCs w:val="20"/>
        </w:rPr>
        <w:t>Ce cahier sera accessible aux deux parties et sera contrôlé par la CPAM de la</w:t>
      </w:r>
      <w:r>
        <w:rPr>
          <w:rFonts w:ascii="Arial" w:hAnsi="Arial" w:cs="Arial"/>
          <w:sz w:val="20"/>
          <w:szCs w:val="20"/>
        </w:rPr>
        <w:t xml:space="preserve"> Vendée.</w:t>
      </w:r>
    </w:p>
    <w:p w14:paraId="07214BD5" w14:textId="77777777" w:rsidR="00AE7146" w:rsidRDefault="00AE7146" w:rsidP="00AE7146">
      <w:pPr>
        <w:pStyle w:val="Paragraphedeliste"/>
        <w:ind w:left="1776" w:firstLine="348"/>
        <w:jc w:val="both"/>
        <w:rPr>
          <w:rFonts w:ascii="Arial" w:hAnsi="Arial" w:cs="Arial"/>
          <w:b/>
          <w:i/>
        </w:rPr>
      </w:pPr>
    </w:p>
    <w:p w14:paraId="317D243A" w14:textId="4756CFC7" w:rsidR="008D7354" w:rsidRPr="008926DE" w:rsidRDefault="008D7354" w:rsidP="00E97F2B">
      <w:pPr>
        <w:pStyle w:val="Titre2"/>
        <w:keepLines/>
        <w:numPr>
          <w:ilvl w:val="2"/>
          <w:numId w:val="12"/>
        </w:numPr>
        <w:spacing w:before="40" w:after="240"/>
        <w:jc w:val="left"/>
        <w:rPr>
          <w:rFonts w:eastAsiaTheme="minorHAnsi"/>
          <w:b w:val="0"/>
          <w:color w:val="005CA9"/>
          <w:lang w:eastAsia="en-US"/>
        </w:rPr>
      </w:pPr>
      <w:bookmarkStart w:id="151" w:name="_Toc202797776"/>
      <w:r>
        <w:rPr>
          <w:rFonts w:eastAsiaTheme="minorHAnsi"/>
          <w:b w:val="0"/>
          <w:color w:val="005CA9"/>
          <w:lang w:eastAsia="en-US"/>
        </w:rPr>
        <w:t>Cahier de présence</w:t>
      </w:r>
      <w:bookmarkEnd w:id="151"/>
    </w:p>
    <w:p w14:paraId="36B7BD31" w14:textId="77777777" w:rsidR="008D7354" w:rsidRDefault="008D7354" w:rsidP="00AE7146">
      <w:pPr>
        <w:pStyle w:val="Paragraphedeliste"/>
        <w:ind w:left="1134" w:firstLine="284"/>
        <w:jc w:val="both"/>
        <w:rPr>
          <w:rFonts w:ascii="Arial" w:hAnsi="Arial" w:cs="Arial"/>
          <w:b/>
          <w:i/>
        </w:rPr>
      </w:pPr>
    </w:p>
    <w:p w14:paraId="3F7A5EE2" w14:textId="77777777" w:rsidR="00AE7146" w:rsidRPr="00C172CC" w:rsidRDefault="00AE7146" w:rsidP="00AE7146">
      <w:pPr>
        <w:spacing w:after="0" w:line="240" w:lineRule="auto"/>
        <w:rPr>
          <w:rFonts w:ascii="Arial" w:hAnsi="Arial" w:cs="Arial"/>
          <w:sz w:val="20"/>
          <w:szCs w:val="20"/>
        </w:rPr>
      </w:pPr>
      <w:r w:rsidRPr="00C172CC">
        <w:rPr>
          <w:rFonts w:ascii="Arial" w:hAnsi="Arial" w:cs="Arial"/>
          <w:sz w:val="20"/>
          <w:szCs w:val="20"/>
        </w:rPr>
        <w:t>Un cahier de présence est mis en place, sur chaque site, par le Prestataire.</w:t>
      </w:r>
    </w:p>
    <w:p w14:paraId="5496D639" w14:textId="77777777" w:rsidR="00AE7146" w:rsidRPr="00C172CC" w:rsidRDefault="00AE7146" w:rsidP="00AE7146">
      <w:pPr>
        <w:spacing w:after="0" w:line="240" w:lineRule="auto"/>
        <w:rPr>
          <w:rFonts w:ascii="Arial" w:hAnsi="Arial" w:cs="Arial"/>
          <w:sz w:val="20"/>
          <w:szCs w:val="20"/>
        </w:rPr>
      </w:pPr>
      <w:r w:rsidRPr="00C172CC">
        <w:rPr>
          <w:rFonts w:ascii="Arial" w:hAnsi="Arial" w:cs="Arial"/>
          <w:sz w:val="20"/>
          <w:szCs w:val="20"/>
        </w:rPr>
        <w:t>Ce cahier permet à l’Organisme de vérifier en temps réel la présence d’individu dans ses locaux.</w:t>
      </w:r>
    </w:p>
    <w:p w14:paraId="39A5258B" w14:textId="77777777" w:rsidR="00AE7146" w:rsidRDefault="00AE7146" w:rsidP="00AE7146">
      <w:pPr>
        <w:spacing w:after="0" w:line="240" w:lineRule="auto"/>
        <w:rPr>
          <w:rFonts w:ascii="Arial" w:hAnsi="Arial" w:cs="Arial"/>
          <w:sz w:val="20"/>
          <w:szCs w:val="20"/>
        </w:rPr>
      </w:pPr>
      <w:r w:rsidRPr="00C172CC">
        <w:rPr>
          <w:rFonts w:ascii="Arial" w:hAnsi="Arial" w:cs="Arial"/>
          <w:sz w:val="20"/>
          <w:szCs w:val="20"/>
        </w:rPr>
        <w:t>Le personnel du prestataire indiquera son heure d’arrivée sur le site et son heure de départ.</w:t>
      </w:r>
    </w:p>
    <w:p w14:paraId="0F9E215D" w14:textId="77777777" w:rsidR="00AE7146" w:rsidRDefault="00AE7146" w:rsidP="00AE7146">
      <w:pPr>
        <w:pStyle w:val="Paragraphedeliste"/>
        <w:ind w:left="1776" w:firstLine="348"/>
        <w:jc w:val="both"/>
        <w:rPr>
          <w:rFonts w:ascii="Arial" w:hAnsi="Arial" w:cs="Arial"/>
          <w:b/>
          <w:i/>
        </w:rPr>
      </w:pPr>
    </w:p>
    <w:p w14:paraId="4BD8AC22" w14:textId="686DEDF7" w:rsidR="008D7354" w:rsidRPr="008926DE" w:rsidRDefault="00E97F2B" w:rsidP="00E97F2B">
      <w:pPr>
        <w:pStyle w:val="Titre2"/>
        <w:keepLines/>
        <w:numPr>
          <w:ilvl w:val="2"/>
          <w:numId w:val="12"/>
        </w:numPr>
        <w:spacing w:before="40" w:after="240"/>
        <w:jc w:val="left"/>
        <w:rPr>
          <w:rFonts w:eastAsiaTheme="minorHAnsi"/>
          <w:b w:val="0"/>
          <w:color w:val="005CA9"/>
          <w:lang w:eastAsia="en-US"/>
        </w:rPr>
      </w:pPr>
      <w:bookmarkStart w:id="152" w:name="_Toc202797777"/>
      <w:r>
        <w:rPr>
          <w:rFonts w:eastAsiaTheme="minorHAnsi"/>
          <w:b w:val="0"/>
          <w:color w:val="005CA9"/>
          <w:lang w:eastAsia="en-US"/>
        </w:rPr>
        <w:t>Locaux du Titu</w:t>
      </w:r>
      <w:r w:rsidR="008D7354">
        <w:rPr>
          <w:rFonts w:eastAsiaTheme="minorHAnsi"/>
          <w:b w:val="0"/>
          <w:color w:val="005CA9"/>
          <w:lang w:eastAsia="en-US"/>
        </w:rPr>
        <w:t>l</w:t>
      </w:r>
      <w:r>
        <w:rPr>
          <w:rFonts w:eastAsiaTheme="minorHAnsi"/>
          <w:b w:val="0"/>
          <w:color w:val="005CA9"/>
          <w:lang w:eastAsia="en-US"/>
        </w:rPr>
        <w:t>a</w:t>
      </w:r>
      <w:r w:rsidR="008D7354">
        <w:rPr>
          <w:rFonts w:eastAsiaTheme="minorHAnsi"/>
          <w:b w:val="0"/>
          <w:color w:val="005CA9"/>
          <w:lang w:eastAsia="en-US"/>
        </w:rPr>
        <w:t>ire</w:t>
      </w:r>
      <w:bookmarkEnd w:id="152"/>
    </w:p>
    <w:p w14:paraId="61AD7DC1" w14:textId="77777777" w:rsidR="00AE7146" w:rsidRPr="00CF73BF" w:rsidRDefault="00AE7146" w:rsidP="00AE7146">
      <w:pPr>
        <w:spacing w:after="0" w:line="240" w:lineRule="auto"/>
        <w:jc w:val="both"/>
        <w:rPr>
          <w:rFonts w:ascii="Arial" w:hAnsi="Arial" w:cs="Arial"/>
          <w:sz w:val="20"/>
          <w:szCs w:val="20"/>
        </w:rPr>
      </w:pPr>
      <w:r w:rsidRPr="00CF73BF">
        <w:rPr>
          <w:rFonts w:ascii="Arial" w:hAnsi="Arial" w:cs="Arial"/>
          <w:sz w:val="20"/>
          <w:szCs w:val="20"/>
        </w:rPr>
        <w:t>Au SIEGE, la CPAM de la Vendée met à disposition du Titulaire un local d’environ 20 m² qui sera alloué à son personnel. Il dispose de vestiaires et peut servir de salle de repos et de salle de stockage.</w:t>
      </w:r>
    </w:p>
    <w:p w14:paraId="57BE34DF" w14:textId="77777777" w:rsidR="00AE7146" w:rsidRPr="00CF73BF" w:rsidRDefault="00AE7146" w:rsidP="00AE7146">
      <w:pPr>
        <w:jc w:val="both"/>
        <w:rPr>
          <w:rFonts w:ascii="Arial" w:hAnsi="Arial" w:cs="Arial"/>
          <w:sz w:val="20"/>
          <w:szCs w:val="20"/>
        </w:rPr>
      </w:pPr>
      <w:r w:rsidRPr="00CF73BF">
        <w:rPr>
          <w:rFonts w:ascii="Arial" w:hAnsi="Arial" w:cs="Arial"/>
          <w:sz w:val="20"/>
          <w:szCs w:val="20"/>
        </w:rPr>
        <w:t>A chaque étage, il y a un petit local de 3 m² permettant de stocker le petit matériel.</w:t>
      </w:r>
    </w:p>
    <w:p w14:paraId="36FF2E19" w14:textId="77777777" w:rsidR="00AE7146" w:rsidRPr="00CF73BF" w:rsidRDefault="00AE7146" w:rsidP="00AE7146">
      <w:pPr>
        <w:jc w:val="both"/>
        <w:rPr>
          <w:rFonts w:ascii="Arial" w:hAnsi="Arial" w:cs="Arial"/>
          <w:sz w:val="20"/>
          <w:szCs w:val="20"/>
        </w:rPr>
      </w:pPr>
      <w:r w:rsidRPr="00CF73BF">
        <w:rPr>
          <w:rFonts w:ascii="Arial" w:hAnsi="Arial" w:cs="Arial"/>
          <w:sz w:val="20"/>
          <w:szCs w:val="20"/>
        </w:rPr>
        <w:lastRenderedPageBreak/>
        <w:t xml:space="preserve">La CPAM de la Vendée se réserve le droit d'accès à ces locaux. </w:t>
      </w:r>
    </w:p>
    <w:p w14:paraId="76983BD0" w14:textId="77777777" w:rsidR="00AE7146" w:rsidRPr="00CF73BF" w:rsidRDefault="00AE7146" w:rsidP="00AE7146">
      <w:pPr>
        <w:jc w:val="both"/>
        <w:rPr>
          <w:rFonts w:ascii="Arial" w:hAnsi="Arial" w:cs="Arial"/>
          <w:sz w:val="20"/>
          <w:szCs w:val="20"/>
        </w:rPr>
      </w:pPr>
      <w:r w:rsidRPr="00CF73BF">
        <w:rPr>
          <w:rFonts w:ascii="Arial" w:hAnsi="Arial" w:cs="Arial"/>
          <w:sz w:val="20"/>
          <w:szCs w:val="20"/>
        </w:rPr>
        <w:t xml:space="preserve">La CPAM de la Vendée se réserve également la possibilité de les échanger contre d’autres locaux sous réserve de proposer d’autres locaux satisfaisant aux exigences réglementaires. </w:t>
      </w:r>
    </w:p>
    <w:p w14:paraId="493B8662" w14:textId="77777777" w:rsidR="00AE7146" w:rsidRPr="00CF73BF" w:rsidRDefault="00AE7146" w:rsidP="00AE7146">
      <w:pPr>
        <w:jc w:val="both"/>
        <w:rPr>
          <w:rFonts w:ascii="Arial" w:hAnsi="Arial" w:cs="Arial"/>
          <w:sz w:val="20"/>
          <w:szCs w:val="20"/>
        </w:rPr>
      </w:pPr>
      <w:r w:rsidRPr="00CF73BF">
        <w:rPr>
          <w:rFonts w:ascii="Arial" w:hAnsi="Arial" w:cs="Arial"/>
          <w:sz w:val="20"/>
          <w:szCs w:val="20"/>
        </w:rPr>
        <w:t>Le Titulaire prendra les locaux dans l'état où ils lui seront remis par la CPAM de la Vendée, sans pouvoir exercer aucun recours contre celui-ci, ni faire aucune réclamation pour quelque cause que ce soit.</w:t>
      </w:r>
    </w:p>
    <w:p w14:paraId="5EC21BEB" w14:textId="60A8BEEB" w:rsidR="00E97F2B" w:rsidRPr="008926DE" w:rsidRDefault="00E97F2B" w:rsidP="00E97F2B">
      <w:pPr>
        <w:pStyle w:val="Titre2"/>
        <w:keepLines/>
        <w:numPr>
          <w:ilvl w:val="2"/>
          <w:numId w:val="12"/>
        </w:numPr>
        <w:spacing w:before="40" w:after="240"/>
        <w:jc w:val="left"/>
        <w:rPr>
          <w:rFonts w:eastAsiaTheme="minorHAnsi"/>
          <w:b w:val="0"/>
          <w:color w:val="005CA9"/>
          <w:lang w:eastAsia="en-US"/>
        </w:rPr>
      </w:pPr>
      <w:bookmarkStart w:id="153" w:name="_Toc202797779"/>
      <w:r>
        <w:rPr>
          <w:rFonts w:eastAsiaTheme="minorHAnsi"/>
          <w:b w:val="0"/>
          <w:color w:val="005CA9"/>
          <w:lang w:eastAsia="en-US"/>
        </w:rPr>
        <w:t>Machine à laver – sèche-linge</w:t>
      </w:r>
      <w:bookmarkEnd w:id="153"/>
    </w:p>
    <w:p w14:paraId="6DA4E7D5" w14:textId="7D0F939D" w:rsidR="00AE7146" w:rsidRPr="00C172CC" w:rsidRDefault="00C21838" w:rsidP="00C21838">
      <w:pPr>
        <w:spacing w:after="0" w:line="240" w:lineRule="auto"/>
        <w:jc w:val="both"/>
        <w:rPr>
          <w:rFonts w:ascii="Arial" w:hAnsi="Arial" w:cs="Arial"/>
          <w:sz w:val="20"/>
          <w:szCs w:val="20"/>
        </w:rPr>
      </w:pPr>
      <w:r>
        <w:rPr>
          <w:rFonts w:ascii="Arial" w:hAnsi="Arial" w:cs="Arial"/>
          <w:sz w:val="20"/>
          <w:szCs w:val="20"/>
        </w:rPr>
        <w:t>Le Titulaire installe</w:t>
      </w:r>
      <w:r w:rsidR="00AE7146">
        <w:rPr>
          <w:rFonts w:ascii="Arial" w:hAnsi="Arial" w:cs="Arial"/>
          <w:sz w:val="20"/>
          <w:szCs w:val="20"/>
        </w:rPr>
        <w:t xml:space="preserve"> au SIEGE</w:t>
      </w:r>
      <w:r w:rsidR="00AE7146" w:rsidRPr="00C172CC">
        <w:rPr>
          <w:rFonts w:ascii="Arial" w:hAnsi="Arial" w:cs="Arial"/>
          <w:sz w:val="20"/>
          <w:szCs w:val="20"/>
        </w:rPr>
        <w:t>, à sa charge, une machine à laver permettant de laver le matériel de nettoyage textile (lavet</w:t>
      </w:r>
      <w:r>
        <w:rPr>
          <w:rFonts w:ascii="Arial" w:hAnsi="Arial" w:cs="Arial"/>
          <w:sz w:val="20"/>
          <w:szCs w:val="20"/>
        </w:rPr>
        <w:t>te, franges, etc..). Il annexe</w:t>
      </w:r>
      <w:r w:rsidR="00AE7146" w:rsidRPr="00C172CC">
        <w:rPr>
          <w:rFonts w:ascii="Arial" w:hAnsi="Arial" w:cs="Arial"/>
          <w:sz w:val="20"/>
          <w:szCs w:val="20"/>
        </w:rPr>
        <w:t xml:space="preserve"> à son offre sa fiche de technique. </w:t>
      </w:r>
    </w:p>
    <w:p w14:paraId="6A5ECB0A" w14:textId="74BD58A9" w:rsidR="00AE7146" w:rsidRDefault="00AE7146" w:rsidP="00C21838">
      <w:pPr>
        <w:jc w:val="both"/>
        <w:rPr>
          <w:rFonts w:ascii="Arial" w:hAnsi="Arial" w:cs="Arial"/>
          <w:sz w:val="20"/>
          <w:szCs w:val="20"/>
        </w:rPr>
      </w:pPr>
      <w:r w:rsidRPr="00C172CC">
        <w:rPr>
          <w:rFonts w:ascii="Arial" w:hAnsi="Arial" w:cs="Arial"/>
          <w:sz w:val="20"/>
          <w:szCs w:val="20"/>
        </w:rPr>
        <w:t xml:space="preserve">La CPAM de la </w:t>
      </w:r>
      <w:r>
        <w:rPr>
          <w:rFonts w:ascii="Arial" w:hAnsi="Arial" w:cs="Arial"/>
          <w:sz w:val="20"/>
          <w:szCs w:val="20"/>
        </w:rPr>
        <w:t>Vendée</w:t>
      </w:r>
      <w:r w:rsidR="00C21838">
        <w:rPr>
          <w:rFonts w:ascii="Arial" w:hAnsi="Arial" w:cs="Arial"/>
          <w:sz w:val="20"/>
          <w:szCs w:val="20"/>
        </w:rPr>
        <w:t xml:space="preserve"> prévoit</w:t>
      </w:r>
      <w:r w:rsidRPr="00C172CC">
        <w:rPr>
          <w:rFonts w:ascii="Arial" w:hAnsi="Arial" w:cs="Arial"/>
          <w:sz w:val="20"/>
          <w:szCs w:val="20"/>
        </w:rPr>
        <w:t xml:space="preserve"> les arrivées et évacuations nécessaires au branchement de la machine.</w:t>
      </w:r>
    </w:p>
    <w:p w14:paraId="51A037CB" w14:textId="757E84AF" w:rsidR="00AE7146" w:rsidRDefault="00AE7146" w:rsidP="00C21838">
      <w:pPr>
        <w:jc w:val="both"/>
        <w:rPr>
          <w:rFonts w:ascii="Arial" w:hAnsi="Arial" w:cs="Arial"/>
          <w:sz w:val="20"/>
          <w:szCs w:val="20"/>
        </w:rPr>
      </w:pPr>
      <w:r w:rsidRPr="00C172CC">
        <w:rPr>
          <w:rFonts w:ascii="Arial" w:hAnsi="Arial" w:cs="Arial"/>
          <w:sz w:val="20"/>
          <w:szCs w:val="20"/>
        </w:rPr>
        <w:t xml:space="preserve">Si le Titulaire a conclu un contrat avec un prestataire externe pour le lavage du matériel de nettoyage textile, il </w:t>
      </w:r>
      <w:r w:rsidR="00403B0F">
        <w:rPr>
          <w:rFonts w:ascii="Arial" w:hAnsi="Arial" w:cs="Arial"/>
          <w:sz w:val="20"/>
          <w:szCs w:val="20"/>
        </w:rPr>
        <w:t>doit</w:t>
      </w:r>
      <w:r w:rsidRPr="00C172CC">
        <w:rPr>
          <w:rFonts w:ascii="Arial" w:hAnsi="Arial" w:cs="Arial"/>
          <w:sz w:val="20"/>
          <w:szCs w:val="20"/>
        </w:rPr>
        <w:t xml:space="preserve"> présenter son</w:t>
      </w:r>
      <w:r>
        <w:rPr>
          <w:rFonts w:ascii="Arial" w:hAnsi="Arial" w:cs="Arial"/>
          <w:sz w:val="20"/>
          <w:szCs w:val="20"/>
        </w:rPr>
        <w:t xml:space="preserve"> contrat à la CPAM de la Vendée</w:t>
      </w:r>
      <w:r w:rsidRPr="00C172CC">
        <w:rPr>
          <w:rFonts w:ascii="Arial" w:hAnsi="Arial" w:cs="Arial"/>
          <w:sz w:val="20"/>
          <w:szCs w:val="20"/>
        </w:rPr>
        <w:t xml:space="preserve"> à chaque renouvellement du présent marché.</w:t>
      </w:r>
    </w:p>
    <w:p w14:paraId="185EB386" w14:textId="44B12F69" w:rsidR="00E97F2B" w:rsidRPr="008926DE" w:rsidRDefault="00E97F2B" w:rsidP="00E97F2B">
      <w:pPr>
        <w:pStyle w:val="Titre2"/>
        <w:keepLines/>
        <w:numPr>
          <w:ilvl w:val="2"/>
          <w:numId w:val="12"/>
        </w:numPr>
        <w:spacing w:before="40" w:after="240"/>
        <w:jc w:val="left"/>
        <w:rPr>
          <w:rFonts w:eastAsiaTheme="minorHAnsi"/>
          <w:b w:val="0"/>
          <w:color w:val="005CA9"/>
          <w:lang w:eastAsia="en-US"/>
        </w:rPr>
      </w:pPr>
      <w:bookmarkStart w:id="154" w:name="_Toc202797780"/>
      <w:r>
        <w:rPr>
          <w:rFonts w:eastAsiaTheme="minorHAnsi"/>
          <w:b w:val="0"/>
          <w:color w:val="005CA9"/>
          <w:lang w:eastAsia="en-US"/>
        </w:rPr>
        <w:t>Chariots de ménage - matériels</w:t>
      </w:r>
      <w:bookmarkEnd w:id="154"/>
    </w:p>
    <w:p w14:paraId="3BC232B8" w14:textId="019C4B95" w:rsidR="00AE7146" w:rsidRPr="00C172CC" w:rsidRDefault="00C21838" w:rsidP="00AE7146">
      <w:pPr>
        <w:spacing w:after="0" w:line="240" w:lineRule="auto"/>
        <w:jc w:val="both"/>
        <w:rPr>
          <w:rFonts w:ascii="Arial" w:hAnsi="Arial" w:cs="Arial"/>
          <w:sz w:val="20"/>
          <w:szCs w:val="20"/>
        </w:rPr>
      </w:pPr>
      <w:r>
        <w:rPr>
          <w:rFonts w:ascii="Arial" w:hAnsi="Arial" w:cs="Arial"/>
          <w:sz w:val="20"/>
          <w:szCs w:val="20"/>
        </w:rPr>
        <w:t>Le Titulaire équipe</w:t>
      </w:r>
      <w:r w:rsidR="00AE7146" w:rsidRPr="00C172CC">
        <w:rPr>
          <w:rFonts w:ascii="Arial" w:hAnsi="Arial" w:cs="Arial"/>
          <w:sz w:val="20"/>
          <w:szCs w:val="20"/>
        </w:rPr>
        <w:t xml:space="preserve"> chacun de ses agents de chariot à double sacs, et les identifiera au nom de son agent.</w:t>
      </w:r>
    </w:p>
    <w:p w14:paraId="2420A0BA" w14:textId="40474ADF" w:rsidR="00AE7146" w:rsidRPr="00C172CC" w:rsidRDefault="00C21838" w:rsidP="00AE7146">
      <w:pPr>
        <w:spacing w:after="0" w:line="240" w:lineRule="auto"/>
        <w:jc w:val="both"/>
        <w:rPr>
          <w:rFonts w:ascii="Arial" w:hAnsi="Arial" w:cs="Arial"/>
          <w:sz w:val="20"/>
          <w:szCs w:val="20"/>
        </w:rPr>
      </w:pPr>
      <w:r>
        <w:rPr>
          <w:rFonts w:ascii="Arial" w:hAnsi="Arial" w:cs="Arial"/>
          <w:sz w:val="20"/>
          <w:szCs w:val="20"/>
        </w:rPr>
        <w:t>Les chariots s</w:t>
      </w:r>
      <w:r w:rsidR="00AE7146" w:rsidRPr="00C172CC">
        <w:rPr>
          <w:rFonts w:ascii="Arial" w:hAnsi="Arial" w:cs="Arial"/>
          <w:sz w:val="20"/>
          <w:szCs w:val="20"/>
        </w:rPr>
        <w:t xml:space="preserve">ont entreposés dans le local mis à disposition par la CPAM de la </w:t>
      </w:r>
      <w:r w:rsidR="00AE7146">
        <w:rPr>
          <w:rFonts w:ascii="Arial" w:hAnsi="Arial" w:cs="Arial"/>
          <w:sz w:val="20"/>
          <w:szCs w:val="20"/>
        </w:rPr>
        <w:t>Vendée</w:t>
      </w:r>
      <w:r w:rsidR="00AE7146" w:rsidRPr="00C172CC">
        <w:rPr>
          <w:rFonts w:ascii="Arial" w:hAnsi="Arial" w:cs="Arial"/>
          <w:sz w:val="20"/>
          <w:szCs w:val="20"/>
        </w:rPr>
        <w:t>.</w:t>
      </w:r>
    </w:p>
    <w:p w14:paraId="12C2B7EB" w14:textId="2A741BEC" w:rsidR="00AE7146" w:rsidRPr="00C172CC" w:rsidRDefault="00AE7146" w:rsidP="00AE7146">
      <w:pPr>
        <w:spacing w:after="0" w:line="240" w:lineRule="auto"/>
        <w:jc w:val="both"/>
        <w:rPr>
          <w:rFonts w:ascii="Arial" w:hAnsi="Arial" w:cs="Arial"/>
          <w:sz w:val="20"/>
          <w:szCs w:val="20"/>
        </w:rPr>
      </w:pPr>
      <w:r w:rsidRPr="00C172CC">
        <w:rPr>
          <w:rFonts w:ascii="Arial" w:hAnsi="Arial" w:cs="Arial"/>
          <w:sz w:val="20"/>
          <w:szCs w:val="20"/>
        </w:rPr>
        <w:t>Après chaq</w:t>
      </w:r>
      <w:r w:rsidR="00C21838">
        <w:rPr>
          <w:rFonts w:ascii="Arial" w:hAnsi="Arial" w:cs="Arial"/>
          <w:sz w:val="20"/>
          <w:szCs w:val="20"/>
        </w:rPr>
        <w:t>ue utilisation, les chariots s</w:t>
      </w:r>
      <w:r w:rsidRPr="00C172CC">
        <w:rPr>
          <w:rFonts w:ascii="Arial" w:hAnsi="Arial" w:cs="Arial"/>
          <w:sz w:val="20"/>
          <w:szCs w:val="20"/>
        </w:rPr>
        <w:t>ont nettoyés. (Seaux vidés et rincés, lingettes usagées jetées.)</w:t>
      </w:r>
    </w:p>
    <w:p w14:paraId="53167CA0" w14:textId="667F0140" w:rsidR="00AE7146" w:rsidRDefault="00AE7146" w:rsidP="00AE7146">
      <w:pPr>
        <w:spacing w:after="0" w:line="240" w:lineRule="auto"/>
        <w:jc w:val="both"/>
        <w:rPr>
          <w:rFonts w:ascii="Arial" w:hAnsi="Arial" w:cs="Arial"/>
          <w:sz w:val="20"/>
          <w:szCs w:val="20"/>
        </w:rPr>
      </w:pPr>
      <w:r w:rsidRPr="00C172CC">
        <w:rPr>
          <w:rFonts w:ascii="Arial" w:hAnsi="Arial" w:cs="Arial"/>
          <w:sz w:val="20"/>
          <w:szCs w:val="20"/>
        </w:rPr>
        <w:t xml:space="preserve">L’état de propreté des chariots </w:t>
      </w:r>
      <w:r w:rsidR="00C21838">
        <w:rPr>
          <w:rFonts w:ascii="Arial" w:hAnsi="Arial" w:cs="Arial"/>
          <w:sz w:val="20"/>
          <w:szCs w:val="20"/>
        </w:rPr>
        <w:t>est</w:t>
      </w:r>
      <w:r w:rsidRPr="00C172CC">
        <w:rPr>
          <w:rFonts w:ascii="Arial" w:hAnsi="Arial" w:cs="Arial"/>
          <w:sz w:val="20"/>
          <w:szCs w:val="20"/>
        </w:rPr>
        <w:t xml:space="preserve"> contrôlé lors du contrôle ménage et p</w:t>
      </w:r>
      <w:r w:rsidR="00C21838">
        <w:rPr>
          <w:rFonts w:ascii="Arial" w:hAnsi="Arial" w:cs="Arial"/>
          <w:sz w:val="20"/>
          <w:szCs w:val="20"/>
        </w:rPr>
        <w:t>eut</w:t>
      </w:r>
      <w:r w:rsidRPr="00C172CC">
        <w:rPr>
          <w:rFonts w:ascii="Arial" w:hAnsi="Arial" w:cs="Arial"/>
          <w:sz w:val="20"/>
          <w:szCs w:val="20"/>
        </w:rPr>
        <w:t xml:space="preserve"> donner lieu à des pénalités.</w:t>
      </w:r>
    </w:p>
    <w:p w14:paraId="20B7E031" w14:textId="77777777" w:rsidR="00AE7146" w:rsidRDefault="00AE7146" w:rsidP="00AE7146">
      <w:pPr>
        <w:spacing w:after="0" w:line="240" w:lineRule="auto"/>
        <w:jc w:val="both"/>
        <w:rPr>
          <w:rFonts w:ascii="Arial" w:hAnsi="Arial" w:cs="Arial"/>
          <w:sz w:val="20"/>
          <w:szCs w:val="20"/>
        </w:rPr>
      </w:pPr>
    </w:p>
    <w:p w14:paraId="49207804" w14:textId="6D0EEF75" w:rsidR="00AE7146" w:rsidRPr="00FD0F22" w:rsidRDefault="00AE7146" w:rsidP="00AE7146">
      <w:pPr>
        <w:spacing w:after="0" w:line="240" w:lineRule="auto"/>
        <w:jc w:val="both"/>
        <w:rPr>
          <w:rFonts w:ascii="Arial" w:hAnsi="Arial" w:cs="Arial"/>
          <w:sz w:val="20"/>
          <w:szCs w:val="20"/>
        </w:rPr>
      </w:pPr>
      <w:r w:rsidRPr="00FD0F22">
        <w:rPr>
          <w:rFonts w:ascii="Arial" w:hAnsi="Arial" w:cs="Arial"/>
          <w:sz w:val="20"/>
          <w:szCs w:val="20"/>
        </w:rPr>
        <w:t xml:space="preserve">Le </w:t>
      </w:r>
      <w:r>
        <w:rPr>
          <w:rFonts w:ascii="Arial" w:hAnsi="Arial" w:cs="Arial"/>
          <w:sz w:val="20"/>
          <w:szCs w:val="20"/>
        </w:rPr>
        <w:t xml:space="preserve">Titulaire </w:t>
      </w:r>
      <w:r w:rsidRPr="00FD0F22">
        <w:rPr>
          <w:rFonts w:ascii="Arial" w:hAnsi="Arial" w:cs="Arial"/>
          <w:sz w:val="20"/>
          <w:szCs w:val="20"/>
        </w:rPr>
        <w:t xml:space="preserve">assure l’achat et l’approvisionnement en matériel de nettoyage, afin de permettre la réalisation correcte des travaux. Chaque employé(e) </w:t>
      </w:r>
      <w:r w:rsidR="00403B0F">
        <w:rPr>
          <w:rFonts w:ascii="Arial" w:hAnsi="Arial" w:cs="Arial"/>
          <w:sz w:val="20"/>
          <w:szCs w:val="20"/>
        </w:rPr>
        <w:t>doit</w:t>
      </w:r>
      <w:r w:rsidRPr="00FD0F22">
        <w:rPr>
          <w:rFonts w:ascii="Arial" w:hAnsi="Arial" w:cs="Arial"/>
          <w:sz w:val="20"/>
          <w:szCs w:val="20"/>
        </w:rPr>
        <w:t xml:space="preserve"> en permanence avoir au minimum à sa disposition :</w:t>
      </w:r>
    </w:p>
    <w:p w14:paraId="7DA8FE7A" w14:textId="77777777" w:rsidR="00AE7146" w:rsidRDefault="00AE7146" w:rsidP="009D0325">
      <w:pPr>
        <w:pStyle w:val="Paragraphedeliste"/>
        <w:numPr>
          <w:ilvl w:val="0"/>
          <w:numId w:val="31"/>
        </w:numPr>
        <w:jc w:val="both"/>
        <w:rPr>
          <w:rFonts w:ascii="Arial" w:hAnsi="Arial" w:cs="Arial"/>
        </w:rPr>
      </w:pPr>
      <w:r w:rsidRPr="00BE6629">
        <w:rPr>
          <w:rFonts w:ascii="Arial" w:hAnsi="Arial" w:cs="Arial"/>
        </w:rPr>
        <w:t>un chariot mobile double permettant le tri sélectif (sac poubelle et bannettes) ;</w:t>
      </w:r>
    </w:p>
    <w:p w14:paraId="57378408" w14:textId="77777777" w:rsidR="00AE7146" w:rsidRDefault="00AE7146" w:rsidP="009D0325">
      <w:pPr>
        <w:pStyle w:val="Paragraphedeliste"/>
        <w:numPr>
          <w:ilvl w:val="0"/>
          <w:numId w:val="31"/>
        </w:numPr>
        <w:jc w:val="both"/>
        <w:rPr>
          <w:rFonts w:ascii="Arial" w:hAnsi="Arial" w:cs="Arial"/>
        </w:rPr>
      </w:pPr>
      <w:r w:rsidRPr="00BE6629">
        <w:rPr>
          <w:rFonts w:ascii="Arial" w:hAnsi="Arial" w:cs="Arial"/>
        </w:rPr>
        <w:t>un aspirateur en parfait état de marche et conforme aux normes CE ;</w:t>
      </w:r>
    </w:p>
    <w:p w14:paraId="07D10E89" w14:textId="77777777" w:rsidR="00AE7146" w:rsidRDefault="00AE7146" w:rsidP="009D0325">
      <w:pPr>
        <w:pStyle w:val="Paragraphedeliste"/>
        <w:numPr>
          <w:ilvl w:val="0"/>
          <w:numId w:val="31"/>
        </w:numPr>
        <w:jc w:val="both"/>
        <w:rPr>
          <w:rFonts w:ascii="Arial" w:hAnsi="Arial" w:cs="Arial"/>
        </w:rPr>
      </w:pPr>
      <w:r w:rsidRPr="00BE6629">
        <w:rPr>
          <w:rFonts w:ascii="Arial" w:hAnsi="Arial" w:cs="Arial"/>
        </w:rPr>
        <w:t>le petit matériel de nettoyage (balais, serpillières, etc.).</w:t>
      </w:r>
    </w:p>
    <w:p w14:paraId="7A275942" w14:textId="77777777" w:rsidR="00AE7146" w:rsidRPr="00BE6629" w:rsidRDefault="00AE7146" w:rsidP="009D0325">
      <w:pPr>
        <w:pStyle w:val="Paragraphedeliste"/>
        <w:numPr>
          <w:ilvl w:val="0"/>
          <w:numId w:val="31"/>
        </w:numPr>
        <w:jc w:val="both"/>
        <w:rPr>
          <w:rFonts w:ascii="Arial" w:hAnsi="Arial" w:cs="Arial"/>
        </w:rPr>
      </w:pPr>
    </w:p>
    <w:p w14:paraId="529841B8" w14:textId="0E8FDDC3" w:rsidR="00AE7146" w:rsidRPr="00CF73BF" w:rsidRDefault="00AE7146" w:rsidP="00AE7146">
      <w:pPr>
        <w:spacing w:after="0" w:line="240" w:lineRule="auto"/>
        <w:jc w:val="both"/>
        <w:rPr>
          <w:rFonts w:ascii="Arial" w:hAnsi="Arial" w:cs="Arial"/>
          <w:b/>
          <w:bCs/>
          <w:sz w:val="20"/>
          <w:szCs w:val="20"/>
        </w:rPr>
      </w:pPr>
      <w:r w:rsidRPr="00CF73BF">
        <w:rPr>
          <w:rFonts w:ascii="Arial" w:hAnsi="Arial" w:cs="Arial"/>
          <w:b/>
          <w:bCs/>
          <w:sz w:val="20"/>
          <w:szCs w:val="20"/>
        </w:rPr>
        <w:t>Les produits utilisés d</w:t>
      </w:r>
      <w:r w:rsidR="00C21838">
        <w:rPr>
          <w:rFonts w:ascii="Arial" w:hAnsi="Arial" w:cs="Arial"/>
          <w:b/>
          <w:bCs/>
          <w:sz w:val="20"/>
          <w:szCs w:val="20"/>
        </w:rPr>
        <w:t>oiven</w:t>
      </w:r>
      <w:r w:rsidRPr="00CF73BF">
        <w:rPr>
          <w:rFonts w:ascii="Arial" w:hAnsi="Arial" w:cs="Arial"/>
          <w:b/>
          <w:bCs/>
          <w:sz w:val="20"/>
          <w:szCs w:val="20"/>
        </w:rPr>
        <w:t>t être écologique et répondre à la norme ECOCERT</w:t>
      </w:r>
      <w:r w:rsidR="00E97F2B">
        <w:rPr>
          <w:rFonts w:ascii="Arial" w:hAnsi="Arial" w:cs="Arial"/>
          <w:b/>
          <w:bCs/>
          <w:sz w:val="20"/>
          <w:szCs w:val="20"/>
        </w:rPr>
        <w:t xml:space="preserve"> ou équivalent.</w:t>
      </w:r>
    </w:p>
    <w:p w14:paraId="361E1CB7" w14:textId="77777777" w:rsidR="00AE7146" w:rsidRDefault="00AE7146" w:rsidP="00AE7146">
      <w:pPr>
        <w:spacing w:after="0" w:line="240" w:lineRule="auto"/>
        <w:jc w:val="both"/>
        <w:rPr>
          <w:rFonts w:ascii="Arial" w:hAnsi="Arial" w:cs="Arial"/>
          <w:sz w:val="20"/>
          <w:szCs w:val="20"/>
        </w:rPr>
      </w:pPr>
    </w:p>
    <w:p w14:paraId="3C406F66" w14:textId="39207C3B" w:rsidR="00AE7146" w:rsidRDefault="00C21838" w:rsidP="00AE7146">
      <w:pPr>
        <w:spacing w:after="0" w:line="240" w:lineRule="auto"/>
        <w:jc w:val="both"/>
        <w:rPr>
          <w:rFonts w:ascii="Arial" w:hAnsi="Arial" w:cs="Arial"/>
          <w:sz w:val="20"/>
          <w:szCs w:val="20"/>
        </w:rPr>
      </w:pPr>
      <w:r>
        <w:rPr>
          <w:rFonts w:ascii="Arial" w:hAnsi="Arial" w:cs="Arial"/>
          <w:sz w:val="20"/>
          <w:szCs w:val="20"/>
        </w:rPr>
        <w:t>Le Titulaire annexe</w:t>
      </w:r>
      <w:r w:rsidR="00AE7146">
        <w:rPr>
          <w:rFonts w:ascii="Arial" w:hAnsi="Arial" w:cs="Arial"/>
          <w:sz w:val="20"/>
          <w:szCs w:val="20"/>
        </w:rPr>
        <w:t xml:space="preserve"> à son offre les fiches techniques du matériel utilisé.</w:t>
      </w:r>
    </w:p>
    <w:p w14:paraId="0EFE6A82" w14:textId="77777777" w:rsidR="00AE7146" w:rsidRDefault="00AE7146" w:rsidP="00AE7146">
      <w:pPr>
        <w:jc w:val="both"/>
        <w:rPr>
          <w:rFonts w:ascii="Arial" w:hAnsi="Arial" w:cs="Arial"/>
          <w:sz w:val="20"/>
          <w:szCs w:val="20"/>
        </w:rPr>
      </w:pPr>
      <w:r w:rsidRPr="000A69CF">
        <w:rPr>
          <w:rFonts w:ascii="Arial" w:hAnsi="Arial" w:cs="Arial"/>
          <w:sz w:val="20"/>
          <w:szCs w:val="20"/>
        </w:rPr>
        <w:t>L’eau et l’électricité sont fournies par l’organisme. Seules les prises dans les couloirs doivent être utilisées. Il est formellement interdit d’utiliser les prises du pré</w:t>
      </w:r>
      <w:r>
        <w:rPr>
          <w:rFonts w:ascii="Arial" w:hAnsi="Arial" w:cs="Arial"/>
          <w:sz w:val="20"/>
          <w:szCs w:val="20"/>
        </w:rPr>
        <w:t>-</w:t>
      </w:r>
      <w:r w:rsidRPr="000A69CF">
        <w:rPr>
          <w:rFonts w:ascii="Arial" w:hAnsi="Arial" w:cs="Arial"/>
          <w:sz w:val="20"/>
          <w:szCs w:val="20"/>
        </w:rPr>
        <w:t>câblage électrique et informatique (prises situées dans les bureaux).</w:t>
      </w:r>
    </w:p>
    <w:p w14:paraId="4399D9F2" w14:textId="5C74BA84" w:rsidR="00E97F2B" w:rsidRPr="008926DE" w:rsidRDefault="00E97F2B" w:rsidP="00E97F2B">
      <w:pPr>
        <w:pStyle w:val="Titre2"/>
        <w:keepLines/>
        <w:numPr>
          <w:ilvl w:val="2"/>
          <w:numId w:val="12"/>
        </w:numPr>
        <w:spacing w:before="40" w:after="240"/>
        <w:jc w:val="left"/>
        <w:rPr>
          <w:rFonts w:eastAsiaTheme="minorHAnsi"/>
          <w:b w:val="0"/>
          <w:color w:val="005CA9"/>
          <w:lang w:eastAsia="en-US"/>
        </w:rPr>
      </w:pPr>
      <w:bookmarkStart w:id="155" w:name="_Toc202797781"/>
      <w:r>
        <w:rPr>
          <w:rFonts w:eastAsiaTheme="minorHAnsi"/>
          <w:b w:val="0"/>
          <w:color w:val="005CA9"/>
          <w:lang w:eastAsia="en-US"/>
        </w:rPr>
        <w:t>Livraison des consommables ou matériels</w:t>
      </w:r>
      <w:bookmarkEnd w:id="155"/>
    </w:p>
    <w:p w14:paraId="67718C3A" w14:textId="0B1ED33D" w:rsidR="00AE7146" w:rsidRPr="00C172CC" w:rsidRDefault="00AE7146" w:rsidP="00AE7146">
      <w:pPr>
        <w:spacing w:after="0" w:line="240" w:lineRule="auto"/>
        <w:jc w:val="both"/>
        <w:rPr>
          <w:rFonts w:ascii="Arial" w:hAnsi="Arial" w:cs="Arial"/>
          <w:sz w:val="20"/>
          <w:szCs w:val="20"/>
        </w:rPr>
      </w:pPr>
      <w:r w:rsidRPr="00C172CC">
        <w:rPr>
          <w:rFonts w:ascii="Arial" w:hAnsi="Arial" w:cs="Arial"/>
          <w:sz w:val="20"/>
          <w:szCs w:val="20"/>
        </w:rPr>
        <w:t xml:space="preserve">En cas de livraison de consommables ou matériel, le Titulaire </w:t>
      </w:r>
      <w:r w:rsidR="00403B0F">
        <w:rPr>
          <w:rFonts w:ascii="Arial" w:hAnsi="Arial" w:cs="Arial"/>
          <w:sz w:val="20"/>
          <w:szCs w:val="20"/>
        </w:rPr>
        <w:t>prend</w:t>
      </w:r>
      <w:r w:rsidRPr="00C172CC">
        <w:rPr>
          <w:rFonts w:ascii="Arial" w:hAnsi="Arial" w:cs="Arial"/>
          <w:sz w:val="20"/>
          <w:szCs w:val="20"/>
        </w:rPr>
        <w:t xml:space="preserve"> ses dispositions pour accueillir le livreur. En cas d’absence d’un représentant du Titulaire, la CPAM de la </w:t>
      </w:r>
      <w:r>
        <w:rPr>
          <w:rFonts w:ascii="Arial" w:hAnsi="Arial" w:cs="Arial"/>
          <w:sz w:val="20"/>
          <w:szCs w:val="20"/>
        </w:rPr>
        <w:t>Vendée</w:t>
      </w:r>
      <w:r w:rsidR="00403B0F">
        <w:rPr>
          <w:rFonts w:ascii="Arial" w:hAnsi="Arial" w:cs="Arial"/>
          <w:sz w:val="20"/>
          <w:szCs w:val="20"/>
        </w:rPr>
        <w:t xml:space="preserve"> ne réceptionne</w:t>
      </w:r>
      <w:r w:rsidRPr="00C172CC">
        <w:rPr>
          <w:rFonts w:ascii="Arial" w:hAnsi="Arial" w:cs="Arial"/>
          <w:sz w:val="20"/>
          <w:szCs w:val="20"/>
        </w:rPr>
        <w:t xml:space="preserve"> aucune livraison.</w:t>
      </w:r>
    </w:p>
    <w:p w14:paraId="0A1D8449" w14:textId="77777777" w:rsidR="00AE7146" w:rsidRDefault="00AE7146" w:rsidP="00AE7146">
      <w:pPr>
        <w:spacing w:after="0" w:line="240" w:lineRule="auto"/>
        <w:ind w:left="708" w:firstLine="708"/>
        <w:jc w:val="both"/>
        <w:rPr>
          <w:rFonts w:ascii="Arial" w:hAnsi="Arial" w:cs="Arial"/>
          <w:b/>
          <w:sz w:val="20"/>
          <w:szCs w:val="20"/>
          <w:u w:val="single"/>
        </w:rPr>
      </w:pPr>
    </w:p>
    <w:p w14:paraId="537329A2" w14:textId="7D6B8200" w:rsidR="00E97F2B" w:rsidRPr="008926DE" w:rsidRDefault="00E97F2B" w:rsidP="00E97F2B">
      <w:pPr>
        <w:pStyle w:val="Titre2"/>
        <w:keepLines/>
        <w:numPr>
          <w:ilvl w:val="2"/>
          <w:numId w:val="12"/>
        </w:numPr>
        <w:spacing w:before="40" w:after="240"/>
        <w:jc w:val="left"/>
        <w:rPr>
          <w:rFonts w:eastAsiaTheme="minorHAnsi"/>
          <w:b w:val="0"/>
          <w:color w:val="005CA9"/>
          <w:lang w:eastAsia="en-US"/>
        </w:rPr>
      </w:pPr>
      <w:bookmarkStart w:id="156" w:name="_Toc202797782"/>
      <w:r>
        <w:rPr>
          <w:rFonts w:eastAsiaTheme="minorHAnsi"/>
          <w:b w:val="0"/>
          <w:color w:val="005CA9"/>
          <w:lang w:eastAsia="en-US"/>
        </w:rPr>
        <w:t>Dispositions applicables aux agents du Titulaire</w:t>
      </w:r>
      <w:bookmarkEnd w:id="156"/>
    </w:p>
    <w:p w14:paraId="4C0C15A3" w14:textId="0952A390" w:rsidR="00AE7146" w:rsidRPr="00C172CC" w:rsidRDefault="00AE7146" w:rsidP="00AE7146">
      <w:pPr>
        <w:spacing w:after="0" w:line="240" w:lineRule="auto"/>
        <w:jc w:val="both"/>
        <w:rPr>
          <w:rFonts w:ascii="Arial" w:hAnsi="Arial" w:cs="Arial"/>
          <w:sz w:val="20"/>
          <w:szCs w:val="20"/>
        </w:rPr>
      </w:pPr>
      <w:r>
        <w:rPr>
          <w:rFonts w:ascii="Arial" w:hAnsi="Arial" w:cs="Arial"/>
          <w:sz w:val="20"/>
          <w:szCs w:val="20"/>
        </w:rPr>
        <w:t>Le Titu</w:t>
      </w:r>
      <w:r w:rsidR="00403B0F">
        <w:rPr>
          <w:rFonts w:ascii="Arial" w:hAnsi="Arial" w:cs="Arial"/>
          <w:sz w:val="20"/>
          <w:szCs w:val="20"/>
        </w:rPr>
        <w:t>laire et son personnel prennent</w:t>
      </w:r>
      <w:r>
        <w:rPr>
          <w:rFonts w:ascii="Arial" w:hAnsi="Arial" w:cs="Arial"/>
          <w:sz w:val="20"/>
          <w:szCs w:val="20"/>
        </w:rPr>
        <w:t xml:space="preserve"> connaissance du règlement intérieur des établissements où il intervient et règlement d’évacuation incendie. </w:t>
      </w:r>
    </w:p>
    <w:p w14:paraId="06A6DA92" w14:textId="77777777" w:rsidR="00AE7146" w:rsidRDefault="00AE7146" w:rsidP="00AE7146">
      <w:pPr>
        <w:spacing w:after="0" w:line="240" w:lineRule="auto"/>
        <w:jc w:val="both"/>
        <w:rPr>
          <w:rFonts w:ascii="Arial" w:hAnsi="Arial" w:cs="Arial"/>
          <w:sz w:val="20"/>
          <w:szCs w:val="20"/>
        </w:rPr>
      </w:pPr>
    </w:p>
    <w:p w14:paraId="4A1BCA09" w14:textId="77777777" w:rsidR="00AE7146" w:rsidRPr="00C172CC" w:rsidRDefault="00AE7146" w:rsidP="00AE7146">
      <w:pPr>
        <w:spacing w:after="0" w:line="240" w:lineRule="auto"/>
        <w:jc w:val="both"/>
        <w:rPr>
          <w:rFonts w:ascii="Arial" w:hAnsi="Arial" w:cs="Arial"/>
          <w:sz w:val="20"/>
          <w:szCs w:val="20"/>
        </w:rPr>
      </w:pPr>
      <w:r w:rsidRPr="00C172CC">
        <w:rPr>
          <w:rFonts w:ascii="Arial" w:hAnsi="Arial" w:cs="Arial"/>
          <w:sz w:val="20"/>
          <w:szCs w:val="20"/>
        </w:rPr>
        <w:t xml:space="preserve">La CPAM de la </w:t>
      </w:r>
      <w:r>
        <w:rPr>
          <w:rFonts w:ascii="Arial" w:hAnsi="Arial" w:cs="Arial"/>
          <w:sz w:val="20"/>
          <w:szCs w:val="20"/>
        </w:rPr>
        <w:t>Vendée</w:t>
      </w:r>
      <w:r w:rsidRPr="00C172CC">
        <w:rPr>
          <w:rFonts w:ascii="Arial" w:hAnsi="Arial" w:cs="Arial"/>
          <w:sz w:val="20"/>
          <w:szCs w:val="20"/>
        </w:rPr>
        <w:t xml:space="preserve"> s’engage à faciliter l’accès du Titulaire aux locaux de stockage, sous réserve du respect par celui-ci des règles de sécurité et de confidentialité.</w:t>
      </w:r>
    </w:p>
    <w:p w14:paraId="2722A18C" w14:textId="77777777" w:rsidR="00AE7146" w:rsidRDefault="00AE7146" w:rsidP="00AE7146">
      <w:pPr>
        <w:spacing w:after="0" w:line="240" w:lineRule="auto"/>
        <w:jc w:val="both"/>
        <w:rPr>
          <w:rFonts w:ascii="Arial" w:hAnsi="Arial" w:cs="Arial"/>
          <w:sz w:val="20"/>
          <w:szCs w:val="20"/>
        </w:rPr>
      </w:pPr>
    </w:p>
    <w:p w14:paraId="769C4F5F" w14:textId="0D2DCEDA" w:rsidR="00AE7146" w:rsidRPr="00FD0F22" w:rsidRDefault="00AE7146" w:rsidP="00AE7146">
      <w:pPr>
        <w:spacing w:after="0" w:line="240" w:lineRule="auto"/>
        <w:jc w:val="both"/>
        <w:rPr>
          <w:rFonts w:ascii="Arial" w:hAnsi="Arial" w:cs="Arial"/>
          <w:sz w:val="20"/>
          <w:szCs w:val="20"/>
        </w:rPr>
      </w:pPr>
      <w:r w:rsidRPr="00FD0F22">
        <w:rPr>
          <w:rFonts w:ascii="Arial" w:hAnsi="Arial" w:cs="Arial"/>
          <w:sz w:val="20"/>
          <w:szCs w:val="20"/>
        </w:rPr>
        <w:t xml:space="preserve">L’exécution des prestations se </w:t>
      </w:r>
      <w:r w:rsidR="00403B0F">
        <w:rPr>
          <w:rFonts w:ascii="Arial" w:hAnsi="Arial" w:cs="Arial"/>
          <w:sz w:val="20"/>
          <w:szCs w:val="20"/>
        </w:rPr>
        <w:t>fait</w:t>
      </w:r>
      <w:r w:rsidRPr="00FD0F22">
        <w:rPr>
          <w:rFonts w:ascii="Arial" w:hAnsi="Arial" w:cs="Arial"/>
          <w:sz w:val="20"/>
          <w:szCs w:val="20"/>
        </w:rPr>
        <w:t xml:space="preserve"> dans le respect des normes et des règlements en cours et à venir.</w:t>
      </w:r>
    </w:p>
    <w:p w14:paraId="659DF5B5" w14:textId="77777777" w:rsidR="00AE7146" w:rsidRDefault="00AE7146" w:rsidP="00AE7146">
      <w:pPr>
        <w:spacing w:after="0" w:line="240" w:lineRule="auto"/>
        <w:jc w:val="both"/>
        <w:rPr>
          <w:rFonts w:ascii="Arial" w:hAnsi="Arial" w:cs="Arial"/>
          <w:sz w:val="20"/>
          <w:szCs w:val="20"/>
        </w:rPr>
      </w:pPr>
    </w:p>
    <w:p w14:paraId="77E806E1" w14:textId="04DBFDC8" w:rsidR="00AE7146" w:rsidRDefault="00AE7146" w:rsidP="00AE7146">
      <w:pPr>
        <w:spacing w:after="0" w:line="240" w:lineRule="auto"/>
        <w:jc w:val="both"/>
        <w:rPr>
          <w:rFonts w:ascii="Arial" w:hAnsi="Arial" w:cs="Arial"/>
          <w:sz w:val="20"/>
          <w:szCs w:val="20"/>
        </w:rPr>
      </w:pPr>
      <w:r>
        <w:rPr>
          <w:rFonts w:ascii="Arial" w:hAnsi="Arial" w:cs="Arial"/>
          <w:sz w:val="20"/>
          <w:szCs w:val="20"/>
        </w:rPr>
        <w:t>Le Tit</w:t>
      </w:r>
      <w:r w:rsidR="00403B0F">
        <w:rPr>
          <w:rFonts w:ascii="Arial" w:hAnsi="Arial" w:cs="Arial"/>
          <w:sz w:val="20"/>
          <w:szCs w:val="20"/>
        </w:rPr>
        <w:t>ulaire et son personnel prennen</w:t>
      </w:r>
      <w:r>
        <w:rPr>
          <w:rFonts w:ascii="Arial" w:hAnsi="Arial" w:cs="Arial"/>
          <w:sz w:val="20"/>
          <w:szCs w:val="20"/>
        </w:rPr>
        <w:t>t</w:t>
      </w:r>
      <w:r w:rsidRPr="00FD0F22">
        <w:rPr>
          <w:rFonts w:ascii="Arial" w:hAnsi="Arial" w:cs="Arial"/>
          <w:sz w:val="20"/>
          <w:szCs w:val="20"/>
        </w:rPr>
        <w:t xml:space="preserve"> connaissance du livret du prestataire </w:t>
      </w:r>
      <w:r>
        <w:rPr>
          <w:rFonts w:ascii="Arial" w:hAnsi="Arial" w:cs="Arial"/>
          <w:sz w:val="20"/>
          <w:szCs w:val="20"/>
        </w:rPr>
        <w:t>transmis par la CPAM de la Vendée.</w:t>
      </w:r>
    </w:p>
    <w:p w14:paraId="1B5CD5AF" w14:textId="77777777" w:rsidR="00AE7146" w:rsidRDefault="00AE7146" w:rsidP="00AE7146">
      <w:pPr>
        <w:spacing w:after="0" w:line="240" w:lineRule="auto"/>
        <w:jc w:val="both"/>
        <w:rPr>
          <w:rFonts w:ascii="Arial" w:hAnsi="Arial" w:cs="Arial"/>
          <w:sz w:val="20"/>
          <w:szCs w:val="20"/>
        </w:rPr>
      </w:pPr>
    </w:p>
    <w:p w14:paraId="537E5C6F" w14:textId="77777777" w:rsidR="00AE7146" w:rsidRPr="009B4408" w:rsidRDefault="00AE7146" w:rsidP="00AE7146">
      <w:pPr>
        <w:spacing w:after="0" w:line="240" w:lineRule="auto"/>
        <w:jc w:val="both"/>
        <w:rPr>
          <w:rFonts w:ascii="Arial" w:hAnsi="Arial" w:cs="Arial"/>
          <w:sz w:val="20"/>
          <w:szCs w:val="20"/>
        </w:rPr>
      </w:pPr>
      <w:r w:rsidRPr="009B4408">
        <w:rPr>
          <w:rFonts w:ascii="Arial" w:hAnsi="Arial" w:cs="Arial"/>
          <w:sz w:val="20"/>
          <w:szCs w:val="20"/>
        </w:rPr>
        <w:t xml:space="preserve">Le Titulaire instruit son personnel sur les règles de sécurité du travail, tant générales que particulières. </w:t>
      </w:r>
    </w:p>
    <w:p w14:paraId="31AD0191" w14:textId="77777777" w:rsidR="00AE7146" w:rsidRDefault="00AE7146" w:rsidP="00AE7146">
      <w:pPr>
        <w:spacing w:after="0" w:line="240" w:lineRule="auto"/>
        <w:jc w:val="both"/>
        <w:rPr>
          <w:rFonts w:ascii="Arial" w:hAnsi="Arial" w:cs="Arial"/>
          <w:sz w:val="20"/>
          <w:szCs w:val="20"/>
        </w:rPr>
      </w:pPr>
      <w:r w:rsidRPr="009B4408">
        <w:rPr>
          <w:rFonts w:ascii="Arial" w:hAnsi="Arial" w:cs="Arial"/>
          <w:sz w:val="20"/>
          <w:szCs w:val="20"/>
        </w:rPr>
        <w:lastRenderedPageBreak/>
        <w:t xml:space="preserve">Le Titulaire veille à faire observer, par son personnel, les règles de sécurité du travail, notamment en ce qui concerne : </w:t>
      </w:r>
    </w:p>
    <w:p w14:paraId="5521D916" w14:textId="77777777" w:rsidR="00AE7146" w:rsidRPr="00807F54" w:rsidRDefault="00AE7146" w:rsidP="009D0325">
      <w:pPr>
        <w:pStyle w:val="Paragraphedeliste"/>
        <w:numPr>
          <w:ilvl w:val="0"/>
          <w:numId w:val="28"/>
        </w:numPr>
        <w:jc w:val="both"/>
        <w:rPr>
          <w:rFonts w:ascii="Arial" w:hAnsi="Arial" w:cs="Arial"/>
        </w:rPr>
      </w:pPr>
      <w:r w:rsidRPr="00807F54">
        <w:rPr>
          <w:rFonts w:ascii="Arial" w:hAnsi="Arial" w:cs="Arial"/>
        </w:rPr>
        <w:t>le travail en hauteur ;</w:t>
      </w:r>
    </w:p>
    <w:p w14:paraId="0E9210CA" w14:textId="77777777" w:rsidR="00AE7146" w:rsidRDefault="00AE7146" w:rsidP="009D0325">
      <w:pPr>
        <w:pStyle w:val="Paragraphedeliste"/>
        <w:numPr>
          <w:ilvl w:val="0"/>
          <w:numId w:val="28"/>
        </w:numPr>
        <w:jc w:val="both"/>
        <w:rPr>
          <w:rFonts w:ascii="Arial" w:hAnsi="Arial" w:cs="Arial"/>
        </w:rPr>
      </w:pPr>
      <w:r>
        <w:rPr>
          <w:rFonts w:ascii="Arial" w:hAnsi="Arial" w:cs="Arial"/>
        </w:rPr>
        <w:t>l</w:t>
      </w:r>
      <w:r w:rsidRPr="009B4408">
        <w:rPr>
          <w:rFonts w:ascii="Arial" w:hAnsi="Arial" w:cs="Arial"/>
        </w:rPr>
        <w:t xml:space="preserve">’encombrement des passages ; </w:t>
      </w:r>
    </w:p>
    <w:p w14:paraId="149AC929" w14:textId="77777777" w:rsidR="00AE7146" w:rsidRDefault="00AE7146" w:rsidP="009D0325">
      <w:pPr>
        <w:pStyle w:val="Paragraphedeliste"/>
        <w:numPr>
          <w:ilvl w:val="0"/>
          <w:numId w:val="28"/>
        </w:numPr>
        <w:jc w:val="both"/>
        <w:rPr>
          <w:rFonts w:ascii="Arial" w:hAnsi="Arial" w:cs="Arial"/>
        </w:rPr>
      </w:pPr>
      <w:r w:rsidRPr="009B4408">
        <w:rPr>
          <w:rFonts w:ascii="Arial" w:hAnsi="Arial" w:cs="Arial"/>
        </w:rPr>
        <w:t>les zones interdites ;</w:t>
      </w:r>
    </w:p>
    <w:p w14:paraId="1123F114" w14:textId="77777777" w:rsidR="00AE7146" w:rsidRDefault="00AE7146" w:rsidP="009D0325">
      <w:pPr>
        <w:pStyle w:val="Paragraphedeliste"/>
        <w:numPr>
          <w:ilvl w:val="0"/>
          <w:numId w:val="28"/>
        </w:numPr>
        <w:jc w:val="both"/>
        <w:rPr>
          <w:rFonts w:ascii="Arial" w:hAnsi="Arial" w:cs="Arial"/>
        </w:rPr>
      </w:pPr>
      <w:r w:rsidRPr="009B4408">
        <w:rPr>
          <w:rFonts w:ascii="Arial" w:hAnsi="Arial" w:cs="Arial"/>
        </w:rPr>
        <w:t>l'utilisation des prises de courant destinées au raccordement des machines de nettoyage ;</w:t>
      </w:r>
    </w:p>
    <w:p w14:paraId="2AE4552C" w14:textId="77777777" w:rsidR="00AE7146" w:rsidRDefault="00AE7146" w:rsidP="009D0325">
      <w:pPr>
        <w:pStyle w:val="Paragraphedeliste"/>
        <w:numPr>
          <w:ilvl w:val="0"/>
          <w:numId w:val="28"/>
        </w:numPr>
        <w:jc w:val="both"/>
        <w:rPr>
          <w:rFonts w:ascii="Arial" w:hAnsi="Arial" w:cs="Arial"/>
        </w:rPr>
      </w:pPr>
      <w:r w:rsidRPr="009B4408">
        <w:rPr>
          <w:rFonts w:ascii="Arial" w:hAnsi="Arial" w:cs="Arial"/>
        </w:rPr>
        <w:t>l’interdiction de vider les cendriers dans les corbeilles à papier ;</w:t>
      </w:r>
    </w:p>
    <w:p w14:paraId="14A448B6" w14:textId="77777777" w:rsidR="00AE7146" w:rsidRPr="009B4408" w:rsidRDefault="00AE7146" w:rsidP="009D0325">
      <w:pPr>
        <w:pStyle w:val="Paragraphedeliste"/>
        <w:numPr>
          <w:ilvl w:val="0"/>
          <w:numId w:val="28"/>
        </w:numPr>
        <w:jc w:val="both"/>
        <w:rPr>
          <w:rFonts w:ascii="Arial" w:hAnsi="Arial" w:cs="Arial"/>
        </w:rPr>
      </w:pPr>
      <w:r w:rsidRPr="009B4408">
        <w:rPr>
          <w:rFonts w:ascii="Arial" w:hAnsi="Arial" w:cs="Arial"/>
        </w:rPr>
        <w:t>l’emploi de serpillières et de tout objet humide à proximité des conducteurs ou des prises de courant ;</w:t>
      </w:r>
      <w:r w:rsidRPr="009B4408">
        <w:t xml:space="preserve"> </w:t>
      </w:r>
    </w:p>
    <w:p w14:paraId="7D862BC8" w14:textId="77777777" w:rsidR="00AE7146" w:rsidRDefault="00AE7146" w:rsidP="009D0325">
      <w:pPr>
        <w:pStyle w:val="Paragraphedeliste"/>
        <w:numPr>
          <w:ilvl w:val="0"/>
          <w:numId w:val="28"/>
        </w:numPr>
        <w:jc w:val="both"/>
        <w:rPr>
          <w:rFonts w:ascii="Arial" w:hAnsi="Arial" w:cs="Arial"/>
        </w:rPr>
      </w:pPr>
      <w:r w:rsidRPr="009B4408">
        <w:rPr>
          <w:rFonts w:ascii="Arial" w:hAnsi="Arial" w:cs="Arial"/>
        </w:rPr>
        <w:t>le port de la ceinture de sécurité lors du nettoyage des vitres ;</w:t>
      </w:r>
    </w:p>
    <w:p w14:paraId="1F4A844E" w14:textId="77777777" w:rsidR="00AE7146" w:rsidRPr="009B4408" w:rsidRDefault="00AE7146" w:rsidP="009D0325">
      <w:pPr>
        <w:pStyle w:val="Paragraphedeliste"/>
        <w:numPr>
          <w:ilvl w:val="0"/>
          <w:numId w:val="28"/>
        </w:numPr>
        <w:jc w:val="both"/>
        <w:rPr>
          <w:rFonts w:ascii="Arial" w:hAnsi="Arial" w:cs="Arial"/>
        </w:rPr>
      </w:pPr>
      <w:r w:rsidRPr="009B4408">
        <w:rPr>
          <w:rFonts w:ascii="Arial" w:hAnsi="Arial" w:cs="Arial"/>
        </w:rPr>
        <w:t>l’obligation de maintenir fermées les corbeilles à papier munies de couvercles ; les conditions de travail à respecter dans les zones amiantées (le DTA et le DAT seront à disposition du titulaire).</w:t>
      </w:r>
    </w:p>
    <w:p w14:paraId="08C26680" w14:textId="77777777" w:rsidR="00AE7146" w:rsidRDefault="00AE7146" w:rsidP="00AE7146">
      <w:pPr>
        <w:spacing w:after="0" w:line="240" w:lineRule="auto"/>
        <w:jc w:val="both"/>
        <w:rPr>
          <w:rFonts w:ascii="Arial" w:hAnsi="Arial" w:cs="Arial"/>
          <w:sz w:val="20"/>
          <w:szCs w:val="20"/>
        </w:rPr>
      </w:pPr>
    </w:p>
    <w:p w14:paraId="24E2FEE3" w14:textId="77777777" w:rsidR="00AE7146" w:rsidRPr="009B4408" w:rsidRDefault="00AE7146" w:rsidP="00AE7146">
      <w:pPr>
        <w:spacing w:after="0" w:line="240" w:lineRule="auto"/>
        <w:jc w:val="both"/>
        <w:rPr>
          <w:rFonts w:ascii="Arial" w:hAnsi="Arial" w:cs="Arial"/>
          <w:sz w:val="20"/>
          <w:szCs w:val="20"/>
        </w:rPr>
      </w:pPr>
      <w:r w:rsidRPr="009B4408">
        <w:rPr>
          <w:rFonts w:ascii="Arial" w:hAnsi="Arial" w:cs="Arial"/>
          <w:sz w:val="20"/>
          <w:szCs w:val="20"/>
        </w:rPr>
        <w:t xml:space="preserve">Le Titulaire s'engage à faire respecter auprès de son personnel les règlements intérieurs et de sécurité propre aux différents sites. </w:t>
      </w:r>
    </w:p>
    <w:p w14:paraId="335921C2" w14:textId="7C6D69B1" w:rsidR="00AE7146" w:rsidRDefault="00403B0F" w:rsidP="00AE7146">
      <w:pPr>
        <w:spacing w:after="0" w:line="240" w:lineRule="auto"/>
        <w:jc w:val="both"/>
        <w:rPr>
          <w:rFonts w:ascii="Arial" w:hAnsi="Arial" w:cs="Arial"/>
          <w:sz w:val="20"/>
          <w:szCs w:val="20"/>
        </w:rPr>
      </w:pPr>
      <w:r>
        <w:rPr>
          <w:rFonts w:ascii="Arial" w:hAnsi="Arial" w:cs="Arial"/>
          <w:sz w:val="20"/>
          <w:szCs w:val="20"/>
        </w:rPr>
        <w:t>Il est</w:t>
      </w:r>
      <w:r w:rsidR="00AE7146" w:rsidRPr="009B4408">
        <w:rPr>
          <w:rFonts w:ascii="Arial" w:hAnsi="Arial" w:cs="Arial"/>
          <w:sz w:val="20"/>
          <w:szCs w:val="20"/>
        </w:rPr>
        <w:t xml:space="preserve"> notamment interdit au personnel du Titulaire : </w:t>
      </w:r>
    </w:p>
    <w:p w14:paraId="7D70DA67" w14:textId="77777777" w:rsidR="00AE7146" w:rsidRPr="009B4408" w:rsidRDefault="00AE7146" w:rsidP="009D0325">
      <w:pPr>
        <w:pStyle w:val="Paragraphedeliste"/>
        <w:numPr>
          <w:ilvl w:val="0"/>
          <w:numId w:val="28"/>
        </w:numPr>
        <w:jc w:val="both"/>
        <w:rPr>
          <w:rFonts w:ascii="Arial" w:hAnsi="Arial" w:cs="Arial"/>
        </w:rPr>
      </w:pPr>
      <w:r w:rsidRPr="009B4408">
        <w:rPr>
          <w:rFonts w:ascii="Arial" w:hAnsi="Arial" w:cs="Arial"/>
        </w:rPr>
        <w:t xml:space="preserve">D’utiliser le téléphone, les photocopieurs, les ordinateurs, les fax, sans autorisation de la CPAM de la </w:t>
      </w:r>
      <w:r>
        <w:rPr>
          <w:rFonts w:ascii="Arial" w:hAnsi="Arial" w:cs="Arial"/>
        </w:rPr>
        <w:t>Vendée</w:t>
      </w:r>
      <w:r w:rsidRPr="009B4408">
        <w:rPr>
          <w:rFonts w:ascii="Arial" w:hAnsi="Arial" w:cs="Arial"/>
        </w:rPr>
        <w:t xml:space="preserve"> ou de son représentant ; </w:t>
      </w:r>
    </w:p>
    <w:p w14:paraId="6D7793D5" w14:textId="77777777" w:rsidR="00AE7146" w:rsidRPr="009B4408" w:rsidRDefault="00AE7146" w:rsidP="009D0325">
      <w:pPr>
        <w:pStyle w:val="Paragraphedeliste"/>
        <w:numPr>
          <w:ilvl w:val="0"/>
          <w:numId w:val="28"/>
        </w:numPr>
        <w:jc w:val="both"/>
        <w:rPr>
          <w:rFonts w:ascii="Arial" w:hAnsi="Arial" w:cs="Arial"/>
        </w:rPr>
      </w:pPr>
      <w:r w:rsidRPr="009B4408">
        <w:rPr>
          <w:rFonts w:ascii="Arial" w:hAnsi="Arial" w:cs="Arial"/>
        </w:rPr>
        <w:t xml:space="preserve">de prendre des repas ou casse-croûte à l'intérieur des locaux ; </w:t>
      </w:r>
    </w:p>
    <w:p w14:paraId="1F6F3A4F" w14:textId="77777777" w:rsidR="00AE7146" w:rsidRPr="009B4408" w:rsidRDefault="00AE7146" w:rsidP="009D0325">
      <w:pPr>
        <w:pStyle w:val="Paragraphedeliste"/>
        <w:numPr>
          <w:ilvl w:val="0"/>
          <w:numId w:val="28"/>
        </w:numPr>
        <w:jc w:val="both"/>
        <w:rPr>
          <w:rFonts w:ascii="Arial" w:hAnsi="Arial" w:cs="Arial"/>
        </w:rPr>
      </w:pPr>
      <w:r w:rsidRPr="009B4408">
        <w:rPr>
          <w:rFonts w:ascii="Arial" w:hAnsi="Arial" w:cs="Arial"/>
        </w:rPr>
        <w:t xml:space="preserve">d'introduire ou de consommer des boissons alcoolisées dans les locaux, aussi bien que d'y pénétrer en état d'ivresse ; </w:t>
      </w:r>
    </w:p>
    <w:p w14:paraId="091C99C8" w14:textId="77777777" w:rsidR="00AE7146" w:rsidRPr="009B4408" w:rsidRDefault="00AE7146" w:rsidP="009D0325">
      <w:pPr>
        <w:pStyle w:val="Paragraphedeliste"/>
        <w:numPr>
          <w:ilvl w:val="0"/>
          <w:numId w:val="28"/>
        </w:numPr>
        <w:jc w:val="both"/>
        <w:rPr>
          <w:rFonts w:ascii="Arial" w:hAnsi="Arial" w:cs="Arial"/>
        </w:rPr>
      </w:pPr>
      <w:r w:rsidRPr="009B4408">
        <w:rPr>
          <w:rFonts w:ascii="Arial" w:hAnsi="Arial" w:cs="Arial"/>
        </w:rPr>
        <w:t xml:space="preserve">de provoquer du désordre, d'une façon quelconque, sur les lieux du travail et leurs dépendances; </w:t>
      </w:r>
    </w:p>
    <w:p w14:paraId="29444029" w14:textId="77777777" w:rsidR="00AE7146" w:rsidRPr="009B4408" w:rsidRDefault="00AE7146" w:rsidP="009D0325">
      <w:pPr>
        <w:pStyle w:val="Paragraphedeliste"/>
        <w:numPr>
          <w:ilvl w:val="0"/>
          <w:numId w:val="28"/>
        </w:numPr>
        <w:jc w:val="both"/>
        <w:rPr>
          <w:rFonts w:ascii="Arial" w:hAnsi="Arial" w:cs="Arial"/>
        </w:rPr>
      </w:pPr>
      <w:r w:rsidRPr="009B4408">
        <w:rPr>
          <w:rFonts w:ascii="Arial" w:hAnsi="Arial" w:cs="Arial"/>
        </w:rPr>
        <w:t xml:space="preserve">de tenir des réunions dans l'enceinte des locaux ; </w:t>
      </w:r>
    </w:p>
    <w:p w14:paraId="3A5E28B5" w14:textId="77777777" w:rsidR="00AE7146" w:rsidRPr="009B4408" w:rsidRDefault="00AE7146" w:rsidP="009D0325">
      <w:pPr>
        <w:pStyle w:val="Paragraphedeliste"/>
        <w:numPr>
          <w:ilvl w:val="0"/>
          <w:numId w:val="28"/>
        </w:numPr>
        <w:jc w:val="both"/>
        <w:rPr>
          <w:rFonts w:ascii="Arial" w:hAnsi="Arial" w:cs="Arial"/>
        </w:rPr>
      </w:pPr>
      <w:r w:rsidRPr="009B4408">
        <w:rPr>
          <w:rFonts w:ascii="Arial" w:hAnsi="Arial" w:cs="Arial"/>
        </w:rPr>
        <w:t xml:space="preserve">de manquer de respect aux usagers ; </w:t>
      </w:r>
    </w:p>
    <w:p w14:paraId="494C69FE" w14:textId="77777777" w:rsidR="00AE7146" w:rsidRPr="009B4408" w:rsidRDefault="00AE7146" w:rsidP="009D0325">
      <w:pPr>
        <w:pStyle w:val="Paragraphedeliste"/>
        <w:numPr>
          <w:ilvl w:val="0"/>
          <w:numId w:val="28"/>
        </w:numPr>
        <w:jc w:val="both"/>
        <w:rPr>
          <w:rFonts w:ascii="Arial" w:hAnsi="Arial" w:cs="Arial"/>
        </w:rPr>
      </w:pPr>
      <w:r w:rsidRPr="009B4408">
        <w:rPr>
          <w:rFonts w:ascii="Arial" w:hAnsi="Arial" w:cs="Arial"/>
        </w:rPr>
        <w:t xml:space="preserve">de se faire aider, dans l'exécution de son travail, par une personne étrangère à l'entreprise ; </w:t>
      </w:r>
    </w:p>
    <w:p w14:paraId="138AFEA2" w14:textId="77777777" w:rsidR="00AE7146" w:rsidRPr="009B4408" w:rsidRDefault="00AE7146" w:rsidP="009D0325">
      <w:pPr>
        <w:pStyle w:val="Paragraphedeliste"/>
        <w:numPr>
          <w:ilvl w:val="0"/>
          <w:numId w:val="28"/>
        </w:numPr>
        <w:jc w:val="both"/>
        <w:rPr>
          <w:rFonts w:ascii="Arial" w:hAnsi="Arial" w:cs="Arial"/>
        </w:rPr>
      </w:pPr>
      <w:r w:rsidRPr="009B4408">
        <w:rPr>
          <w:rFonts w:ascii="Arial" w:hAnsi="Arial" w:cs="Arial"/>
        </w:rPr>
        <w:t xml:space="preserve">de pénétrer sur le site sans badge ; </w:t>
      </w:r>
    </w:p>
    <w:p w14:paraId="565739A8" w14:textId="77777777" w:rsidR="00AE7146" w:rsidRPr="009B4408" w:rsidRDefault="00AE7146" w:rsidP="009D0325">
      <w:pPr>
        <w:pStyle w:val="Paragraphedeliste"/>
        <w:numPr>
          <w:ilvl w:val="0"/>
          <w:numId w:val="28"/>
        </w:numPr>
        <w:jc w:val="both"/>
        <w:rPr>
          <w:rFonts w:ascii="Arial" w:hAnsi="Arial" w:cs="Arial"/>
        </w:rPr>
      </w:pPr>
      <w:r w:rsidRPr="009B4408">
        <w:rPr>
          <w:rFonts w:ascii="Arial" w:hAnsi="Arial" w:cs="Arial"/>
        </w:rPr>
        <w:t xml:space="preserve">de fumer ou de vapoter dans les locaux ; </w:t>
      </w:r>
    </w:p>
    <w:p w14:paraId="6B4BD3B2" w14:textId="77777777" w:rsidR="00AE7146" w:rsidRPr="009B4408" w:rsidRDefault="00AE7146" w:rsidP="009D0325">
      <w:pPr>
        <w:pStyle w:val="Paragraphedeliste"/>
        <w:numPr>
          <w:ilvl w:val="0"/>
          <w:numId w:val="28"/>
        </w:numPr>
        <w:jc w:val="both"/>
        <w:rPr>
          <w:rFonts w:ascii="Arial" w:hAnsi="Arial" w:cs="Arial"/>
        </w:rPr>
      </w:pPr>
      <w:r w:rsidRPr="009B4408">
        <w:rPr>
          <w:rFonts w:ascii="Arial" w:hAnsi="Arial" w:cs="Arial"/>
        </w:rPr>
        <w:t xml:space="preserve">d’amener sur le lieu de travail des enfants ; </w:t>
      </w:r>
    </w:p>
    <w:p w14:paraId="5705428F" w14:textId="77777777" w:rsidR="00AE7146" w:rsidRDefault="00AE7146" w:rsidP="009D0325">
      <w:pPr>
        <w:pStyle w:val="Paragraphedeliste"/>
        <w:numPr>
          <w:ilvl w:val="0"/>
          <w:numId w:val="28"/>
        </w:numPr>
        <w:jc w:val="both"/>
        <w:rPr>
          <w:rFonts w:ascii="Arial" w:hAnsi="Arial" w:cs="Arial"/>
        </w:rPr>
      </w:pPr>
      <w:r w:rsidRPr="009B4408">
        <w:rPr>
          <w:rFonts w:ascii="Arial" w:hAnsi="Arial" w:cs="Arial"/>
        </w:rPr>
        <w:t xml:space="preserve">d’amener des animaux. </w:t>
      </w:r>
    </w:p>
    <w:p w14:paraId="7FD73B31" w14:textId="77777777" w:rsidR="00AE7146" w:rsidRPr="009B4408" w:rsidRDefault="00AE7146" w:rsidP="009D0325">
      <w:pPr>
        <w:pStyle w:val="Paragraphedeliste"/>
        <w:numPr>
          <w:ilvl w:val="0"/>
          <w:numId w:val="28"/>
        </w:numPr>
        <w:jc w:val="both"/>
        <w:rPr>
          <w:rFonts w:ascii="Arial" w:hAnsi="Arial" w:cs="Arial"/>
        </w:rPr>
      </w:pPr>
    </w:p>
    <w:p w14:paraId="7F06BF6F" w14:textId="2F37A4FC" w:rsidR="00AE7146" w:rsidRDefault="00AE7146" w:rsidP="00AE7146">
      <w:pPr>
        <w:spacing w:after="0" w:line="240" w:lineRule="auto"/>
        <w:jc w:val="both"/>
        <w:rPr>
          <w:rFonts w:ascii="Arial" w:hAnsi="Arial" w:cs="Arial"/>
          <w:sz w:val="20"/>
          <w:szCs w:val="20"/>
        </w:rPr>
      </w:pPr>
      <w:r w:rsidRPr="009B4408">
        <w:rPr>
          <w:rFonts w:ascii="Arial" w:hAnsi="Arial" w:cs="Arial"/>
          <w:sz w:val="20"/>
          <w:szCs w:val="20"/>
        </w:rPr>
        <w:t>Pour le siège, où plusieurs préposés sont nécessaires pour exécuter la prestation, l’éventuelle concertation entre eux pou</w:t>
      </w:r>
      <w:r w:rsidR="00403B0F">
        <w:rPr>
          <w:rFonts w:ascii="Arial" w:hAnsi="Arial" w:cs="Arial"/>
          <w:sz w:val="20"/>
          <w:szCs w:val="20"/>
        </w:rPr>
        <w:t>r la répartition des tâches a</w:t>
      </w:r>
      <w:r w:rsidRPr="009B4408">
        <w:rPr>
          <w:rFonts w:ascii="Arial" w:hAnsi="Arial" w:cs="Arial"/>
          <w:sz w:val="20"/>
          <w:szCs w:val="20"/>
        </w:rPr>
        <w:t xml:space="preserve"> lieu </w:t>
      </w:r>
      <w:r>
        <w:rPr>
          <w:rFonts w:ascii="Arial" w:hAnsi="Arial" w:cs="Arial"/>
          <w:sz w:val="20"/>
          <w:szCs w:val="20"/>
        </w:rPr>
        <w:t>dans le local affecté au Titulaire</w:t>
      </w:r>
      <w:r w:rsidRPr="009B4408">
        <w:rPr>
          <w:rFonts w:ascii="Arial" w:hAnsi="Arial" w:cs="Arial"/>
          <w:sz w:val="20"/>
          <w:szCs w:val="20"/>
        </w:rPr>
        <w:t>, sur le palier des ascenseurs.</w:t>
      </w:r>
    </w:p>
    <w:p w14:paraId="40EAF03F" w14:textId="77777777" w:rsidR="00AE7146" w:rsidRDefault="00AE7146" w:rsidP="00AE7146">
      <w:pPr>
        <w:spacing w:after="0" w:line="240" w:lineRule="auto"/>
        <w:jc w:val="both"/>
        <w:rPr>
          <w:rFonts w:ascii="Arial" w:hAnsi="Arial" w:cs="Arial"/>
          <w:sz w:val="20"/>
          <w:szCs w:val="20"/>
        </w:rPr>
      </w:pPr>
    </w:p>
    <w:p w14:paraId="7BD0959E" w14:textId="669B1078" w:rsidR="00E97F2B" w:rsidRPr="008926DE" w:rsidRDefault="00E97F2B" w:rsidP="00E97F2B">
      <w:pPr>
        <w:pStyle w:val="Titre2"/>
        <w:keepLines/>
        <w:numPr>
          <w:ilvl w:val="3"/>
          <w:numId w:val="12"/>
        </w:numPr>
        <w:spacing w:before="40" w:after="240"/>
        <w:jc w:val="left"/>
        <w:rPr>
          <w:rFonts w:eastAsiaTheme="minorHAnsi"/>
          <w:b w:val="0"/>
          <w:color w:val="005CA9"/>
          <w:lang w:eastAsia="en-US"/>
        </w:rPr>
      </w:pPr>
      <w:bookmarkStart w:id="157" w:name="_Toc202797783"/>
      <w:r>
        <w:rPr>
          <w:rFonts w:eastAsiaTheme="minorHAnsi"/>
          <w:b w:val="0"/>
          <w:color w:val="005CA9"/>
          <w:lang w:eastAsia="en-US"/>
        </w:rPr>
        <w:t>Liste du personnel</w:t>
      </w:r>
      <w:bookmarkEnd w:id="157"/>
    </w:p>
    <w:p w14:paraId="4CEFD4ED" w14:textId="4F0F0CE9" w:rsidR="00AE7146" w:rsidRPr="00C172CC" w:rsidRDefault="00AE7146" w:rsidP="00AE7146">
      <w:pPr>
        <w:spacing w:after="0" w:line="240" w:lineRule="auto"/>
        <w:jc w:val="both"/>
        <w:rPr>
          <w:rFonts w:ascii="Arial" w:hAnsi="Arial" w:cs="Arial"/>
          <w:sz w:val="20"/>
          <w:szCs w:val="20"/>
        </w:rPr>
      </w:pPr>
      <w:r w:rsidRPr="00C172CC">
        <w:rPr>
          <w:rFonts w:ascii="Arial" w:hAnsi="Arial" w:cs="Arial"/>
          <w:sz w:val="20"/>
          <w:szCs w:val="20"/>
        </w:rPr>
        <w:t>Lors du début d’exécution du marché, le Titulaire d</w:t>
      </w:r>
      <w:r w:rsidR="00403B0F">
        <w:rPr>
          <w:rFonts w:ascii="Arial" w:hAnsi="Arial" w:cs="Arial"/>
          <w:sz w:val="20"/>
          <w:szCs w:val="20"/>
        </w:rPr>
        <w:t>oit</w:t>
      </w:r>
      <w:r w:rsidRPr="00C172CC">
        <w:rPr>
          <w:rFonts w:ascii="Arial" w:hAnsi="Arial" w:cs="Arial"/>
          <w:sz w:val="20"/>
          <w:szCs w:val="20"/>
        </w:rPr>
        <w:t xml:space="preserve"> remettre à l’Organisme une liste complète de l’ensemble de ses agents œuvrant sur les sites de la CPAM de la</w:t>
      </w:r>
      <w:r>
        <w:rPr>
          <w:rFonts w:ascii="Arial" w:hAnsi="Arial" w:cs="Arial"/>
          <w:sz w:val="20"/>
          <w:szCs w:val="20"/>
        </w:rPr>
        <w:t xml:space="preserve"> Vendée</w:t>
      </w:r>
      <w:r w:rsidRPr="00C172CC">
        <w:rPr>
          <w:rFonts w:ascii="Arial" w:hAnsi="Arial" w:cs="Arial"/>
          <w:sz w:val="20"/>
          <w:szCs w:val="20"/>
        </w:rPr>
        <w:t>, en précisant les nom, prénom et moyens d’accès (externe et interne).</w:t>
      </w:r>
    </w:p>
    <w:p w14:paraId="27C8598C" w14:textId="77777777" w:rsidR="00AE7146" w:rsidRDefault="00AE7146" w:rsidP="00AE7146">
      <w:pPr>
        <w:jc w:val="both"/>
        <w:rPr>
          <w:rFonts w:ascii="Arial" w:hAnsi="Arial" w:cs="Arial"/>
          <w:sz w:val="20"/>
          <w:szCs w:val="20"/>
        </w:rPr>
      </w:pPr>
    </w:p>
    <w:p w14:paraId="4C201458" w14:textId="38F0741F" w:rsidR="00AE7146" w:rsidRPr="00C172CC" w:rsidRDefault="00AE7146" w:rsidP="00AE7146">
      <w:pPr>
        <w:jc w:val="both"/>
        <w:rPr>
          <w:rFonts w:ascii="Arial" w:hAnsi="Arial" w:cs="Arial"/>
          <w:sz w:val="20"/>
          <w:szCs w:val="20"/>
        </w:rPr>
      </w:pPr>
      <w:r w:rsidRPr="00C172CC">
        <w:rPr>
          <w:rFonts w:ascii="Arial" w:hAnsi="Arial" w:cs="Arial"/>
          <w:sz w:val="20"/>
          <w:szCs w:val="20"/>
        </w:rPr>
        <w:t xml:space="preserve">Cette liste </w:t>
      </w:r>
      <w:r w:rsidR="00403B0F">
        <w:rPr>
          <w:rFonts w:ascii="Arial" w:hAnsi="Arial" w:cs="Arial"/>
          <w:sz w:val="20"/>
          <w:szCs w:val="20"/>
        </w:rPr>
        <w:t>doit</w:t>
      </w:r>
      <w:r w:rsidRPr="00C172CC">
        <w:rPr>
          <w:rFonts w:ascii="Arial" w:hAnsi="Arial" w:cs="Arial"/>
          <w:sz w:val="20"/>
          <w:szCs w:val="20"/>
        </w:rPr>
        <w:t xml:space="preserve"> être mise à jour à chaque modification de personnel (remplacement temporaire ou définitif) et adressée à l’Organisme par mail dans un délai de 48 heures maximum.</w:t>
      </w:r>
    </w:p>
    <w:p w14:paraId="05B94E90" w14:textId="1A7A8D7A" w:rsidR="00AE7146" w:rsidRPr="00C172CC" w:rsidRDefault="00AE7146" w:rsidP="00AE7146">
      <w:pPr>
        <w:jc w:val="both"/>
        <w:rPr>
          <w:rFonts w:ascii="Arial" w:hAnsi="Arial" w:cs="Arial"/>
          <w:sz w:val="20"/>
          <w:szCs w:val="20"/>
        </w:rPr>
      </w:pPr>
      <w:r w:rsidRPr="00C172CC">
        <w:rPr>
          <w:rFonts w:ascii="Arial" w:hAnsi="Arial" w:cs="Arial"/>
          <w:sz w:val="20"/>
          <w:szCs w:val="20"/>
        </w:rPr>
        <w:t xml:space="preserve">La CPAM de la </w:t>
      </w:r>
      <w:r>
        <w:rPr>
          <w:rFonts w:ascii="Arial" w:hAnsi="Arial" w:cs="Arial"/>
          <w:sz w:val="20"/>
          <w:szCs w:val="20"/>
        </w:rPr>
        <w:t>Vendée</w:t>
      </w:r>
      <w:r w:rsidRPr="00C172CC">
        <w:rPr>
          <w:rFonts w:ascii="Arial" w:hAnsi="Arial" w:cs="Arial"/>
          <w:sz w:val="20"/>
          <w:szCs w:val="20"/>
        </w:rPr>
        <w:t xml:space="preserve"> se réserve de droit de refuser l’accès à ses locaux aux personnes se présentant comme agents du Titulaire mais qui n’</w:t>
      </w:r>
      <w:r w:rsidR="00403B0F">
        <w:rPr>
          <w:rFonts w:ascii="Arial" w:hAnsi="Arial" w:cs="Arial"/>
          <w:sz w:val="20"/>
          <w:szCs w:val="20"/>
        </w:rPr>
        <w:t>ont</w:t>
      </w:r>
      <w:r w:rsidRPr="00C172CC">
        <w:rPr>
          <w:rFonts w:ascii="Arial" w:hAnsi="Arial" w:cs="Arial"/>
          <w:sz w:val="20"/>
          <w:szCs w:val="20"/>
        </w:rPr>
        <w:t xml:space="preserve"> pas été déclaré au préalable par le Titulaire à la CPAM de la </w:t>
      </w:r>
      <w:r>
        <w:rPr>
          <w:rFonts w:ascii="Arial" w:hAnsi="Arial" w:cs="Arial"/>
          <w:sz w:val="20"/>
          <w:szCs w:val="20"/>
        </w:rPr>
        <w:t>Vendée</w:t>
      </w:r>
      <w:r w:rsidRPr="00C172CC">
        <w:rPr>
          <w:rFonts w:ascii="Arial" w:hAnsi="Arial" w:cs="Arial"/>
          <w:sz w:val="20"/>
          <w:szCs w:val="20"/>
        </w:rPr>
        <w:t xml:space="preserve">.  </w:t>
      </w:r>
    </w:p>
    <w:p w14:paraId="31078E94" w14:textId="7BE17F69" w:rsidR="00AE7146" w:rsidRDefault="00AE7146" w:rsidP="00AE7146">
      <w:pPr>
        <w:jc w:val="both"/>
        <w:rPr>
          <w:rFonts w:ascii="Arial" w:hAnsi="Arial" w:cs="Arial"/>
          <w:sz w:val="20"/>
          <w:szCs w:val="20"/>
        </w:rPr>
      </w:pPr>
      <w:r w:rsidRPr="00C172CC">
        <w:rPr>
          <w:rFonts w:ascii="Arial" w:hAnsi="Arial" w:cs="Arial"/>
          <w:sz w:val="20"/>
          <w:szCs w:val="20"/>
        </w:rPr>
        <w:t xml:space="preserve"> </w:t>
      </w:r>
      <w:r w:rsidR="00403B0F">
        <w:rPr>
          <w:rFonts w:ascii="Arial" w:hAnsi="Arial" w:cs="Arial"/>
          <w:sz w:val="20"/>
          <w:szCs w:val="20"/>
        </w:rPr>
        <w:t>L’absence de mise à jour peut</w:t>
      </w:r>
      <w:r w:rsidRPr="00BF0CC7">
        <w:rPr>
          <w:rFonts w:ascii="Arial" w:hAnsi="Arial" w:cs="Arial"/>
          <w:sz w:val="20"/>
          <w:szCs w:val="20"/>
        </w:rPr>
        <w:t xml:space="preserve"> donner lieu à des pénalités.</w:t>
      </w:r>
    </w:p>
    <w:p w14:paraId="122EE1E4" w14:textId="70CCBB9D" w:rsidR="00E97F2B" w:rsidRPr="008926DE" w:rsidRDefault="00E97F2B" w:rsidP="00E97F2B">
      <w:pPr>
        <w:pStyle w:val="Titre2"/>
        <w:keepLines/>
        <w:numPr>
          <w:ilvl w:val="3"/>
          <w:numId w:val="12"/>
        </w:numPr>
        <w:spacing w:before="40" w:after="240"/>
        <w:jc w:val="left"/>
        <w:rPr>
          <w:rFonts w:eastAsiaTheme="minorHAnsi"/>
          <w:b w:val="0"/>
          <w:color w:val="005CA9"/>
          <w:lang w:eastAsia="en-US"/>
        </w:rPr>
      </w:pPr>
      <w:bookmarkStart w:id="158" w:name="_Toc202797784"/>
      <w:r>
        <w:rPr>
          <w:rFonts w:eastAsiaTheme="minorHAnsi"/>
          <w:b w:val="0"/>
          <w:color w:val="005CA9"/>
          <w:lang w:eastAsia="en-US"/>
        </w:rPr>
        <w:t>Accès aux locaux</w:t>
      </w:r>
      <w:bookmarkEnd w:id="158"/>
    </w:p>
    <w:p w14:paraId="26938763" w14:textId="5F67CE57" w:rsidR="00AE7146" w:rsidRPr="00C172CC" w:rsidRDefault="00AE7146" w:rsidP="00AE7146">
      <w:pPr>
        <w:spacing w:after="0" w:line="240" w:lineRule="auto"/>
        <w:jc w:val="both"/>
        <w:rPr>
          <w:rFonts w:ascii="Arial" w:hAnsi="Arial" w:cs="Arial"/>
          <w:sz w:val="20"/>
          <w:szCs w:val="20"/>
        </w:rPr>
      </w:pPr>
      <w:r w:rsidRPr="00C172CC">
        <w:rPr>
          <w:rFonts w:ascii="Arial" w:hAnsi="Arial" w:cs="Arial"/>
          <w:sz w:val="20"/>
          <w:szCs w:val="20"/>
        </w:rPr>
        <w:t xml:space="preserve">La CPAM de la </w:t>
      </w:r>
      <w:r>
        <w:rPr>
          <w:rFonts w:ascii="Arial" w:hAnsi="Arial" w:cs="Arial"/>
          <w:sz w:val="20"/>
          <w:szCs w:val="20"/>
        </w:rPr>
        <w:t>Vendée</w:t>
      </w:r>
      <w:r w:rsidR="00403B0F">
        <w:rPr>
          <w:rFonts w:ascii="Arial" w:hAnsi="Arial" w:cs="Arial"/>
          <w:sz w:val="20"/>
          <w:szCs w:val="20"/>
        </w:rPr>
        <w:t xml:space="preserve"> remet</w:t>
      </w:r>
      <w:r w:rsidRPr="00C172CC">
        <w:rPr>
          <w:rFonts w:ascii="Arial" w:hAnsi="Arial" w:cs="Arial"/>
          <w:sz w:val="20"/>
          <w:szCs w:val="20"/>
        </w:rPr>
        <w:t xml:space="preserve"> au représentant du Titulaire des badges d’accès aux locaux de la CPAM de la </w:t>
      </w:r>
      <w:r>
        <w:rPr>
          <w:rFonts w:ascii="Arial" w:hAnsi="Arial" w:cs="Arial"/>
          <w:sz w:val="20"/>
          <w:szCs w:val="20"/>
        </w:rPr>
        <w:t>Vendée</w:t>
      </w:r>
      <w:r w:rsidRPr="00C172CC">
        <w:rPr>
          <w:rFonts w:ascii="Arial" w:hAnsi="Arial" w:cs="Arial"/>
          <w:sz w:val="20"/>
          <w:szCs w:val="20"/>
        </w:rPr>
        <w:t>.</w:t>
      </w:r>
    </w:p>
    <w:p w14:paraId="04BD9EB6" w14:textId="3FB1E88A" w:rsidR="00AE7146" w:rsidRDefault="00403B0F" w:rsidP="00AE7146">
      <w:pPr>
        <w:jc w:val="both"/>
        <w:rPr>
          <w:rFonts w:ascii="Arial" w:hAnsi="Arial" w:cs="Arial"/>
          <w:sz w:val="20"/>
          <w:szCs w:val="20"/>
        </w:rPr>
      </w:pPr>
      <w:r>
        <w:rPr>
          <w:rFonts w:ascii="Arial" w:hAnsi="Arial" w:cs="Arial"/>
          <w:sz w:val="20"/>
          <w:szCs w:val="20"/>
        </w:rPr>
        <w:t>Le Titulaire veille</w:t>
      </w:r>
      <w:r w:rsidR="00AE7146" w:rsidRPr="00C172CC">
        <w:rPr>
          <w:rFonts w:ascii="Arial" w:hAnsi="Arial" w:cs="Arial"/>
          <w:sz w:val="20"/>
          <w:szCs w:val="20"/>
        </w:rPr>
        <w:t xml:space="preserve"> que son personnel demande, si besoin, l’ouverture des locaux maintenus fermés pour des</w:t>
      </w:r>
      <w:r>
        <w:rPr>
          <w:rFonts w:ascii="Arial" w:hAnsi="Arial" w:cs="Arial"/>
          <w:sz w:val="20"/>
          <w:szCs w:val="20"/>
        </w:rPr>
        <w:t xml:space="preserve"> raisons de sécurité, et prend</w:t>
      </w:r>
      <w:r w:rsidR="00AE7146" w:rsidRPr="00C172CC">
        <w:rPr>
          <w:rFonts w:ascii="Arial" w:hAnsi="Arial" w:cs="Arial"/>
          <w:sz w:val="20"/>
          <w:szCs w:val="20"/>
        </w:rPr>
        <w:t xml:space="preserve"> toutes précautions pour assurer la sécurité des biens ainsi que celle des personnels et du public.</w:t>
      </w:r>
    </w:p>
    <w:p w14:paraId="51796801" w14:textId="16B9B06F" w:rsidR="00E97F2B" w:rsidRPr="008926DE" w:rsidRDefault="00E97F2B" w:rsidP="00E97F2B">
      <w:pPr>
        <w:pStyle w:val="Titre2"/>
        <w:keepLines/>
        <w:numPr>
          <w:ilvl w:val="3"/>
          <w:numId w:val="12"/>
        </w:numPr>
        <w:spacing w:before="40" w:after="240"/>
        <w:jc w:val="left"/>
        <w:rPr>
          <w:rFonts w:eastAsiaTheme="minorHAnsi"/>
          <w:b w:val="0"/>
          <w:color w:val="005CA9"/>
          <w:lang w:eastAsia="en-US"/>
        </w:rPr>
      </w:pPr>
      <w:bookmarkStart w:id="159" w:name="_Toc202797785"/>
      <w:r>
        <w:rPr>
          <w:rFonts w:eastAsiaTheme="minorHAnsi"/>
          <w:b w:val="0"/>
          <w:color w:val="005CA9"/>
          <w:lang w:eastAsia="en-US"/>
        </w:rPr>
        <w:lastRenderedPageBreak/>
        <w:t>Fermetures des portes et des ouvrants</w:t>
      </w:r>
      <w:bookmarkEnd w:id="159"/>
    </w:p>
    <w:p w14:paraId="72D355BC" w14:textId="4D424A4F" w:rsidR="00AE7146" w:rsidRPr="00C172CC" w:rsidRDefault="00AE7146" w:rsidP="00AE7146">
      <w:pPr>
        <w:spacing w:after="0" w:line="240" w:lineRule="auto"/>
        <w:jc w:val="both"/>
        <w:rPr>
          <w:rFonts w:ascii="Arial" w:hAnsi="Arial" w:cs="Arial"/>
          <w:sz w:val="20"/>
          <w:szCs w:val="20"/>
        </w:rPr>
      </w:pPr>
      <w:r w:rsidRPr="00C172CC">
        <w:rPr>
          <w:rFonts w:ascii="Arial" w:hAnsi="Arial" w:cs="Arial"/>
          <w:sz w:val="20"/>
          <w:szCs w:val="20"/>
        </w:rPr>
        <w:t xml:space="preserve">Le personnel du Titulaire </w:t>
      </w:r>
      <w:r w:rsidR="00403B0F">
        <w:rPr>
          <w:rFonts w:ascii="Arial" w:hAnsi="Arial" w:cs="Arial"/>
          <w:sz w:val="20"/>
          <w:szCs w:val="20"/>
        </w:rPr>
        <w:t>doit</w:t>
      </w:r>
      <w:r w:rsidRPr="00C172CC">
        <w:rPr>
          <w:rFonts w:ascii="Arial" w:hAnsi="Arial" w:cs="Arial"/>
          <w:sz w:val="20"/>
          <w:szCs w:val="20"/>
        </w:rPr>
        <w:t xml:space="preserve"> fermer tous les ouvrants et fenêtres après son passage dans les locaux.</w:t>
      </w:r>
    </w:p>
    <w:p w14:paraId="308CF752" w14:textId="6F3D6EE7" w:rsidR="00AE7146" w:rsidRPr="00C172CC" w:rsidRDefault="00AE7146" w:rsidP="00AE7146">
      <w:pPr>
        <w:jc w:val="both"/>
        <w:rPr>
          <w:rFonts w:ascii="Arial" w:hAnsi="Arial" w:cs="Arial"/>
          <w:sz w:val="20"/>
          <w:szCs w:val="20"/>
        </w:rPr>
      </w:pPr>
      <w:r w:rsidRPr="00C172CC">
        <w:rPr>
          <w:rFonts w:ascii="Arial" w:hAnsi="Arial" w:cs="Arial"/>
          <w:sz w:val="20"/>
          <w:szCs w:val="20"/>
        </w:rPr>
        <w:t xml:space="preserve">Il </w:t>
      </w:r>
      <w:r w:rsidR="00403B0F">
        <w:rPr>
          <w:rFonts w:ascii="Arial" w:hAnsi="Arial" w:cs="Arial"/>
          <w:sz w:val="20"/>
          <w:szCs w:val="20"/>
        </w:rPr>
        <w:t>doit</w:t>
      </w:r>
      <w:r w:rsidRPr="00C172CC">
        <w:rPr>
          <w:rFonts w:ascii="Arial" w:hAnsi="Arial" w:cs="Arial"/>
          <w:sz w:val="20"/>
          <w:szCs w:val="20"/>
        </w:rPr>
        <w:t xml:space="preserve"> veiller également à la fermeture de toutes les portes d’accès aux bâtiments et des volets situés au niveau -1 et 0 des bâtiments.</w:t>
      </w:r>
    </w:p>
    <w:p w14:paraId="2AF8DF87" w14:textId="799652BE" w:rsidR="00AE7146" w:rsidRPr="00C172CC" w:rsidRDefault="00403B0F" w:rsidP="00AE7146">
      <w:pPr>
        <w:jc w:val="both"/>
        <w:rPr>
          <w:rFonts w:ascii="Arial" w:hAnsi="Arial" w:cs="Arial"/>
          <w:sz w:val="20"/>
          <w:szCs w:val="20"/>
        </w:rPr>
      </w:pPr>
      <w:r>
        <w:rPr>
          <w:rFonts w:ascii="Arial" w:hAnsi="Arial" w:cs="Arial"/>
          <w:sz w:val="20"/>
          <w:szCs w:val="20"/>
        </w:rPr>
        <w:t>Tout oubli peut</w:t>
      </w:r>
      <w:r w:rsidR="00AE7146" w:rsidRPr="00C172CC">
        <w:rPr>
          <w:rFonts w:ascii="Arial" w:hAnsi="Arial" w:cs="Arial"/>
          <w:sz w:val="20"/>
          <w:szCs w:val="20"/>
        </w:rPr>
        <w:t xml:space="preserve"> engendrer l’application de pénalité.</w:t>
      </w:r>
    </w:p>
    <w:p w14:paraId="28A4169C" w14:textId="631A2EE9" w:rsidR="00AE7146" w:rsidRDefault="00AE7146" w:rsidP="00AE7146">
      <w:pPr>
        <w:jc w:val="both"/>
        <w:rPr>
          <w:rFonts w:ascii="Arial" w:hAnsi="Arial" w:cs="Arial"/>
          <w:sz w:val="20"/>
          <w:szCs w:val="20"/>
        </w:rPr>
      </w:pPr>
      <w:r w:rsidRPr="00C172CC">
        <w:rPr>
          <w:rFonts w:ascii="Arial" w:hAnsi="Arial" w:cs="Arial"/>
          <w:sz w:val="20"/>
          <w:szCs w:val="20"/>
        </w:rPr>
        <w:t xml:space="preserve">Toute intervention de la société en charge de la sécurité des locaux de la CPAM de la </w:t>
      </w:r>
      <w:r>
        <w:rPr>
          <w:rFonts w:ascii="Arial" w:hAnsi="Arial" w:cs="Arial"/>
          <w:sz w:val="20"/>
          <w:szCs w:val="20"/>
        </w:rPr>
        <w:t>Vendée</w:t>
      </w:r>
      <w:r w:rsidRPr="00C172CC">
        <w:rPr>
          <w:rFonts w:ascii="Arial" w:hAnsi="Arial" w:cs="Arial"/>
          <w:sz w:val="20"/>
          <w:szCs w:val="20"/>
        </w:rPr>
        <w:t xml:space="preserve"> pour effectuer la fermeture de portes, ouvrants et fenêtres après le passage du Titulaire p</w:t>
      </w:r>
      <w:r w:rsidR="00403B0F">
        <w:rPr>
          <w:rFonts w:ascii="Arial" w:hAnsi="Arial" w:cs="Arial"/>
          <w:sz w:val="20"/>
          <w:szCs w:val="20"/>
        </w:rPr>
        <w:t>eut</w:t>
      </w:r>
      <w:r w:rsidRPr="00C172CC">
        <w:rPr>
          <w:rFonts w:ascii="Arial" w:hAnsi="Arial" w:cs="Arial"/>
          <w:sz w:val="20"/>
          <w:szCs w:val="20"/>
        </w:rPr>
        <w:t xml:space="preserve"> donner lieu à des pénalités.</w:t>
      </w:r>
    </w:p>
    <w:p w14:paraId="23645468" w14:textId="679BE6E1" w:rsidR="00E97F2B" w:rsidRPr="008926DE" w:rsidRDefault="00E97F2B" w:rsidP="00E97F2B">
      <w:pPr>
        <w:pStyle w:val="Titre2"/>
        <w:keepLines/>
        <w:numPr>
          <w:ilvl w:val="3"/>
          <w:numId w:val="12"/>
        </w:numPr>
        <w:spacing w:before="40" w:after="240"/>
        <w:jc w:val="left"/>
        <w:rPr>
          <w:rFonts w:eastAsiaTheme="minorHAnsi"/>
          <w:b w:val="0"/>
          <w:color w:val="005CA9"/>
          <w:lang w:eastAsia="en-US"/>
        </w:rPr>
      </w:pPr>
      <w:bookmarkStart w:id="160" w:name="_Toc202797786"/>
      <w:r w:rsidRPr="00E97F2B">
        <w:rPr>
          <w:rFonts w:eastAsiaTheme="minorHAnsi"/>
          <w:b w:val="0"/>
          <w:color w:val="005CA9"/>
          <w:lang w:eastAsia="en-US"/>
        </w:rPr>
        <w:t>Vêtements de travail - Identification du personnel du Titulaire</w:t>
      </w:r>
      <w:bookmarkEnd w:id="160"/>
      <w:r w:rsidRPr="00E97F2B">
        <w:rPr>
          <w:rFonts w:eastAsiaTheme="minorHAnsi"/>
          <w:b w:val="0"/>
          <w:color w:val="005CA9"/>
          <w:lang w:eastAsia="en-US"/>
        </w:rPr>
        <w:t xml:space="preserve">  </w:t>
      </w:r>
    </w:p>
    <w:p w14:paraId="4D3E1F2D" w14:textId="77777777" w:rsidR="00AE7146" w:rsidRPr="00A21261" w:rsidRDefault="00AE7146" w:rsidP="00AE7146">
      <w:pPr>
        <w:jc w:val="both"/>
        <w:rPr>
          <w:rFonts w:ascii="Arial" w:hAnsi="Arial" w:cs="Arial"/>
          <w:sz w:val="20"/>
          <w:szCs w:val="20"/>
        </w:rPr>
      </w:pPr>
      <w:r w:rsidRPr="00A21261">
        <w:rPr>
          <w:rFonts w:ascii="Arial" w:hAnsi="Arial" w:cs="Arial"/>
          <w:sz w:val="20"/>
          <w:szCs w:val="20"/>
        </w:rPr>
        <w:t xml:space="preserve">Le Titulaire doit doter le personnel d'exécution, féminin et masculin, d'un vêtement de travail adéquate au nettoyage des locaux chauffés et éventuellement de protection pour les prestations plus </w:t>
      </w:r>
      <w:r>
        <w:rPr>
          <w:rFonts w:ascii="Arial" w:hAnsi="Arial" w:cs="Arial"/>
          <w:sz w:val="20"/>
          <w:szCs w:val="20"/>
        </w:rPr>
        <w:t>s</w:t>
      </w:r>
      <w:r w:rsidRPr="00A21261">
        <w:rPr>
          <w:rFonts w:ascii="Arial" w:hAnsi="Arial" w:cs="Arial"/>
          <w:sz w:val="20"/>
          <w:szCs w:val="20"/>
        </w:rPr>
        <w:t xml:space="preserve">pécifiques. </w:t>
      </w:r>
    </w:p>
    <w:p w14:paraId="633EEF91" w14:textId="0475EA99" w:rsidR="00AE7146" w:rsidRPr="00C172CC" w:rsidRDefault="00AE7146" w:rsidP="00AE7146">
      <w:pPr>
        <w:jc w:val="both"/>
        <w:rPr>
          <w:rFonts w:ascii="Arial" w:hAnsi="Arial" w:cs="Arial"/>
          <w:sz w:val="20"/>
          <w:szCs w:val="20"/>
        </w:rPr>
      </w:pPr>
      <w:r w:rsidRPr="00C172CC">
        <w:rPr>
          <w:rFonts w:ascii="Arial" w:hAnsi="Arial" w:cs="Arial"/>
          <w:sz w:val="20"/>
          <w:szCs w:val="20"/>
        </w:rPr>
        <w:t>Afin d’identifier le personnel du Titulaire,</w:t>
      </w:r>
      <w:r>
        <w:rPr>
          <w:rFonts w:ascii="Arial" w:hAnsi="Arial" w:cs="Arial"/>
          <w:sz w:val="20"/>
          <w:szCs w:val="20"/>
        </w:rPr>
        <w:t xml:space="preserve"> ce </w:t>
      </w:r>
      <w:r w:rsidR="00403B0F">
        <w:rPr>
          <w:rFonts w:ascii="Arial" w:hAnsi="Arial" w:cs="Arial"/>
          <w:sz w:val="20"/>
          <w:szCs w:val="20"/>
        </w:rPr>
        <w:t>dernier équipe</w:t>
      </w:r>
      <w:r w:rsidRPr="00C172CC">
        <w:rPr>
          <w:rFonts w:ascii="Arial" w:hAnsi="Arial" w:cs="Arial"/>
          <w:sz w:val="20"/>
          <w:szCs w:val="20"/>
        </w:rPr>
        <w:t xml:space="preserve"> ses agents de vêtement identifiés au nom commercial du Titulaire.</w:t>
      </w:r>
    </w:p>
    <w:p w14:paraId="00796EF0" w14:textId="4E382979" w:rsidR="00AE7146" w:rsidRPr="00C172CC" w:rsidRDefault="00AE7146" w:rsidP="00AE7146">
      <w:pPr>
        <w:jc w:val="both"/>
        <w:rPr>
          <w:rFonts w:ascii="Arial" w:hAnsi="Arial" w:cs="Arial"/>
          <w:sz w:val="20"/>
          <w:szCs w:val="20"/>
        </w:rPr>
      </w:pPr>
      <w:r w:rsidRPr="00C172CC">
        <w:rPr>
          <w:rFonts w:ascii="Arial" w:hAnsi="Arial" w:cs="Arial"/>
          <w:sz w:val="20"/>
          <w:szCs w:val="20"/>
        </w:rPr>
        <w:t xml:space="preserve">Ce vêtement </w:t>
      </w:r>
      <w:r w:rsidR="00403B0F">
        <w:rPr>
          <w:rFonts w:ascii="Arial" w:hAnsi="Arial" w:cs="Arial"/>
          <w:sz w:val="20"/>
          <w:szCs w:val="20"/>
        </w:rPr>
        <w:t>doit</w:t>
      </w:r>
      <w:r w:rsidRPr="00C172CC">
        <w:rPr>
          <w:rFonts w:ascii="Arial" w:hAnsi="Arial" w:cs="Arial"/>
          <w:sz w:val="20"/>
          <w:szCs w:val="20"/>
        </w:rPr>
        <w:t xml:space="preserve"> être approprié à l’activité.</w:t>
      </w:r>
    </w:p>
    <w:p w14:paraId="4DA197D2" w14:textId="4BEB9566" w:rsidR="00AE7146" w:rsidRDefault="00403B0F" w:rsidP="00AE7146">
      <w:pPr>
        <w:jc w:val="both"/>
        <w:rPr>
          <w:rFonts w:ascii="Arial" w:hAnsi="Arial" w:cs="Arial"/>
          <w:sz w:val="20"/>
          <w:szCs w:val="20"/>
        </w:rPr>
      </w:pPr>
      <w:r>
        <w:rPr>
          <w:rFonts w:ascii="Arial" w:hAnsi="Arial" w:cs="Arial"/>
          <w:sz w:val="20"/>
          <w:szCs w:val="20"/>
        </w:rPr>
        <w:t>Le personnel est</w:t>
      </w:r>
      <w:r w:rsidR="00AE7146" w:rsidRPr="00C172CC">
        <w:rPr>
          <w:rFonts w:ascii="Arial" w:hAnsi="Arial" w:cs="Arial"/>
          <w:sz w:val="20"/>
          <w:szCs w:val="20"/>
        </w:rPr>
        <w:t xml:space="preserve"> également équipé de tous les équipements de protection individuelle nécessaire à leur intervention.</w:t>
      </w:r>
    </w:p>
    <w:p w14:paraId="4B4A3AB1" w14:textId="0A6A81D8" w:rsidR="00AE7146" w:rsidRDefault="00403B0F" w:rsidP="00AE7146">
      <w:pPr>
        <w:jc w:val="both"/>
        <w:rPr>
          <w:rFonts w:ascii="Arial" w:hAnsi="Arial" w:cs="Arial"/>
          <w:sz w:val="20"/>
          <w:szCs w:val="20"/>
        </w:rPr>
      </w:pPr>
      <w:r>
        <w:rPr>
          <w:rFonts w:ascii="Arial" w:hAnsi="Arial" w:cs="Arial"/>
          <w:sz w:val="20"/>
          <w:szCs w:val="20"/>
        </w:rPr>
        <w:t>Aucun agent n’est</w:t>
      </w:r>
      <w:r w:rsidR="00AE7146" w:rsidRPr="00A21261">
        <w:rPr>
          <w:rFonts w:ascii="Arial" w:hAnsi="Arial" w:cs="Arial"/>
          <w:sz w:val="20"/>
          <w:szCs w:val="20"/>
        </w:rPr>
        <w:t xml:space="preserve"> admis s'il n'est revêtu de son vêtement de travail, s'il est démuni de son insigne ou s'il présente une tenue négligée.</w:t>
      </w:r>
    </w:p>
    <w:p w14:paraId="0D150D0F" w14:textId="73AF8D92" w:rsidR="00306DF9" w:rsidRPr="008926DE" w:rsidRDefault="00306DF9" w:rsidP="00306DF9">
      <w:pPr>
        <w:pStyle w:val="Titre2"/>
        <w:keepLines/>
        <w:numPr>
          <w:ilvl w:val="3"/>
          <w:numId w:val="12"/>
        </w:numPr>
        <w:spacing w:before="40" w:after="240"/>
        <w:jc w:val="left"/>
        <w:rPr>
          <w:rFonts w:eastAsiaTheme="minorHAnsi"/>
          <w:b w:val="0"/>
          <w:color w:val="005CA9"/>
          <w:lang w:eastAsia="en-US"/>
        </w:rPr>
      </w:pPr>
      <w:bookmarkStart w:id="161" w:name="_Toc202797787"/>
      <w:r w:rsidRPr="00306DF9">
        <w:rPr>
          <w:rFonts w:eastAsiaTheme="minorHAnsi"/>
          <w:b w:val="0"/>
          <w:color w:val="005CA9"/>
          <w:lang w:eastAsia="en-US"/>
        </w:rPr>
        <w:t>Formation du personnel du Titulaire</w:t>
      </w:r>
      <w:bookmarkEnd w:id="161"/>
      <w:r w:rsidRPr="00E97F2B">
        <w:rPr>
          <w:rFonts w:eastAsiaTheme="minorHAnsi"/>
          <w:b w:val="0"/>
          <w:color w:val="005CA9"/>
          <w:lang w:eastAsia="en-US"/>
        </w:rPr>
        <w:t xml:space="preserve">  </w:t>
      </w:r>
    </w:p>
    <w:p w14:paraId="00830336" w14:textId="1418F6DA" w:rsidR="00AE7146" w:rsidRPr="00306DF9" w:rsidRDefault="00AE7146" w:rsidP="00306DF9">
      <w:pPr>
        <w:jc w:val="both"/>
        <w:rPr>
          <w:rFonts w:ascii="Arial" w:hAnsi="Arial" w:cs="Arial"/>
        </w:rPr>
      </w:pPr>
    </w:p>
    <w:p w14:paraId="3D1EE34B" w14:textId="199C1A8F" w:rsidR="00AE7146" w:rsidRDefault="00AE7146" w:rsidP="00AE7146">
      <w:pPr>
        <w:spacing w:after="0" w:line="240" w:lineRule="auto"/>
        <w:jc w:val="both"/>
        <w:rPr>
          <w:rFonts w:ascii="Arial" w:hAnsi="Arial" w:cs="Arial"/>
          <w:sz w:val="20"/>
          <w:szCs w:val="20"/>
        </w:rPr>
      </w:pPr>
      <w:r w:rsidRPr="00C172CC">
        <w:rPr>
          <w:rFonts w:ascii="Arial" w:hAnsi="Arial" w:cs="Arial"/>
          <w:sz w:val="20"/>
          <w:szCs w:val="20"/>
        </w:rPr>
        <w:t>Toutes formations à l’utilisation des machines (auto-laveuse, cireuse, etc..) ou aux procédés internes du Titulaire d</w:t>
      </w:r>
      <w:r w:rsidR="00403B0F">
        <w:rPr>
          <w:rFonts w:ascii="Arial" w:hAnsi="Arial" w:cs="Arial"/>
          <w:sz w:val="20"/>
          <w:szCs w:val="20"/>
        </w:rPr>
        <w:t>oiven</w:t>
      </w:r>
      <w:r w:rsidRPr="00C172CC">
        <w:rPr>
          <w:rFonts w:ascii="Arial" w:hAnsi="Arial" w:cs="Arial"/>
          <w:sz w:val="20"/>
          <w:szCs w:val="20"/>
        </w:rPr>
        <w:t>t être effectuées en dehors des heures de prestations de ménage indiquées au présent marché.</w:t>
      </w:r>
    </w:p>
    <w:p w14:paraId="65028252" w14:textId="77777777" w:rsidR="00AE7146" w:rsidRDefault="00AE7146" w:rsidP="00AE7146">
      <w:pPr>
        <w:spacing w:after="0" w:line="240" w:lineRule="auto"/>
        <w:jc w:val="both"/>
        <w:rPr>
          <w:rFonts w:ascii="Arial" w:hAnsi="Arial" w:cs="Arial"/>
          <w:sz w:val="20"/>
          <w:szCs w:val="20"/>
        </w:rPr>
      </w:pPr>
    </w:p>
    <w:p w14:paraId="2C4E736F" w14:textId="77777777" w:rsidR="00AE7146" w:rsidRDefault="00AE7146" w:rsidP="00AE7146">
      <w:pPr>
        <w:spacing w:after="0" w:line="240" w:lineRule="auto"/>
        <w:jc w:val="both"/>
        <w:rPr>
          <w:rFonts w:ascii="Arial" w:hAnsi="Arial" w:cs="Arial"/>
          <w:sz w:val="20"/>
          <w:szCs w:val="20"/>
        </w:rPr>
      </w:pPr>
    </w:p>
    <w:p w14:paraId="372BD474" w14:textId="06764F2B" w:rsidR="00306DF9" w:rsidRPr="008926DE" w:rsidRDefault="00306DF9" w:rsidP="00306DF9">
      <w:pPr>
        <w:pStyle w:val="Titre2"/>
        <w:keepLines/>
        <w:numPr>
          <w:ilvl w:val="3"/>
          <w:numId w:val="12"/>
        </w:numPr>
        <w:spacing w:before="40" w:after="240"/>
        <w:jc w:val="left"/>
        <w:rPr>
          <w:rFonts w:eastAsiaTheme="minorHAnsi"/>
          <w:b w:val="0"/>
          <w:color w:val="005CA9"/>
          <w:lang w:eastAsia="en-US"/>
        </w:rPr>
      </w:pPr>
      <w:bookmarkStart w:id="162" w:name="_Toc202797788"/>
      <w:r w:rsidRPr="00306DF9">
        <w:rPr>
          <w:rFonts w:eastAsiaTheme="minorHAnsi"/>
          <w:b w:val="0"/>
          <w:color w:val="005CA9"/>
          <w:lang w:eastAsia="en-US"/>
        </w:rPr>
        <w:t>Développement durable – Sensibilisation des agents du Titulaire</w:t>
      </w:r>
      <w:bookmarkEnd w:id="162"/>
      <w:r w:rsidRPr="00306DF9">
        <w:rPr>
          <w:rFonts w:eastAsiaTheme="minorHAnsi"/>
          <w:b w:val="0"/>
          <w:color w:val="005CA9"/>
          <w:lang w:eastAsia="en-US"/>
        </w:rPr>
        <w:t xml:space="preserve">  </w:t>
      </w:r>
    </w:p>
    <w:p w14:paraId="04C869FE" w14:textId="0C3C8B05" w:rsidR="00AE7146" w:rsidRPr="00C172CC" w:rsidRDefault="00403B0F" w:rsidP="00AE7146">
      <w:pPr>
        <w:jc w:val="both"/>
        <w:rPr>
          <w:rFonts w:ascii="Arial" w:hAnsi="Arial" w:cs="Arial"/>
          <w:sz w:val="20"/>
          <w:szCs w:val="20"/>
        </w:rPr>
      </w:pPr>
      <w:r>
        <w:rPr>
          <w:rFonts w:ascii="Arial" w:hAnsi="Arial" w:cs="Arial"/>
          <w:sz w:val="20"/>
          <w:szCs w:val="20"/>
        </w:rPr>
        <w:t>Le Titulaire sensibilise</w:t>
      </w:r>
      <w:r w:rsidR="00AE7146" w:rsidRPr="00C172CC">
        <w:rPr>
          <w:rFonts w:ascii="Arial" w:hAnsi="Arial" w:cs="Arial"/>
          <w:sz w:val="20"/>
          <w:szCs w:val="20"/>
        </w:rPr>
        <w:t xml:space="preserve"> ses agents au développement durable.</w:t>
      </w:r>
    </w:p>
    <w:p w14:paraId="1796FB1C" w14:textId="71DC8721" w:rsidR="00AE7146" w:rsidRPr="00C172CC" w:rsidRDefault="00403B0F" w:rsidP="00AE7146">
      <w:pPr>
        <w:jc w:val="both"/>
        <w:rPr>
          <w:rFonts w:ascii="Arial" w:hAnsi="Arial" w:cs="Arial"/>
          <w:sz w:val="20"/>
          <w:szCs w:val="20"/>
        </w:rPr>
      </w:pPr>
      <w:r>
        <w:rPr>
          <w:rFonts w:ascii="Arial" w:hAnsi="Arial" w:cs="Arial"/>
          <w:sz w:val="20"/>
          <w:szCs w:val="20"/>
        </w:rPr>
        <w:t>Il est</w:t>
      </w:r>
      <w:r w:rsidR="00AE7146" w:rsidRPr="00C172CC">
        <w:rPr>
          <w:rFonts w:ascii="Arial" w:hAnsi="Arial" w:cs="Arial"/>
          <w:sz w:val="20"/>
          <w:szCs w:val="20"/>
        </w:rPr>
        <w:t xml:space="preserve"> évité tout éclairage</w:t>
      </w:r>
      <w:r>
        <w:rPr>
          <w:rFonts w:ascii="Arial" w:hAnsi="Arial" w:cs="Arial"/>
          <w:sz w:val="20"/>
          <w:szCs w:val="20"/>
        </w:rPr>
        <w:t xml:space="preserve"> superflu. Le Titulaire veille</w:t>
      </w:r>
      <w:r w:rsidR="00AE7146" w:rsidRPr="00C172CC">
        <w:rPr>
          <w:rFonts w:ascii="Arial" w:hAnsi="Arial" w:cs="Arial"/>
          <w:sz w:val="20"/>
          <w:szCs w:val="20"/>
        </w:rPr>
        <w:t xml:space="preserve"> à ce que l’éclairage soit strictement limité au temps nécessaire à l’exécution des prestations.</w:t>
      </w:r>
    </w:p>
    <w:p w14:paraId="162C1FBD" w14:textId="77777777" w:rsidR="00AE7146" w:rsidRPr="00C172CC" w:rsidRDefault="00AE7146" w:rsidP="00403B0F">
      <w:pPr>
        <w:jc w:val="both"/>
        <w:rPr>
          <w:rFonts w:ascii="Arial" w:hAnsi="Arial" w:cs="Arial"/>
          <w:sz w:val="20"/>
          <w:szCs w:val="20"/>
        </w:rPr>
      </w:pPr>
      <w:r w:rsidRPr="00C172CC">
        <w:rPr>
          <w:rFonts w:ascii="Arial" w:hAnsi="Arial" w:cs="Arial"/>
          <w:sz w:val="20"/>
          <w:szCs w:val="20"/>
        </w:rPr>
        <w:t>L’éclairage général de l’ensemble des locaux est interdit.</w:t>
      </w:r>
    </w:p>
    <w:p w14:paraId="35CA62D6" w14:textId="0DD93F52" w:rsidR="00AE7146" w:rsidRPr="00C172CC" w:rsidRDefault="00AE7146" w:rsidP="00403B0F">
      <w:pPr>
        <w:jc w:val="both"/>
        <w:rPr>
          <w:rFonts w:ascii="Arial" w:hAnsi="Arial" w:cs="Arial"/>
          <w:sz w:val="20"/>
          <w:szCs w:val="20"/>
        </w:rPr>
      </w:pPr>
      <w:r w:rsidRPr="00C172CC">
        <w:rPr>
          <w:rFonts w:ascii="Arial" w:hAnsi="Arial" w:cs="Arial"/>
          <w:sz w:val="20"/>
          <w:szCs w:val="20"/>
        </w:rPr>
        <w:t>A la fin de la prestation, une vérification de l’extinc</w:t>
      </w:r>
      <w:r w:rsidR="00403B0F">
        <w:rPr>
          <w:rFonts w:ascii="Arial" w:hAnsi="Arial" w:cs="Arial"/>
          <w:sz w:val="20"/>
          <w:szCs w:val="20"/>
        </w:rPr>
        <w:t>tion de toutes les lumières est</w:t>
      </w:r>
      <w:r w:rsidRPr="00C172CC">
        <w:rPr>
          <w:rFonts w:ascii="Arial" w:hAnsi="Arial" w:cs="Arial"/>
          <w:sz w:val="20"/>
          <w:szCs w:val="20"/>
        </w:rPr>
        <w:t xml:space="preserve"> effectuée par le ou les techniciens du Titulaire.</w:t>
      </w:r>
    </w:p>
    <w:p w14:paraId="303E8907" w14:textId="6814027B" w:rsidR="00AE7146" w:rsidRPr="00C172CC" w:rsidRDefault="00403B0F" w:rsidP="00403B0F">
      <w:pPr>
        <w:jc w:val="both"/>
        <w:rPr>
          <w:rFonts w:ascii="Arial" w:hAnsi="Arial" w:cs="Arial"/>
          <w:sz w:val="20"/>
          <w:szCs w:val="20"/>
        </w:rPr>
      </w:pPr>
      <w:r>
        <w:rPr>
          <w:rFonts w:ascii="Arial" w:hAnsi="Arial" w:cs="Arial"/>
          <w:sz w:val="20"/>
          <w:szCs w:val="20"/>
        </w:rPr>
        <w:t>Le Titulaire veille</w:t>
      </w:r>
      <w:r w:rsidR="00AE7146" w:rsidRPr="00C172CC">
        <w:rPr>
          <w:rFonts w:ascii="Arial" w:hAnsi="Arial" w:cs="Arial"/>
          <w:sz w:val="20"/>
          <w:szCs w:val="20"/>
        </w:rPr>
        <w:t xml:space="preserve"> également à prendre toutes les dispositions nécessaires pour ne pas laisser couler l’eau inutilement.</w:t>
      </w:r>
    </w:p>
    <w:p w14:paraId="6A1BB0D9" w14:textId="77777777" w:rsidR="00AE7146" w:rsidRPr="00C172CC" w:rsidRDefault="00AE7146" w:rsidP="00403B0F">
      <w:pPr>
        <w:jc w:val="both"/>
        <w:rPr>
          <w:rFonts w:ascii="Arial" w:hAnsi="Arial" w:cs="Arial"/>
          <w:sz w:val="20"/>
          <w:szCs w:val="20"/>
        </w:rPr>
      </w:pPr>
      <w:r w:rsidRPr="00C172CC">
        <w:rPr>
          <w:rFonts w:ascii="Arial" w:hAnsi="Arial" w:cs="Arial"/>
          <w:sz w:val="20"/>
          <w:szCs w:val="20"/>
        </w:rPr>
        <w:t>Il s’engage à proposer des produits respectueux de l’environnement et de la santé du personnel et des utilisateurs.</w:t>
      </w:r>
    </w:p>
    <w:p w14:paraId="435C76D5" w14:textId="77777777" w:rsidR="00AE7146" w:rsidRDefault="00AE7146" w:rsidP="00403B0F">
      <w:pPr>
        <w:jc w:val="both"/>
        <w:rPr>
          <w:rFonts w:ascii="Arial" w:hAnsi="Arial" w:cs="Arial"/>
          <w:sz w:val="20"/>
          <w:szCs w:val="20"/>
        </w:rPr>
      </w:pPr>
      <w:r w:rsidRPr="00C172CC">
        <w:rPr>
          <w:rFonts w:ascii="Arial" w:hAnsi="Arial" w:cs="Arial"/>
          <w:sz w:val="20"/>
          <w:szCs w:val="20"/>
        </w:rPr>
        <w:t>Le Titulaire est tenu d’utiliser des produits répondant aux éco labels</w:t>
      </w:r>
      <w:r>
        <w:rPr>
          <w:rFonts w:ascii="Arial" w:hAnsi="Arial" w:cs="Arial"/>
          <w:sz w:val="20"/>
          <w:szCs w:val="20"/>
        </w:rPr>
        <w:t>.</w:t>
      </w:r>
    </w:p>
    <w:p w14:paraId="4D47A8D6" w14:textId="0576CDA4" w:rsidR="00AE7146" w:rsidRDefault="00AE7146" w:rsidP="00403B0F">
      <w:pPr>
        <w:jc w:val="both"/>
        <w:rPr>
          <w:rFonts w:ascii="Arial" w:hAnsi="Arial" w:cs="Arial"/>
          <w:sz w:val="20"/>
          <w:szCs w:val="20"/>
        </w:rPr>
      </w:pPr>
      <w:r>
        <w:rPr>
          <w:rFonts w:ascii="Arial" w:hAnsi="Arial" w:cs="Arial"/>
          <w:sz w:val="20"/>
          <w:szCs w:val="20"/>
        </w:rPr>
        <w:t>En cas de défaillance technique au sein des locaux de la CPAM de la Vendée relevé par le personnel du Titulaire (fuite,</w:t>
      </w:r>
      <w:r w:rsidR="00403B0F">
        <w:rPr>
          <w:rFonts w:ascii="Arial" w:hAnsi="Arial" w:cs="Arial"/>
          <w:sz w:val="20"/>
          <w:szCs w:val="20"/>
        </w:rPr>
        <w:t xml:space="preserve"> lumière, etc…) le désordre est</w:t>
      </w:r>
      <w:r>
        <w:rPr>
          <w:rFonts w:ascii="Arial" w:hAnsi="Arial" w:cs="Arial"/>
          <w:sz w:val="20"/>
          <w:szCs w:val="20"/>
        </w:rPr>
        <w:t xml:space="preserve"> relevé dans le cahier de liaison afin d’informer les services techniques de la CPAM.</w:t>
      </w:r>
    </w:p>
    <w:p w14:paraId="51250351" w14:textId="77777777" w:rsidR="00AE7146" w:rsidRDefault="00AE7146" w:rsidP="00AE7146">
      <w:pPr>
        <w:rPr>
          <w:rFonts w:ascii="Arial" w:hAnsi="Arial" w:cs="Arial"/>
          <w:sz w:val="20"/>
          <w:szCs w:val="20"/>
        </w:rPr>
      </w:pPr>
    </w:p>
    <w:p w14:paraId="13FD11A5" w14:textId="77777777" w:rsidR="00AE7146" w:rsidRPr="00CF73BF" w:rsidRDefault="00AE7146" w:rsidP="004843C1">
      <w:pPr>
        <w:pStyle w:val="Titre2"/>
        <w:keepLines/>
        <w:numPr>
          <w:ilvl w:val="1"/>
          <w:numId w:val="12"/>
        </w:numPr>
        <w:spacing w:before="40" w:after="240"/>
        <w:rPr>
          <w:rFonts w:eastAsiaTheme="minorHAnsi"/>
          <w:bCs w:val="0"/>
          <w:color w:val="005CA9"/>
          <w:lang w:eastAsia="en-US"/>
        </w:rPr>
      </w:pPr>
      <w:bookmarkStart w:id="163" w:name="_Toc198213219"/>
      <w:bookmarkStart w:id="164" w:name="_Toc202797789"/>
      <w:r>
        <w:rPr>
          <w:rFonts w:eastAsiaTheme="minorHAnsi"/>
          <w:bCs w:val="0"/>
          <w:color w:val="005CA9"/>
          <w:lang w:eastAsia="en-US"/>
        </w:rPr>
        <w:lastRenderedPageBreak/>
        <w:t>NETTOYAGE DE LA VITRERIE - SPECIFICITES</w:t>
      </w:r>
      <w:bookmarkEnd w:id="163"/>
      <w:bookmarkEnd w:id="164"/>
    </w:p>
    <w:p w14:paraId="1AB6B0C8" w14:textId="4AB40984" w:rsidR="004843C1" w:rsidRPr="008926DE" w:rsidRDefault="004843C1" w:rsidP="004843C1">
      <w:pPr>
        <w:pStyle w:val="Titre2"/>
        <w:keepLines/>
        <w:numPr>
          <w:ilvl w:val="2"/>
          <w:numId w:val="12"/>
        </w:numPr>
        <w:spacing w:before="40" w:after="240"/>
        <w:jc w:val="left"/>
        <w:rPr>
          <w:rFonts w:eastAsiaTheme="minorHAnsi"/>
          <w:b w:val="0"/>
          <w:color w:val="005CA9"/>
          <w:lang w:eastAsia="en-US"/>
        </w:rPr>
      </w:pPr>
      <w:bookmarkStart w:id="165" w:name="_Toc202797790"/>
      <w:r w:rsidRPr="004843C1">
        <w:rPr>
          <w:rFonts w:eastAsiaTheme="minorHAnsi"/>
          <w:b w:val="0"/>
          <w:color w:val="005CA9"/>
          <w:lang w:eastAsia="en-US"/>
        </w:rPr>
        <w:t>Prestation forfaitaires</w:t>
      </w:r>
      <w:bookmarkEnd w:id="165"/>
    </w:p>
    <w:p w14:paraId="6290C9FB" w14:textId="77777777" w:rsidR="00AE7146" w:rsidRPr="00753015" w:rsidRDefault="00AE7146" w:rsidP="00AE7146">
      <w:pPr>
        <w:spacing w:after="0" w:line="240" w:lineRule="auto"/>
        <w:rPr>
          <w:rFonts w:ascii="Arial" w:hAnsi="Arial" w:cs="Arial"/>
          <w:sz w:val="20"/>
          <w:szCs w:val="20"/>
        </w:rPr>
      </w:pPr>
      <w:r w:rsidRPr="00753015">
        <w:rPr>
          <w:rFonts w:ascii="Arial" w:hAnsi="Arial" w:cs="Arial"/>
          <w:sz w:val="20"/>
          <w:szCs w:val="20"/>
        </w:rPr>
        <w:t>Les prestations suivantes sont comprises dans le forfait :</w:t>
      </w:r>
    </w:p>
    <w:p w14:paraId="67A1840A" w14:textId="77777777" w:rsidR="00AE7146" w:rsidRPr="00753015" w:rsidRDefault="00AE7146" w:rsidP="00AE7146">
      <w:pPr>
        <w:spacing w:after="0" w:line="240" w:lineRule="auto"/>
        <w:rPr>
          <w:rFonts w:ascii="Arial" w:hAnsi="Arial" w:cs="Arial"/>
          <w:sz w:val="20"/>
          <w:szCs w:val="20"/>
        </w:rPr>
      </w:pPr>
      <w:r w:rsidRPr="00753015">
        <w:rPr>
          <w:rFonts w:ascii="Arial" w:hAnsi="Arial" w:cs="Arial"/>
          <w:sz w:val="20"/>
          <w:szCs w:val="20"/>
        </w:rPr>
        <w:t>•</w:t>
      </w:r>
      <w:r w:rsidRPr="00753015">
        <w:rPr>
          <w:rFonts w:ascii="Arial" w:hAnsi="Arial" w:cs="Arial"/>
          <w:sz w:val="20"/>
          <w:szCs w:val="20"/>
        </w:rPr>
        <w:tab/>
        <w:t>Nettoyage de la vitrerie extérieure</w:t>
      </w:r>
    </w:p>
    <w:p w14:paraId="3A535604" w14:textId="77777777" w:rsidR="00AE7146" w:rsidRPr="00753015" w:rsidRDefault="00AE7146" w:rsidP="00AE7146">
      <w:pPr>
        <w:spacing w:after="0" w:line="240" w:lineRule="auto"/>
        <w:rPr>
          <w:rFonts w:ascii="Arial" w:hAnsi="Arial" w:cs="Arial"/>
          <w:sz w:val="20"/>
          <w:szCs w:val="20"/>
        </w:rPr>
      </w:pPr>
      <w:r w:rsidRPr="00753015">
        <w:rPr>
          <w:rFonts w:ascii="Arial" w:hAnsi="Arial" w:cs="Arial"/>
          <w:sz w:val="20"/>
          <w:szCs w:val="20"/>
        </w:rPr>
        <w:t>•</w:t>
      </w:r>
      <w:r w:rsidRPr="00753015">
        <w:rPr>
          <w:rFonts w:ascii="Arial" w:hAnsi="Arial" w:cs="Arial"/>
          <w:sz w:val="20"/>
          <w:szCs w:val="20"/>
        </w:rPr>
        <w:tab/>
        <w:t>Nettoyage de la vitrerie intérieur</w:t>
      </w:r>
    </w:p>
    <w:p w14:paraId="2A179DE3" w14:textId="77777777" w:rsidR="00AE7146" w:rsidRPr="00753015" w:rsidRDefault="00AE7146" w:rsidP="00AE7146">
      <w:pPr>
        <w:spacing w:after="0" w:line="240" w:lineRule="auto"/>
        <w:rPr>
          <w:rFonts w:ascii="Arial" w:hAnsi="Arial" w:cs="Arial"/>
          <w:sz w:val="20"/>
          <w:szCs w:val="20"/>
        </w:rPr>
      </w:pPr>
      <w:r w:rsidRPr="00753015">
        <w:rPr>
          <w:rFonts w:ascii="Arial" w:hAnsi="Arial" w:cs="Arial"/>
          <w:sz w:val="20"/>
          <w:szCs w:val="20"/>
        </w:rPr>
        <w:t>•</w:t>
      </w:r>
      <w:r w:rsidRPr="00753015">
        <w:rPr>
          <w:rFonts w:ascii="Arial" w:hAnsi="Arial" w:cs="Arial"/>
          <w:sz w:val="20"/>
          <w:szCs w:val="20"/>
        </w:rPr>
        <w:tab/>
        <w:t>Nettoyage des portes vitrées (intérieures et extérieures)</w:t>
      </w:r>
    </w:p>
    <w:p w14:paraId="6710DD69" w14:textId="77777777" w:rsidR="00AE7146" w:rsidRPr="00753015" w:rsidRDefault="00AE7146" w:rsidP="00AE7146">
      <w:pPr>
        <w:spacing w:after="0" w:line="240" w:lineRule="auto"/>
        <w:rPr>
          <w:rFonts w:ascii="Arial" w:hAnsi="Arial" w:cs="Arial"/>
          <w:sz w:val="20"/>
          <w:szCs w:val="20"/>
        </w:rPr>
      </w:pPr>
      <w:r w:rsidRPr="00753015">
        <w:rPr>
          <w:rFonts w:ascii="Arial" w:hAnsi="Arial" w:cs="Arial"/>
          <w:sz w:val="20"/>
          <w:szCs w:val="20"/>
        </w:rPr>
        <w:t>•</w:t>
      </w:r>
      <w:r w:rsidRPr="00753015">
        <w:rPr>
          <w:rFonts w:ascii="Arial" w:hAnsi="Arial" w:cs="Arial"/>
          <w:sz w:val="20"/>
          <w:szCs w:val="20"/>
        </w:rPr>
        <w:tab/>
        <w:t>Nettoyage des cloisons vitrées</w:t>
      </w:r>
    </w:p>
    <w:p w14:paraId="0D0AFE15" w14:textId="77777777" w:rsidR="00AE7146" w:rsidRPr="00753015" w:rsidRDefault="00AE7146" w:rsidP="00AE7146">
      <w:pPr>
        <w:spacing w:after="0" w:line="240" w:lineRule="auto"/>
        <w:rPr>
          <w:rFonts w:ascii="Arial" w:hAnsi="Arial" w:cs="Arial"/>
          <w:sz w:val="20"/>
          <w:szCs w:val="20"/>
        </w:rPr>
      </w:pPr>
      <w:r w:rsidRPr="00753015">
        <w:rPr>
          <w:rFonts w:ascii="Arial" w:hAnsi="Arial" w:cs="Arial"/>
          <w:sz w:val="20"/>
          <w:szCs w:val="20"/>
        </w:rPr>
        <w:t>•</w:t>
      </w:r>
      <w:r w:rsidRPr="00753015">
        <w:rPr>
          <w:rFonts w:ascii="Arial" w:hAnsi="Arial" w:cs="Arial"/>
          <w:sz w:val="20"/>
          <w:szCs w:val="20"/>
        </w:rPr>
        <w:tab/>
        <w:t xml:space="preserve">Nettoyage et dépoussiérage des encadrements </w:t>
      </w:r>
    </w:p>
    <w:p w14:paraId="79C2258C" w14:textId="77777777" w:rsidR="00AE7146" w:rsidRPr="00753015" w:rsidRDefault="00AE7146" w:rsidP="00AE7146">
      <w:pPr>
        <w:spacing w:after="0" w:line="240" w:lineRule="auto"/>
        <w:rPr>
          <w:rFonts w:ascii="Arial" w:hAnsi="Arial" w:cs="Arial"/>
          <w:sz w:val="20"/>
          <w:szCs w:val="20"/>
        </w:rPr>
      </w:pPr>
    </w:p>
    <w:p w14:paraId="2827555C" w14:textId="77777777" w:rsidR="00AE7146" w:rsidRPr="00753015" w:rsidRDefault="00AE7146" w:rsidP="00AE7146">
      <w:pPr>
        <w:jc w:val="both"/>
        <w:rPr>
          <w:rFonts w:ascii="Arial" w:hAnsi="Arial" w:cs="Arial"/>
          <w:sz w:val="20"/>
          <w:szCs w:val="20"/>
        </w:rPr>
      </w:pPr>
      <w:r w:rsidRPr="00753015">
        <w:rPr>
          <w:rFonts w:ascii="Arial" w:hAnsi="Arial" w:cs="Arial"/>
          <w:sz w:val="20"/>
          <w:szCs w:val="20"/>
        </w:rPr>
        <w:t>La fourniture du matériel et des produits nécessaires pour réaliser les travaux demandés sont également inclus dans le montant forfaitaire</w:t>
      </w:r>
    </w:p>
    <w:p w14:paraId="08027AAC" w14:textId="6B932F83" w:rsidR="00AE7146" w:rsidRDefault="00AE7146" w:rsidP="00AE7146">
      <w:pPr>
        <w:jc w:val="both"/>
        <w:rPr>
          <w:rFonts w:ascii="Arial" w:hAnsi="Arial" w:cs="Arial"/>
          <w:sz w:val="20"/>
          <w:szCs w:val="20"/>
        </w:rPr>
      </w:pPr>
      <w:r w:rsidRPr="00753015">
        <w:rPr>
          <w:rFonts w:ascii="Arial" w:hAnsi="Arial" w:cs="Arial"/>
          <w:sz w:val="20"/>
          <w:szCs w:val="20"/>
        </w:rPr>
        <w:t>L’eau nécessaire à l</w:t>
      </w:r>
      <w:r w:rsidR="00403B0F">
        <w:rPr>
          <w:rFonts w:ascii="Arial" w:hAnsi="Arial" w:cs="Arial"/>
          <w:sz w:val="20"/>
          <w:szCs w:val="20"/>
        </w:rPr>
        <w:t>’exécution de la prestation est</w:t>
      </w:r>
      <w:r w:rsidRPr="00753015">
        <w:rPr>
          <w:rFonts w:ascii="Arial" w:hAnsi="Arial" w:cs="Arial"/>
          <w:sz w:val="20"/>
          <w:szCs w:val="20"/>
        </w:rPr>
        <w:t xml:space="preserve"> fournie par la CPAM de la</w:t>
      </w:r>
      <w:r>
        <w:rPr>
          <w:rFonts w:ascii="Arial" w:hAnsi="Arial" w:cs="Arial"/>
          <w:sz w:val="20"/>
          <w:szCs w:val="20"/>
        </w:rPr>
        <w:t xml:space="preserve"> Vendée.</w:t>
      </w:r>
    </w:p>
    <w:p w14:paraId="5E9E7F51" w14:textId="24E35FE7" w:rsidR="004843C1" w:rsidRPr="008926DE" w:rsidRDefault="004843C1" w:rsidP="004843C1">
      <w:pPr>
        <w:pStyle w:val="Titre2"/>
        <w:keepLines/>
        <w:numPr>
          <w:ilvl w:val="2"/>
          <w:numId w:val="12"/>
        </w:numPr>
        <w:spacing w:before="40" w:after="240"/>
        <w:jc w:val="left"/>
        <w:rPr>
          <w:rFonts w:eastAsiaTheme="minorHAnsi"/>
          <w:b w:val="0"/>
          <w:color w:val="005CA9"/>
          <w:lang w:eastAsia="en-US"/>
        </w:rPr>
      </w:pPr>
      <w:bookmarkStart w:id="166" w:name="_Toc202797791"/>
      <w:bookmarkStart w:id="167" w:name="_Hlk197291695"/>
      <w:r w:rsidRPr="004843C1">
        <w:rPr>
          <w:rFonts w:eastAsiaTheme="minorHAnsi"/>
          <w:b w:val="0"/>
          <w:color w:val="005CA9"/>
          <w:lang w:eastAsia="en-US"/>
        </w:rPr>
        <w:t>Prestation non-forfaitaires</w:t>
      </w:r>
      <w:bookmarkEnd w:id="166"/>
    </w:p>
    <w:bookmarkEnd w:id="167"/>
    <w:p w14:paraId="769F0EF4" w14:textId="1B2644B3" w:rsidR="00AE7146" w:rsidRPr="00753015" w:rsidRDefault="00AE7146" w:rsidP="00AE7146">
      <w:pPr>
        <w:spacing w:after="0" w:line="240" w:lineRule="auto"/>
        <w:jc w:val="both"/>
        <w:rPr>
          <w:rFonts w:ascii="Arial" w:hAnsi="Arial" w:cs="Arial"/>
          <w:sz w:val="20"/>
          <w:szCs w:val="20"/>
        </w:rPr>
      </w:pPr>
      <w:r w:rsidRPr="00753015">
        <w:rPr>
          <w:rFonts w:ascii="Arial" w:hAnsi="Arial" w:cs="Arial"/>
          <w:sz w:val="20"/>
          <w:szCs w:val="20"/>
        </w:rPr>
        <w:t xml:space="preserve">Pendant la durée du marché, la CPAM de la </w:t>
      </w:r>
      <w:r>
        <w:rPr>
          <w:rFonts w:ascii="Arial" w:hAnsi="Arial" w:cs="Arial"/>
          <w:sz w:val="20"/>
          <w:szCs w:val="20"/>
        </w:rPr>
        <w:t>Vendée</w:t>
      </w:r>
      <w:r w:rsidR="00403B0F">
        <w:rPr>
          <w:rFonts w:ascii="Arial" w:hAnsi="Arial" w:cs="Arial"/>
          <w:sz w:val="20"/>
          <w:szCs w:val="20"/>
        </w:rPr>
        <w:t xml:space="preserve"> peut</w:t>
      </w:r>
      <w:r w:rsidRPr="00753015">
        <w:rPr>
          <w:rFonts w:ascii="Arial" w:hAnsi="Arial" w:cs="Arial"/>
          <w:sz w:val="20"/>
          <w:szCs w:val="20"/>
        </w:rPr>
        <w:t xml:space="preserve"> demander au titulaire des prestations complémentaires dont la nécessité apparaîtrait à la suite d’un besoin ponctuel, d’un constat d’anomalie ou d’un besoin d’adaptation ou de rénovation.</w:t>
      </w:r>
    </w:p>
    <w:p w14:paraId="4F0D8F2A" w14:textId="00C61FB6" w:rsidR="00AE7146" w:rsidRPr="00753015" w:rsidRDefault="00403B0F" w:rsidP="00AE7146">
      <w:pPr>
        <w:jc w:val="both"/>
        <w:rPr>
          <w:rFonts w:ascii="Arial" w:hAnsi="Arial" w:cs="Arial"/>
          <w:sz w:val="20"/>
          <w:szCs w:val="20"/>
        </w:rPr>
      </w:pPr>
      <w:r>
        <w:rPr>
          <w:rFonts w:ascii="Arial" w:hAnsi="Arial" w:cs="Arial"/>
          <w:sz w:val="20"/>
          <w:szCs w:val="20"/>
        </w:rPr>
        <w:t>Ces interventions fo</w:t>
      </w:r>
      <w:r w:rsidR="00AE7146" w:rsidRPr="00753015">
        <w:rPr>
          <w:rFonts w:ascii="Arial" w:hAnsi="Arial" w:cs="Arial"/>
          <w:sz w:val="20"/>
          <w:szCs w:val="20"/>
        </w:rPr>
        <w:t xml:space="preserve">nt l’objet de commandes individuelles établies à partir de devis détaillés fournis par le </w:t>
      </w:r>
      <w:r>
        <w:rPr>
          <w:rFonts w:ascii="Arial" w:hAnsi="Arial" w:cs="Arial"/>
          <w:sz w:val="20"/>
          <w:szCs w:val="20"/>
        </w:rPr>
        <w:t>titulaire. L’exécution ne peut</w:t>
      </w:r>
      <w:r w:rsidR="00AE7146" w:rsidRPr="00753015">
        <w:rPr>
          <w:rFonts w:ascii="Arial" w:hAnsi="Arial" w:cs="Arial"/>
          <w:sz w:val="20"/>
          <w:szCs w:val="20"/>
        </w:rPr>
        <w:t xml:space="preserve"> intervenir qu’après l’accord écrit de la CPAM de la </w:t>
      </w:r>
      <w:r w:rsidR="00AE7146">
        <w:rPr>
          <w:rFonts w:ascii="Arial" w:hAnsi="Arial" w:cs="Arial"/>
          <w:sz w:val="20"/>
          <w:szCs w:val="20"/>
        </w:rPr>
        <w:t>Vendée.</w:t>
      </w:r>
    </w:p>
    <w:p w14:paraId="563A2715" w14:textId="414DD59E" w:rsidR="00AE7146" w:rsidRDefault="00AE7146" w:rsidP="00AE7146">
      <w:pPr>
        <w:rPr>
          <w:rFonts w:ascii="Arial" w:hAnsi="Arial" w:cs="Arial"/>
          <w:sz w:val="20"/>
          <w:szCs w:val="20"/>
        </w:rPr>
      </w:pPr>
      <w:r w:rsidRPr="00AD28C4">
        <w:rPr>
          <w:rFonts w:ascii="Arial" w:hAnsi="Arial" w:cs="Arial"/>
          <w:sz w:val="20"/>
          <w:szCs w:val="20"/>
        </w:rPr>
        <w:t xml:space="preserve">Les prestations d’entretien ainsi que leurs fréquences (descriptif des tâches à accomplir, désignation des travaux, fréquences des opérations pour chaque site) sont décrites au planning établit en </w:t>
      </w:r>
      <w:r w:rsidRPr="00AD15F3">
        <w:rPr>
          <w:rFonts w:ascii="Arial" w:hAnsi="Arial" w:cs="Arial"/>
          <w:sz w:val="20"/>
          <w:szCs w:val="20"/>
        </w:rPr>
        <w:t>annexe 4 du</w:t>
      </w:r>
      <w:r w:rsidR="00403B0F" w:rsidRPr="00AD15F3">
        <w:rPr>
          <w:rFonts w:ascii="Arial" w:hAnsi="Arial" w:cs="Arial"/>
          <w:sz w:val="20"/>
          <w:szCs w:val="20"/>
        </w:rPr>
        <w:t xml:space="preserve"> Lot n°3</w:t>
      </w:r>
      <w:r w:rsidRPr="00AD15F3">
        <w:rPr>
          <w:rFonts w:ascii="Arial" w:hAnsi="Arial" w:cs="Arial"/>
          <w:sz w:val="20"/>
          <w:szCs w:val="20"/>
        </w:rPr>
        <w:t>.</w:t>
      </w:r>
    </w:p>
    <w:p w14:paraId="4DA37D48" w14:textId="3BA28538" w:rsidR="004843C1" w:rsidRPr="008926DE" w:rsidRDefault="004843C1" w:rsidP="004843C1">
      <w:pPr>
        <w:pStyle w:val="Titre2"/>
        <w:keepLines/>
        <w:numPr>
          <w:ilvl w:val="2"/>
          <w:numId w:val="12"/>
        </w:numPr>
        <w:spacing w:before="40" w:after="240"/>
        <w:jc w:val="left"/>
        <w:rPr>
          <w:rFonts w:eastAsiaTheme="minorHAnsi"/>
          <w:b w:val="0"/>
          <w:color w:val="005CA9"/>
          <w:lang w:eastAsia="en-US"/>
        </w:rPr>
      </w:pPr>
      <w:bookmarkStart w:id="168" w:name="_Toc202797792"/>
      <w:r w:rsidRPr="004843C1">
        <w:rPr>
          <w:rFonts w:eastAsiaTheme="minorHAnsi"/>
          <w:b w:val="0"/>
          <w:color w:val="005CA9"/>
          <w:lang w:eastAsia="en-US"/>
        </w:rPr>
        <w:t>Planning d’intervention</w:t>
      </w:r>
      <w:bookmarkEnd w:id="168"/>
    </w:p>
    <w:p w14:paraId="79BA5F7E" w14:textId="162ED1E4" w:rsidR="00AE7146" w:rsidRPr="004843C1" w:rsidRDefault="00403B0F" w:rsidP="007576F8">
      <w:pPr>
        <w:spacing w:after="0" w:line="240" w:lineRule="auto"/>
        <w:jc w:val="both"/>
        <w:rPr>
          <w:rFonts w:ascii="Arial" w:hAnsi="Arial" w:cs="Arial"/>
          <w:b/>
          <w:sz w:val="20"/>
          <w:szCs w:val="20"/>
          <w:u w:val="single"/>
        </w:rPr>
      </w:pPr>
      <w:r>
        <w:rPr>
          <w:rFonts w:ascii="Arial" w:hAnsi="Arial" w:cs="Arial"/>
          <w:sz w:val="20"/>
          <w:szCs w:val="20"/>
        </w:rPr>
        <w:t>Les prestations s</w:t>
      </w:r>
      <w:r w:rsidR="00AE7146" w:rsidRPr="004843C1">
        <w:rPr>
          <w:rFonts w:ascii="Arial" w:hAnsi="Arial" w:cs="Arial"/>
          <w:sz w:val="20"/>
          <w:szCs w:val="20"/>
        </w:rPr>
        <w:t>ont effectuées en une seule intervention, sans coupure sauf intempéries.</w:t>
      </w:r>
    </w:p>
    <w:p w14:paraId="7DEE505E" w14:textId="6772BEB1" w:rsidR="00AE7146" w:rsidRPr="00AD28C4" w:rsidRDefault="00403B0F" w:rsidP="007576F8">
      <w:pPr>
        <w:spacing w:after="0" w:line="240" w:lineRule="auto"/>
        <w:jc w:val="both"/>
        <w:rPr>
          <w:rFonts w:ascii="Arial" w:hAnsi="Arial" w:cs="Arial"/>
          <w:sz w:val="20"/>
          <w:szCs w:val="20"/>
        </w:rPr>
      </w:pPr>
      <w:r>
        <w:rPr>
          <w:rFonts w:ascii="Arial" w:hAnsi="Arial" w:cs="Arial"/>
          <w:sz w:val="20"/>
          <w:szCs w:val="20"/>
        </w:rPr>
        <w:t>Le Titulaire informe</w:t>
      </w:r>
      <w:r w:rsidR="00AE7146" w:rsidRPr="00AD28C4">
        <w:rPr>
          <w:rFonts w:ascii="Arial" w:hAnsi="Arial" w:cs="Arial"/>
          <w:sz w:val="20"/>
          <w:szCs w:val="20"/>
        </w:rPr>
        <w:t xml:space="preserve"> la CPAM de la </w:t>
      </w:r>
      <w:r w:rsidR="00AE7146">
        <w:rPr>
          <w:rFonts w:ascii="Arial" w:hAnsi="Arial" w:cs="Arial"/>
          <w:sz w:val="20"/>
          <w:szCs w:val="20"/>
        </w:rPr>
        <w:t>Vendée</w:t>
      </w:r>
      <w:r w:rsidR="00AE7146" w:rsidRPr="00AD28C4">
        <w:rPr>
          <w:rFonts w:ascii="Arial" w:hAnsi="Arial" w:cs="Arial"/>
          <w:sz w:val="20"/>
          <w:szCs w:val="20"/>
        </w:rPr>
        <w:t xml:space="preserve"> de la date effective d’intervention par courriel (</w:t>
      </w:r>
      <w:hyperlink r:id="rId9" w:history="1">
        <w:r w:rsidR="00AE7146" w:rsidRPr="00B11CC2">
          <w:rPr>
            <w:rStyle w:val="Lienhypertexte"/>
            <w:rFonts w:ascii="Arial" w:hAnsi="Arial" w:cs="Arial"/>
            <w:sz w:val="20"/>
            <w:szCs w:val="20"/>
          </w:rPr>
          <w:t>achats.cpam-vendee@assurance-maladie.fr</w:t>
        </w:r>
      </w:hyperlink>
      <w:r w:rsidR="00AE7146">
        <w:rPr>
          <w:rFonts w:ascii="Arial" w:hAnsi="Arial" w:cs="Arial"/>
          <w:sz w:val="20"/>
          <w:szCs w:val="20"/>
        </w:rPr>
        <w:t xml:space="preserve">) </w:t>
      </w:r>
      <w:r w:rsidR="00AE7146" w:rsidRPr="00AD28C4">
        <w:rPr>
          <w:rFonts w:ascii="Arial" w:hAnsi="Arial" w:cs="Arial"/>
          <w:sz w:val="20"/>
          <w:szCs w:val="20"/>
        </w:rPr>
        <w:t xml:space="preserve">un mois avant, tout en se conformant au planning établit </w:t>
      </w:r>
      <w:r w:rsidR="00AE7146" w:rsidRPr="004B1363">
        <w:rPr>
          <w:rFonts w:ascii="Arial" w:hAnsi="Arial" w:cs="Arial"/>
          <w:sz w:val="20"/>
          <w:szCs w:val="20"/>
        </w:rPr>
        <w:t xml:space="preserve">en annexe 2 du </w:t>
      </w:r>
      <w:r>
        <w:rPr>
          <w:rFonts w:ascii="Arial" w:hAnsi="Arial" w:cs="Arial"/>
          <w:sz w:val="20"/>
          <w:szCs w:val="20"/>
        </w:rPr>
        <w:t>lot n°3</w:t>
      </w:r>
      <w:r w:rsidR="00AE7146" w:rsidRPr="004B1363">
        <w:rPr>
          <w:rFonts w:ascii="Arial" w:hAnsi="Arial" w:cs="Arial"/>
          <w:sz w:val="20"/>
          <w:szCs w:val="20"/>
        </w:rPr>
        <w:t>.</w:t>
      </w:r>
    </w:p>
    <w:p w14:paraId="3A8E200F" w14:textId="77777777" w:rsidR="00AE7146" w:rsidRPr="00AD28C4" w:rsidRDefault="00AE7146" w:rsidP="007576F8">
      <w:pPr>
        <w:jc w:val="both"/>
        <w:rPr>
          <w:rFonts w:ascii="Arial" w:hAnsi="Arial" w:cs="Arial"/>
          <w:sz w:val="20"/>
          <w:szCs w:val="20"/>
        </w:rPr>
      </w:pPr>
      <w:r w:rsidRPr="00AD28C4">
        <w:rPr>
          <w:rFonts w:ascii="Arial" w:hAnsi="Arial" w:cs="Arial"/>
          <w:sz w:val="20"/>
          <w:szCs w:val="20"/>
        </w:rPr>
        <w:t>Si l’une des deux parties désire déplacer une intervention, elle en informe par courriel l’autre au moins 2 jours ouvrables avant la date prévue.</w:t>
      </w:r>
    </w:p>
    <w:p w14:paraId="7970A74D" w14:textId="77777777" w:rsidR="00AE7146" w:rsidRPr="00AD28C4" w:rsidRDefault="00AE7146" w:rsidP="007576F8">
      <w:pPr>
        <w:jc w:val="both"/>
        <w:rPr>
          <w:rFonts w:ascii="Arial" w:hAnsi="Arial" w:cs="Arial"/>
          <w:sz w:val="20"/>
          <w:szCs w:val="20"/>
        </w:rPr>
      </w:pPr>
      <w:r w:rsidRPr="00AD28C4">
        <w:rPr>
          <w:rFonts w:ascii="Arial" w:hAnsi="Arial" w:cs="Arial"/>
          <w:sz w:val="20"/>
          <w:szCs w:val="20"/>
        </w:rPr>
        <w:t>Les périodes d’intervention peuvent être modifiées en cours d’exécution à la demande de la CPAM de l</w:t>
      </w:r>
      <w:r>
        <w:rPr>
          <w:rFonts w:ascii="Arial" w:hAnsi="Arial" w:cs="Arial"/>
          <w:sz w:val="20"/>
          <w:szCs w:val="20"/>
        </w:rPr>
        <w:t xml:space="preserve">a Vendée </w:t>
      </w:r>
      <w:r w:rsidRPr="00AD28C4">
        <w:rPr>
          <w:rFonts w:ascii="Arial" w:hAnsi="Arial" w:cs="Arial"/>
          <w:sz w:val="20"/>
          <w:szCs w:val="20"/>
        </w:rPr>
        <w:t>par courriel avant la modification effective.</w:t>
      </w:r>
    </w:p>
    <w:p w14:paraId="71CF3C97" w14:textId="7CA18E9D" w:rsidR="00AE7146" w:rsidRPr="00AD28C4" w:rsidRDefault="007576F8" w:rsidP="007576F8">
      <w:pPr>
        <w:jc w:val="both"/>
        <w:rPr>
          <w:rFonts w:ascii="Arial" w:hAnsi="Arial" w:cs="Arial"/>
          <w:sz w:val="20"/>
          <w:szCs w:val="20"/>
        </w:rPr>
      </w:pPr>
      <w:r>
        <w:rPr>
          <w:rFonts w:ascii="Arial" w:hAnsi="Arial" w:cs="Arial"/>
          <w:sz w:val="20"/>
          <w:szCs w:val="20"/>
        </w:rPr>
        <w:t>Le Titulaire peut</w:t>
      </w:r>
      <w:r w:rsidR="00AE7146" w:rsidRPr="00AD28C4">
        <w:rPr>
          <w:rFonts w:ascii="Arial" w:hAnsi="Arial" w:cs="Arial"/>
          <w:sz w:val="20"/>
          <w:szCs w:val="20"/>
        </w:rPr>
        <w:t xml:space="preserve"> proposer une modification à la CPAM de la </w:t>
      </w:r>
      <w:r w:rsidR="00AE7146">
        <w:rPr>
          <w:rFonts w:ascii="Arial" w:hAnsi="Arial" w:cs="Arial"/>
          <w:sz w:val="20"/>
          <w:szCs w:val="20"/>
        </w:rPr>
        <w:t>Vendée</w:t>
      </w:r>
      <w:r w:rsidR="00AE7146" w:rsidRPr="00AD28C4">
        <w:rPr>
          <w:rFonts w:ascii="Arial" w:hAnsi="Arial" w:cs="Arial"/>
          <w:sz w:val="20"/>
          <w:szCs w:val="20"/>
        </w:rPr>
        <w:t xml:space="preserve"> en justifiant et en motivant sa suggestion. </w:t>
      </w:r>
    </w:p>
    <w:p w14:paraId="3654645E" w14:textId="39EFA9F4" w:rsidR="00AE7146" w:rsidRDefault="00AE7146" w:rsidP="007576F8">
      <w:pPr>
        <w:jc w:val="both"/>
        <w:rPr>
          <w:rFonts w:ascii="Arial" w:hAnsi="Arial" w:cs="Arial"/>
          <w:sz w:val="20"/>
          <w:szCs w:val="20"/>
        </w:rPr>
      </w:pPr>
      <w:r w:rsidRPr="00AD28C4">
        <w:rPr>
          <w:rFonts w:ascii="Arial" w:hAnsi="Arial" w:cs="Arial"/>
          <w:sz w:val="20"/>
          <w:szCs w:val="20"/>
        </w:rPr>
        <w:t xml:space="preserve">En </w:t>
      </w:r>
      <w:r w:rsidR="007576F8">
        <w:rPr>
          <w:rFonts w:ascii="Arial" w:hAnsi="Arial" w:cs="Arial"/>
          <w:sz w:val="20"/>
          <w:szCs w:val="20"/>
        </w:rPr>
        <w:t>aucun cas le titulaire ne peut</w:t>
      </w:r>
      <w:r w:rsidRPr="00AD28C4">
        <w:rPr>
          <w:rFonts w:ascii="Arial" w:hAnsi="Arial" w:cs="Arial"/>
          <w:sz w:val="20"/>
          <w:szCs w:val="20"/>
        </w:rPr>
        <w:t xml:space="preserve"> modifier les dates d’intervention sur chacun des sites sans accord écrit de la CPAM de la </w:t>
      </w:r>
      <w:r>
        <w:rPr>
          <w:rFonts w:ascii="Arial" w:hAnsi="Arial" w:cs="Arial"/>
          <w:sz w:val="20"/>
          <w:szCs w:val="20"/>
        </w:rPr>
        <w:t>Vendée</w:t>
      </w:r>
      <w:r w:rsidRPr="00AD28C4">
        <w:rPr>
          <w:rFonts w:ascii="Arial" w:hAnsi="Arial" w:cs="Arial"/>
          <w:sz w:val="20"/>
          <w:szCs w:val="20"/>
        </w:rPr>
        <w:t>.</w:t>
      </w:r>
    </w:p>
    <w:p w14:paraId="5E9B3932" w14:textId="77777777" w:rsidR="00AE7146" w:rsidRPr="00AD28C4" w:rsidRDefault="00AE7146" w:rsidP="007576F8">
      <w:pPr>
        <w:jc w:val="both"/>
        <w:rPr>
          <w:rFonts w:ascii="Arial" w:hAnsi="Arial" w:cs="Arial"/>
          <w:sz w:val="20"/>
          <w:szCs w:val="20"/>
        </w:rPr>
      </w:pPr>
      <w:r w:rsidRPr="00AD28C4">
        <w:rPr>
          <w:rFonts w:ascii="Arial" w:hAnsi="Arial" w:cs="Arial"/>
          <w:sz w:val="20"/>
          <w:szCs w:val="20"/>
        </w:rPr>
        <w:t xml:space="preserve">D’une manière générale, les interventions du titulaire ne doivent pas perturber le bon fonctionnement de la CPAM de la </w:t>
      </w:r>
      <w:r>
        <w:rPr>
          <w:rFonts w:ascii="Arial" w:hAnsi="Arial" w:cs="Arial"/>
          <w:sz w:val="20"/>
          <w:szCs w:val="20"/>
        </w:rPr>
        <w:t>Vendée</w:t>
      </w:r>
      <w:r w:rsidRPr="00AD28C4">
        <w:rPr>
          <w:rFonts w:ascii="Arial" w:hAnsi="Arial" w:cs="Arial"/>
          <w:sz w:val="20"/>
          <w:szCs w:val="20"/>
        </w:rPr>
        <w:t xml:space="preserve"> et être réalisées avec tous les moyens nécessaires en vue de réduire au maximum leur durée.</w:t>
      </w:r>
    </w:p>
    <w:p w14:paraId="71F4D999" w14:textId="26CE754C" w:rsidR="004843C1" w:rsidRPr="008926DE" w:rsidRDefault="004843C1" w:rsidP="004843C1">
      <w:pPr>
        <w:pStyle w:val="Titre2"/>
        <w:keepLines/>
        <w:numPr>
          <w:ilvl w:val="2"/>
          <w:numId w:val="12"/>
        </w:numPr>
        <w:spacing w:before="40" w:after="240"/>
        <w:jc w:val="left"/>
        <w:rPr>
          <w:rFonts w:eastAsiaTheme="minorHAnsi"/>
          <w:b w:val="0"/>
          <w:color w:val="005CA9"/>
          <w:lang w:eastAsia="en-US"/>
        </w:rPr>
      </w:pPr>
      <w:bookmarkStart w:id="169" w:name="_Toc202797793"/>
      <w:bookmarkStart w:id="170" w:name="_Hlk197292175"/>
      <w:r w:rsidRPr="004843C1">
        <w:rPr>
          <w:rFonts w:eastAsiaTheme="minorHAnsi"/>
          <w:b w:val="0"/>
          <w:color w:val="005CA9"/>
          <w:lang w:eastAsia="en-US"/>
        </w:rPr>
        <w:t>Matériel</w:t>
      </w:r>
      <w:r>
        <w:rPr>
          <w:rFonts w:eastAsiaTheme="minorHAnsi"/>
          <w:b w:val="0"/>
          <w:color w:val="005CA9"/>
          <w:lang w:eastAsia="en-US"/>
        </w:rPr>
        <w:t>s</w:t>
      </w:r>
      <w:r w:rsidRPr="004843C1">
        <w:rPr>
          <w:rFonts w:eastAsiaTheme="minorHAnsi"/>
          <w:b w:val="0"/>
          <w:color w:val="005CA9"/>
          <w:lang w:eastAsia="en-US"/>
        </w:rPr>
        <w:t xml:space="preserve"> – Produits d’entretien</w:t>
      </w:r>
      <w:bookmarkEnd w:id="169"/>
    </w:p>
    <w:bookmarkEnd w:id="170"/>
    <w:p w14:paraId="06ED1A59" w14:textId="350F8259" w:rsidR="00AE7146" w:rsidRPr="00AD28C4" w:rsidRDefault="007576F8" w:rsidP="00AE7146">
      <w:pPr>
        <w:spacing w:after="0" w:line="240" w:lineRule="auto"/>
        <w:rPr>
          <w:rFonts w:ascii="Arial" w:hAnsi="Arial" w:cs="Arial"/>
          <w:sz w:val="20"/>
          <w:szCs w:val="20"/>
        </w:rPr>
      </w:pPr>
      <w:r>
        <w:rPr>
          <w:rFonts w:ascii="Arial" w:hAnsi="Arial" w:cs="Arial"/>
          <w:sz w:val="20"/>
          <w:szCs w:val="20"/>
        </w:rPr>
        <w:t>Le Titulaire apporte</w:t>
      </w:r>
      <w:r w:rsidR="00AE7146" w:rsidRPr="00AD28C4">
        <w:rPr>
          <w:rFonts w:ascii="Arial" w:hAnsi="Arial" w:cs="Arial"/>
          <w:sz w:val="20"/>
          <w:szCs w:val="20"/>
        </w:rPr>
        <w:t xml:space="preserve"> l’intégralité du matériel qu’il lui est nécessaire pour l’exécution de sa prestation.</w:t>
      </w:r>
    </w:p>
    <w:p w14:paraId="5118761D" w14:textId="0B5B12E5" w:rsidR="00AE7146" w:rsidRPr="00AD28C4" w:rsidRDefault="00AE7146" w:rsidP="00AE7146">
      <w:pPr>
        <w:spacing w:after="0" w:line="240" w:lineRule="auto"/>
        <w:jc w:val="both"/>
        <w:rPr>
          <w:rFonts w:ascii="Arial" w:hAnsi="Arial" w:cs="Arial"/>
          <w:sz w:val="20"/>
          <w:szCs w:val="20"/>
        </w:rPr>
      </w:pPr>
      <w:r w:rsidRPr="00AD28C4">
        <w:rPr>
          <w:rFonts w:ascii="Arial" w:hAnsi="Arial" w:cs="Arial"/>
          <w:sz w:val="20"/>
          <w:szCs w:val="20"/>
        </w:rPr>
        <w:t>Durant</w:t>
      </w:r>
      <w:r w:rsidR="007576F8">
        <w:rPr>
          <w:rFonts w:ascii="Arial" w:hAnsi="Arial" w:cs="Arial"/>
          <w:sz w:val="20"/>
          <w:szCs w:val="20"/>
        </w:rPr>
        <w:t xml:space="preserve"> son intervention, il s’assure</w:t>
      </w:r>
      <w:r w:rsidRPr="00AD28C4">
        <w:rPr>
          <w:rFonts w:ascii="Arial" w:hAnsi="Arial" w:cs="Arial"/>
          <w:sz w:val="20"/>
          <w:szCs w:val="20"/>
        </w:rPr>
        <w:t xml:space="preserve"> que son matériel ne soit pas entreposé de telle sorte à gêner le personnel de la CPAM de la </w:t>
      </w:r>
      <w:r>
        <w:rPr>
          <w:rFonts w:ascii="Arial" w:hAnsi="Arial" w:cs="Arial"/>
          <w:sz w:val="20"/>
          <w:szCs w:val="20"/>
        </w:rPr>
        <w:t>Vendée</w:t>
      </w:r>
      <w:r w:rsidRPr="00AD28C4">
        <w:rPr>
          <w:rFonts w:ascii="Arial" w:hAnsi="Arial" w:cs="Arial"/>
          <w:sz w:val="20"/>
          <w:szCs w:val="20"/>
        </w:rPr>
        <w:t>, ni à obstruer les allées, paliers, escaliers, portes et issues des secours.</w:t>
      </w:r>
    </w:p>
    <w:p w14:paraId="32780FB3" w14:textId="77777777" w:rsidR="00AE7146" w:rsidRPr="00AD28C4" w:rsidRDefault="00AE7146" w:rsidP="00AE7146">
      <w:pPr>
        <w:jc w:val="both"/>
        <w:rPr>
          <w:rFonts w:ascii="Arial" w:hAnsi="Arial" w:cs="Arial"/>
          <w:sz w:val="20"/>
          <w:szCs w:val="20"/>
        </w:rPr>
      </w:pPr>
      <w:r w:rsidRPr="00AD28C4">
        <w:rPr>
          <w:rFonts w:ascii="Arial" w:hAnsi="Arial" w:cs="Arial"/>
          <w:sz w:val="20"/>
          <w:szCs w:val="20"/>
        </w:rPr>
        <w:t>Les produits d’entretien sont à la charge exclusive du Titulaire.</w:t>
      </w:r>
    </w:p>
    <w:p w14:paraId="42FF25B6" w14:textId="5D3508B7" w:rsidR="00AE7146" w:rsidRPr="00AD28C4" w:rsidRDefault="007576F8" w:rsidP="00AE7146">
      <w:pPr>
        <w:jc w:val="both"/>
        <w:rPr>
          <w:rFonts w:ascii="Arial" w:hAnsi="Arial" w:cs="Arial"/>
          <w:sz w:val="20"/>
          <w:szCs w:val="20"/>
        </w:rPr>
      </w:pPr>
      <w:r>
        <w:rPr>
          <w:rFonts w:ascii="Arial" w:hAnsi="Arial" w:cs="Arial"/>
          <w:sz w:val="20"/>
          <w:szCs w:val="20"/>
        </w:rPr>
        <w:t>Ces produits doiven</w:t>
      </w:r>
      <w:r w:rsidR="00AE7146" w:rsidRPr="00AD28C4">
        <w:rPr>
          <w:rFonts w:ascii="Arial" w:hAnsi="Arial" w:cs="Arial"/>
          <w:sz w:val="20"/>
          <w:szCs w:val="20"/>
        </w:rPr>
        <w:t>t être conformes à la législation en vigueur, de première qualité, non corrosif et adaptés aux surfaces à nettoyer.</w:t>
      </w:r>
    </w:p>
    <w:p w14:paraId="51568F3B" w14:textId="7CB1F9DB" w:rsidR="00AE7146" w:rsidRPr="00AD28C4" w:rsidRDefault="007576F8" w:rsidP="00AE7146">
      <w:pPr>
        <w:jc w:val="both"/>
        <w:rPr>
          <w:rFonts w:ascii="Arial" w:hAnsi="Arial" w:cs="Arial"/>
          <w:sz w:val="20"/>
          <w:szCs w:val="20"/>
        </w:rPr>
      </w:pPr>
      <w:r>
        <w:rPr>
          <w:rFonts w:ascii="Arial" w:hAnsi="Arial" w:cs="Arial"/>
          <w:sz w:val="20"/>
          <w:szCs w:val="20"/>
        </w:rPr>
        <w:lastRenderedPageBreak/>
        <w:t>Toutes les précautions s</w:t>
      </w:r>
      <w:r w:rsidR="00AE7146" w:rsidRPr="00AD28C4">
        <w:rPr>
          <w:rFonts w:ascii="Arial" w:hAnsi="Arial" w:cs="Arial"/>
          <w:sz w:val="20"/>
          <w:szCs w:val="20"/>
        </w:rPr>
        <w:t>ont prises par le Titulaire pour que l’état des meubles, immeubles, aménagements, machines ne soit pas altéré par les opérations de nettoyage et en particulier par les projections de produits.</w:t>
      </w:r>
    </w:p>
    <w:p w14:paraId="00C1BBA8" w14:textId="1134BCA4" w:rsidR="00AE7146" w:rsidRPr="00AD28C4" w:rsidRDefault="00AE7146" w:rsidP="00AE7146">
      <w:pPr>
        <w:jc w:val="both"/>
        <w:rPr>
          <w:rFonts w:ascii="Arial" w:hAnsi="Arial" w:cs="Arial"/>
          <w:sz w:val="20"/>
          <w:szCs w:val="20"/>
        </w:rPr>
      </w:pPr>
      <w:r w:rsidRPr="00AD28C4">
        <w:rPr>
          <w:rFonts w:ascii="Arial" w:hAnsi="Arial" w:cs="Arial"/>
          <w:sz w:val="20"/>
          <w:szCs w:val="20"/>
        </w:rPr>
        <w:t xml:space="preserve">L’eau et l’électricité nécessaires à </w:t>
      </w:r>
      <w:r w:rsidR="007576F8">
        <w:rPr>
          <w:rFonts w:ascii="Arial" w:hAnsi="Arial" w:cs="Arial"/>
          <w:sz w:val="20"/>
          <w:szCs w:val="20"/>
        </w:rPr>
        <w:t>l’exécution de la prestation s</w:t>
      </w:r>
      <w:r w:rsidRPr="00AD28C4">
        <w:rPr>
          <w:rFonts w:ascii="Arial" w:hAnsi="Arial" w:cs="Arial"/>
          <w:sz w:val="20"/>
          <w:szCs w:val="20"/>
        </w:rPr>
        <w:t xml:space="preserve">ont fournies par la CPAM de la </w:t>
      </w:r>
      <w:r>
        <w:rPr>
          <w:rFonts w:ascii="Arial" w:hAnsi="Arial" w:cs="Arial"/>
          <w:sz w:val="20"/>
          <w:szCs w:val="20"/>
        </w:rPr>
        <w:t>Vendée</w:t>
      </w:r>
      <w:r w:rsidRPr="00AD28C4">
        <w:rPr>
          <w:rFonts w:ascii="Arial" w:hAnsi="Arial" w:cs="Arial"/>
          <w:sz w:val="20"/>
          <w:szCs w:val="20"/>
        </w:rPr>
        <w:t>.</w:t>
      </w:r>
    </w:p>
    <w:p w14:paraId="2348BAC1" w14:textId="70F34EF1" w:rsidR="00AE7146" w:rsidRPr="00AD28C4" w:rsidRDefault="00AE7146" w:rsidP="00AE7146">
      <w:pPr>
        <w:jc w:val="both"/>
        <w:rPr>
          <w:rFonts w:ascii="Arial" w:hAnsi="Arial" w:cs="Arial"/>
          <w:sz w:val="20"/>
          <w:szCs w:val="20"/>
        </w:rPr>
      </w:pPr>
      <w:r w:rsidRPr="00AD28C4">
        <w:rPr>
          <w:rFonts w:ascii="Arial" w:hAnsi="Arial" w:cs="Arial"/>
          <w:sz w:val="20"/>
          <w:szCs w:val="20"/>
        </w:rPr>
        <w:t>Il est précisé au Titulaire que le nettoyage de son matériel et le vidage de son seau ne p</w:t>
      </w:r>
      <w:r w:rsidR="007576F8">
        <w:rPr>
          <w:rFonts w:ascii="Arial" w:hAnsi="Arial" w:cs="Arial"/>
          <w:sz w:val="20"/>
          <w:szCs w:val="20"/>
        </w:rPr>
        <w:t>euven</w:t>
      </w:r>
      <w:r w:rsidRPr="00AD28C4">
        <w:rPr>
          <w:rFonts w:ascii="Arial" w:hAnsi="Arial" w:cs="Arial"/>
          <w:sz w:val="20"/>
          <w:szCs w:val="20"/>
        </w:rPr>
        <w:t xml:space="preserve">t se faire dans les lavabos des sanitaires. </w:t>
      </w:r>
    </w:p>
    <w:p w14:paraId="23F41F8D" w14:textId="08713015" w:rsidR="004843C1" w:rsidRPr="008926DE" w:rsidRDefault="004843C1" w:rsidP="004843C1">
      <w:pPr>
        <w:pStyle w:val="Titre2"/>
        <w:keepLines/>
        <w:numPr>
          <w:ilvl w:val="2"/>
          <w:numId w:val="12"/>
        </w:numPr>
        <w:spacing w:before="40" w:after="240"/>
        <w:jc w:val="left"/>
        <w:rPr>
          <w:rFonts w:eastAsiaTheme="minorHAnsi"/>
          <w:b w:val="0"/>
          <w:color w:val="005CA9"/>
          <w:lang w:eastAsia="en-US"/>
        </w:rPr>
      </w:pPr>
      <w:bookmarkStart w:id="171" w:name="_Toc202797794"/>
      <w:bookmarkStart w:id="172" w:name="_Hlk197292452"/>
      <w:r w:rsidRPr="004843C1">
        <w:rPr>
          <w:rFonts w:eastAsiaTheme="minorHAnsi"/>
          <w:b w:val="0"/>
          <w:color w:val="005CA9"/>
          <w:lang w:eastAsia="en-US"/>
        </w:rPr>
        <w:t>Sécurité</w:t>
      </w:r>
      <w:bookmarkEnd w:id="171"/>
    </w:p>
    <w:bookmarkEnd w:id="172"/>
    <w:p w14:paraId="79034D15" w14:textId="025908D7" w:rsidR="00AE7146" w:rsidRPr="004D219A" w:rsidRDefault="00AE7146" w:rsidP="00AE7146">
      <w:pPr>
        <w:spacing w:after="0" w:line="240" w:lineRule="auto"/>
        <w:jc w:val="both"/>
        <w:rPr>
          <w:rFonts w:ascii="Arial" w:hAnsi="Arial" w:cs="Arial"/>
          <w:sz w:val="20"/>
          <w:szCs w:val="20"/>
        </w:rPr>
      </w:pPr>
      <w:r w:rsidRPr="004D219A">
        <w:rPr>
          <w:rFonts w:ascii="Arial" w:hAnsi="Arial" w:cs="Arial"/>
          <w:sz w:val="20"/>
          <w:szCs w:val="20"/>
        </w:rPr>
        <w:t>Les opérations</w:t>
      </w:r>
      <w:r w:rsidR="007576F8">
        <w:rPr>
          <w:rFonts w:ascii="Arial" w:hAnsi="Arial" w:cs="Arial"/>
          <w:sz w:val="20"/>
          <w:szCs w:val="20"/>
        </w:rPr>
        <w:t xml:space="preserve"> de nettoyage de la vitrerie s</w:t>
      </w:r>
      <w:r w:rsidRPr="004D219A">
        <w:rPr>
          <w:rFonts w:ascii="Arial" w:hAnsi="Arial" w:cs="Arial"/>
          <w:sz w:val="20"/>
          <w:szCs w:val="20"/>
        </w:rPr>
        <w:t>ont conduites dans</w:t>
      </w:r>
      <w:r>
        <w:rPr>
          <w:rFonts w:ascii="Arial" w:hAnsi="Arial" w:cs="Arial"/>
          <w:sz w:val="20"/>
          <w:szCs w:val="20"/>
        </w:rPr>
        <w:t xml:space="preserve"> </w:t>
      </w:r>
      <w:r w:rsidRPr="004D219A">
        <w:rPr>
          <w:rFonts w:ascii="Arial" w:hAnsi="Arial" w:cs="Arial"/>
          <w:sz w:val="20"/>
          <w:szCs w:val="20"/>
        </w:rPr>
        <w:t>le respect des normes en vigueur.</w:t>
      </w:r>
    </w:p>
    <w:p w14:paraId="0EB10AE7" w14:textId="6E86A6A4" w:rsidR="00AE7146" w:rsidRPr="004D219A" w:rsidRDefault="007576F8" w:rsidP="00AE7146">
      <w:pPr>
        <w:spacing w:after="0" w:line="240" w:lineRule="auto"/>
        <w:jc w:val="both"/>
        <w:rPr>
          <w:rFonts w:ascii="Arial" w:hAnsi="Arial" w:cs="Arial"/>
          <w:sz w:val="20"/>
          <w:szCs w:val="20"/>
        </w:rPr>
      </w:pPr>
      <w:r>
        <w:rPr>
          <w:rFonts w:ascii="Arial" w:hAnsi="Arial" w:cs="Arial"/>
          <w:sz w:val="20"/>
          <w:szCs w:val="20"/>
        </w:rPr>
        <w:t>Le Titulaire travaille</w:t>
      </w:r>
      <w:r w:rsidR="00AE7146" w:rsidRPr="004D219A">
        <w:rPr>
          <w:rFonts w:ascii="Arial" w:hAnsi="Arial" w:cs="Arial"/>
          <w:sz w:val="20"/>
          <w:szCs w:val="20"/>
        </w:rPr>
        <w:t xml:space="preserve"> en permanence dans le respect des règles de sécurité.</w:t>
      </w:r>
    </w:p>
    <w:p w14:paraId="38FC0587" w14:textId="77777777" w:rsidR="00AE7146" w:rsidRDefault="00AE7146" w:rsidP="00AE7146">
      <w:pPr>
        <w:spacing w:after="0" w:line="240" w:lineRule="auto"/>
        <w:jc w:val="both"/>
        <w:rPr>
          <w:rFonts w:ascii="Arial" w:hAnsi="Arial" w:cs="Arial"/>
          <w:sz w:val="20"/>
          <w:szCs w:val="20"/>
        </w:rPr>
      </w:pPr>
    </w:p>
    <w:p w14:paraId="376CDC11" w14:textId="7DA7931F" w:rsidR="00AE7146" w:rsidRPr="004D219A" w:rsidRDefault="007576F8" w:rsidP="00AE7146">
      <w:pPr>
        <w:spacing w:after="0" w:line="240" w:lineRule="auto"/>
        <w:jc w:val="both"/>
        <w:rPr>
          <w:rFonts w:ascii="Arial" w:hAnsi="Arial" w:cs="Arial"/>
          <w:sz w:val="20"/>
          <w:szCs w:val="20"/>
        </w:rPr>
      </w:pPr>
      <w:r>
        <w:rPr>
          <w:rFonts w:ascii="Arial" w:hAnsi="Arial" w:cs="Arial"/>
          <w:sz w:val="20"/>
          <w:szCs w:val="20"/>
        </w:rPr>
        <w:t>Les agents d’exécution dispose</w:t>
      </w:r>
      <w:r w:rsidR="00AE7146" w:rsidRPr="004D219A">
        <w:rPr>
          <w:rFonts w:ascii="Arial" w:hAnsi="Arial" w:cs="Arial"/>
          <w:sz w:val="20"/>
          <w:szCs w:val="20"/>
        </w:rPr>
        <w:t>nt de tous les moyens nécessaires à leur s</w:t>
      </w:r>
      <w:r>
        <w:rPr>
          <w:rFonts w:ascii="Arial" w:hAnsi="Arial" w:cs="Arial"/>
          <w:sz w:val="20"/>
          <w:szCs w:val="20"/>
        </w:rPr>
        <w:t xml:space="preserve">écurité, moyens auxquels ils </w:t>
      </w:r>
      <w:r w:rsidR="00AE7146" w:rsidRPr="004D219A">
        <w:rPr>
          <w:rFonts w:ascii="Arial" w:hAnsi="Arial" w:cs="Arial"/>
          <w:sz w:val="20"/>
          <w:szCs w:val="20"/>
        </w:rPr>
        <w:t>ont été formés, et notamment harnais, longes, perches, nacelles, descendeurs, etc…</w:t>
      </w:r>
    </w:p>
    <w:p w14:paraId="664351B7" w14:textId="77777777" w:rsidR="00AE7146" w:rsidRDefault="00AE7146" w:rsidP="00AE7146">
      <w:pPr>
        <w:spacing w:after="0" w:line="240" w:lineRule="auto"/>
        <w:jc w:val="both"/>
        <w:rPr>
          <w:rFonts w:ascii="Arial" w:hAnsi="Arial" w:cs="Arial"/>
          <w:sz w:val="20"/>
          <w:szCs w:val="20"/>
        </w:rPr>
      </w:pPr>
    </w:p>
    <w:p w14:paraId="3FA2B5A5" w14:textId="06968BD8" w:rsidR="00AE7146" w:rsidRPr="004D219A" w:rsidRDefault="00AE7146" w:rsidP="00AE7146">
      <w:pPr>
        <w:spacing w:after="0" w:line="240" w:lineRule="auto"/>
        <w:jc w:val="both"/>
        <w:rPr>
          <w:rFonts w:ascii="Arial" w:hAnsi="Arial" w:cs="Arial"/>
          <w:sz w:val="20"/>
          <w:szCs w:val="20"/>
        </w:rPr>
      </w:pPr>
      <w:r w:rsidRPr="004D219A">
        <w:rPr>
          <w:rFonts w:ascii="Arial" w:hAnsi="Arial" w:cs="Arial"/>
          <w:sz w:val="20"/>
          <w:szCs w:val="20"/>
        </w:rPr>
        <w:t>Le Titulaire est réputé avoir apprécié exactement toutes les suj</w:t>
      </w:r>
      <w:r w:rsidR="007576F8">
        <w:rPr>
          <w:rFonts w:ascii="Arial" w:hAnsi="Arial" w:cs="Arial"/>
          <w:sz w:val="20"/>
          <w:szCs w:val="20"/>
        </w:rPr>
        <w:t>étions auxquelles il se trouve</w:t>
      </w:r>
      <w:r w:rsidRPr="004D219A">
        <w:rPr>
          <w:rFonts w:ascii="Arial" w:hAnsi="Arial" w:cs="Arial"/>
          <w:sz w:val="20"/>
          <w:szCs w:val="20"/>
        </w:rPr>
        <w:t xml:space="preserve"> confronté pour satisfaire à ses obligations contractuelles.</w:t>
      </w:r>
    </w:p>
    <w:p w14:paraId="601F3E73" w14:textId="77777777" w:rsidR="00AE7146" w:rsidRDefault="00AE7146" w:rsidP="00AE7146">
      <w:pPr>
        <w:spacing w:after="0" w:line="240" w:lineRule="auto"/>
        <w:rPr>
          <w:rFonts w:ascii="Arial" w:hAnsi="Arial" w:cs="Arial"/>
          <w:sz w:val="20"/>
          <w:szCs w:val="20"/>
        </w:rPr>
      </w:pPr>
    </w:p>
    <w:p w14:paraId="29ABB4DE" w14:textId="7221F329" w:rsidR="00AE7146" w:rsidRDefault="007576F8" w:rsidP="00AE7146">
      <w:pPr>
        <w:spacing w:after="0" w:line="240" w:lineRule="auto"/>
        <w:rPr>
          <w:rFonts w:ascii="Arial" w:hAnsi="Arial" w:cs="Arial"/>
          <w:sz w:val="20"/>
          <w:szCs w:val="20"/>
        </w:rPr>
      </w:pPr>
      <w:r>
        <w:rPr>
          <w:rFonts w:ascii="Arial" w:hAnsi="Arial" w:cs="Arial"/>
          <w:sz w:val="20"/>
          <w:szCs w:val="20"/>
        </w:rPr>
        <w:t>Le Titulaire supporte</w:t>
      </w:r>
      <w:r w:rsidR="00AE7146" w:rsidRPr="004D219A">
        <w:rPr>
          <w:rFonts w:ascii="Arial" w:hAnsi="Arial" w:cs="Arial"/>
          <w:sz w:val="20"/>
          <w:szCs w:val="20"/>
        </w:rPr>
        <w:t xml:space="preserve"> la responsabilité entière des dégâts qu’il p</w:t>
      </w:r>
      <w:r>
        <w:rPr>
          <w:rFonts w:ascii="Arial" w:hAnsi="Arial" w:cs="Arial"/>
          <w:sz w:val="20"/>
          <w:szCs w:val="20"/>
        </w:rPr>
        <w:t>eu</w:t>
      </w:r>
      <w:r w:rsidR="00AE7146" w:rsidRPr="004D219A">
        <w:rPr>
          <w:rFonts w:ascii="Arial" w:hAnsi="Arial" w:cs="Arial"/>
          <w:sz w:val="20"/>
          <w:szCs w:val="20"/>
        </w:rPr>
        <w:t>t occasionner pendant la duré</w:t>
      </w:r>
      <w:r>
        <w:rPr>
          <w:rFonts w:ascii="Arial" w:hAnsi="Arial" w:cs="Arial"/>
          <w:sz w:val="20"/>
          <w:szCs w:val="20"/>
        </w:rPr>
        <w:t>e des prestations. Il supporte</w:t>
      </w:r>
      <w:r w:rsidR="00AE7146" w:rsidRPr="004D219A">
        <w:rPr>
          <w:rFonts w:ascii="Arial" w:hAnsi="Arial" w:cs="Arial"/>
          <w:sz w:val="20"/>
          <w:szCs w:val="20"/>
        </w:rPr>
        <w:t xml:space="preserve"> en cas de détérioration, les frais de remise en état.</w:t>
      </w:r>
    </w:p>
    <w:p w14:paraId="3B46827D" w14:textId="77777777" w:rsidR="00AE7146" w:rsidRDefault="00AE7146" w:rsidP="00AE7146">
      <w:pPr>
        <w:pStyle w:val="Paragraphedeliste"/>
        <w:ind w:left="360" w:firstLine="491"/>
        <w:rPr>
          <w:rFonts w:ascii="Arial" w:hAnsi="Arial" w:cs="Arial"/>
          <w:b/>
          <w:u w:val="single"/>
        </w:rPr>
      </w:pPr>
    </w:p>
    <w:p w14:paraId="74C1CADE" w14:textId="587033D5" w:rsidR="004843C1" w:rsidRPr="008926DE" w:rsidRDefault="004843C1" w:rsidP="004843C1">
      <w:pPr>
        <w:pStyle w:val="Titre2"/>
        <w:keepLines/>
        <w:numPr>
          <w:ilvl w:val="2"/>
          <w:numId w:val="12"/>
        </w:numPr>
        <w:spacing w:before="40" w:after="240"/>
        <w:jc w:val="left"/>
        <w:rPr>
          <w:rFonts w:eastAsiaTheme="minorHAnsi"/>
          <w:b w:val="0"/>
          <w:color w:val="005CA9"/>
          <w:lang w:eastAsia="en-US"/>
        </w:rPr>
      </w:pPr>
      <w:bookmarkStart w:id="173" w:name="_Toc202797795"/>
      <w:r w:rsidRPr="004843C1">
        <w:rPr>
          <w:rFonts w:eastAsiaTheme="minorHAnsi"/>
          <w:b w:val="0"/>
          <w:color w:val="005CA9"/>
          <w:lang w:eastAsia="en-US"/>
        </w:rPr>
        <w:t>Nettoyage des vitres en hauteur</w:t>
      </w:r>
      <w:bookmarkEnd w:id="173"/>
    </w:p>
    <w:p w14:paraId="7D86700A" w14:textId="77777777" w:rsidR="00AE7146" w:rsidRPr="004D219A" w:rsidRDefault="00AE7146" w:rsidP="00AE7146">
      <w:pPr>
        <w:spacing w:after="0" w:line="240" w:lineRule="auto"/>
        <w:jc w:val="both"/>
        <w:rPr>
          <w:rFonts w:ascii="Arial" w:hAnsi="Arial" w:cs="Arial"/>
          <w:sz w:val="20"/>
          <w:szCs w:val="20"/>
        </w:rPr>
      </w:pPr>
      <w:r w:rsidRPr="004D219A">
        <w:rPr>
          <w:rFonts w:ascii="Arial" w:hAnsi="Arial" w:cs="Arial"/>
          <w:sz w:val="20"/>
          <w:szCs w:val="20"/>
        </w:rPr>
        <w:t>Certaines vitres situées au SIEGE nécessitent l’utilisation d’une nacelle ou l’intervention d’alpinistes.</w:t>
      </w:r>
    </w:p>
    <w:p w14:paraId="298521C0" w14:textId="77777777" w:rsidR="00AE7146" w:rsidRPr="004D219A" w:rsidRDefault="00AE7146" w:rsidP="00AE7146">
      <w:pPr>
        <w:jc w:val="both"/>
        <w:rPr>
          <w:rFonts w:ascii="Arial" w:hAnsi="Arial" w:cs="Arial"/>
          <w:sz w:val="20"/>
          <w:szCs w:val="20"/>
        </w:rPr>
      </w:pPr>
      <w:r w:rsidRPr="004D219A">
        <w:rPr>
          <w:rFonts w:ascii="Arial" w:hAnsi="Arial" w:cs="Arial"/>
          <w:sz w:val="20"/>
          <w:szCs w:val="20"/>
        </w:rPr>
        <w:t>Les moyens de levage ou d’accès aux surfaces à nettoyer sont fournis par le Titulaire.</w:t>
      </w:r>
    </w:p>
    <w:p w14:paraId="736C8ECD" w14:textId="31A64EA9" w:rsidR="00AE7146" w:rsidRPr="004D219A" w:rsidRDefault="007576F8" w:rsidP="00AE7146">
      <w:pPr>
        <w:jc w:val="both"/>
        <w:rPr>
          <w:rFonts w:ascii="Arial" w:hAnsi="Arial" w:cs="Arial"/>
          <w:sz w:val="20"/>
          <w:szCs w:val="20"/>
        </w:rPr>
      </w:pPr>
      <w:r>
        <w:rPr>
          <w:rFonts w:ascii="Arial" w:hAnsi="Arial" w:cs="Arial"/>
          <w:sz w:val="20"/>
          <w:szCs w:val="20"/>
        </w:rPr>
        <w:t>Le Titulaire prend</w:t>
      </w:r>
      <w:r w:rsidR="00AE7146" w:rsidRPr="004D219A">
        <w:rPr>
          <w:rFonts w:ascii="Arial" w:hAnsi="Arial" w:cs="Arial"/>
          <w:sz w:val="20"/>
          <w:szCs w:val="20"/>
        </w:rPr>
        <w:t xml:space="preserve"> ses dispositions afin de mettre en sécurité la zone de travail </w:t>
      </w:r>
    </w:p>
    <w:p w14:paraId="26AF3653" w14:textId="77777777" w:rsidR="00AE7146" w:rsidRPr="004D219A" w:rsidRDefault="00AE7146" w:rsidP="00AE7146">
      <w:pPr>
        <w:jc w:val="both"/>
        <w:rPr>
          <w:rFonts w:ascii="Arial" w:hAnsi="Arial" w:cs="Arial"/>
          <w:sz w:val="20"/>
          <w:szCs w:val="20"/>
        </w:rPr>
      </w:pPr>
      <w:r w:rsidRPr="004D219A">
        <w:rPr>
          <w:rFonts w:ascii="Arial" w:hAnsi="Arial" w:cs="Arial"/>
          <w:sz w:val="20"/>
          <w:szCs w:val="20"/>
        </w:rPr>
        <w:t>Le Siège est équipé de points d’ancrage permettant l’accrochage d’équipement de protection individuelle (EPI) ou de supports d’EPI ; contre les chutes de hauteur.</w:t>
      </w:r>
    </w:p>
    <w:p w14:paraId="2AC3DEB4" w14:textId="77777777" w:rsidR="00AE7146" w:rsidRDefault="00AE7146" w:rsidP="00AE7146">
      <w:pPr>
        <w:rPr>
          <w:rFonts w:ascii="Arial" w:hAnsi="Arial" w:cs="Arial"/>
          <w:sz w:val="20"/>
          <w:szCs w:val="20"/>
        </w:rPr>
      </w:pPr>
      <w:r>
        <w:rPr>
          <w:rFonts w:ascii="Arial" w:hAnsi="Arial" w:cs="Arial"/>
          <w:sz w:val="20"/>
          <w:szCs w:val="20"/>
        </w:rPr>
        <w:t>La CPAM de la Vendée fait procéder à la vérification de ces équipements par un bureau de contrôle agréé. Le Titulaire se doit d’être en possession du rapport de conformité avant toute intervention.</w:t>
      </w:r>
    </w:p>
    <w:p w14:paraId="37435CFC" w14:textId="7437DA8A" w:rsidR="00AE7146" w:rsidRDefault="00AE7146" w:rsidP="00AE7146">
      <w:pPr>
        <w:spacing w:after="0" w:line="240" w:lineRule="auto"/>
        <w:rPr>
          <w:rFonts w:ascii="Arial" w:hAnsi="Arial" w:cs="Arial"/>
          <w:sz w:val="20"/>
          <w:szCs w:val="20"/>
        </w:rPr>
      </w:pPr>
    </w:p>
    <w:p w14:paraId="17F8F4CA" w14:textId="0C9FE780" w:rsidR="004843C1" w:rsidRPr="008926DE" w:rsidRDefault="004843C1" w:rsidP="004843C1">
      <w:pPr>
        <w:pStyle w:val="Titre2"/>
        <w:keepLines/>
        <w:numPr>
          <w:ilvl w:val="2"/>
          <w:numId w:val="12"/>
        </w:numPr>
        <w:spacing w:before="40" w:after="240"/>
        <w:jc w:val="left"/>
        <w:rPr>
          <w:rFonts w:eastAsiaTheme="minorHAnsi"/>
          <w:b w:val="0"/>
          <w:color w:val="005CA9"/>
          <w:lang w:eastAsia="en-US"/>
        </w:rPr>
      </w:pPr>
      <w:bookmarkStart w:id="174" w:name="_Toc202797796"/>
      <w:r w:rsidRPr="004843C1">
        <w:rPr>
          <w:rFonts w:eastAsiaTheme="minorHAnsi"/>
          <w:b w:val="0"/>
          <w:color w:val="005CA9"/>
          <w:lang w:eastAsia="en-US"/>
        </w:rPr>
        <w:t>Contrôle des prestations de nettoyage de la vitrerie</w:t>
      </w:r>
      <w:bookmarkEnd w:id="174"/>
    </w:p>
    <w:p w14:paraId="7573954E" w14:textId="6ECF41A5" w:rsidR="00AE7146" w:rsidRPr="004D219A" w:rsidRDefault="007576F8" w:rsidP="00AE7146">
      <w:pPr>
        <w:spacing w:after="0" w:line="240" w:lineRule="auto"/>
        <w:jc w:val="both"/>
        <w:rPr>
          <w:rFonts w:ascii="Arial" w:hAnsi="Arial" w:cs="Arial"/>
          <w:sz w:val="20"/>
          <w:szCs w:val="20"/>
        </w:rPr>
      </w:pPr>
      <w:r>
        <w:rPr>
          <w:rFonts w:ascii="Arial" w:hAnsi="Arial" w:cs="Arial"/>
          <w:sz w:val="20"/>
          <w:szCs w:val="20"/>
        </w:rPr>
        <w:t>Le contrôle de la prestation est</w:t>
      </w:r>
      <w:r w:rsidR="00AE7146" w:rsidRPr="004D219A">
        <w:rPr>
          <w:rFonts w:ascii="Arial" w:hAnsi="Arial" w:cs="Arial"/>
          <w:sz w:val="20"/>
          <w:szCs w:val="20"/>
        </w:rPr>
        <w:t xml:space="preserve"> effectué dès la fin de celle-ci.</w:t>
      </w:r>
    </w:p>
    <w:p w14:paraId="6E33DAC0" w14:textId="77777777" w:rsidR="00AE7146" w:rsidRDefault="00AE7146" w:rsidP="00AE7146">
      <w:pPr>
        <w:spacing w:after="0" w:line="240" w:lineRule="auto"/>
        <w:jc w:val="both"/>
        <w:rPr>
          <w:rFonts w:ascii="Arial" w:hAnsi="Arial" w:cs="Arial"/>
          <w:sz w:val="20"/>
          <w:szCs w:val="20"/>
        </w:rPr>
      </w:pPr>
    </w:p>
    <w:p w14:paraId="565BFD0C" w14:textId="77777777" w:rsidR="00AE7146" w:rsidRPr="004D219A" w:rsidRDefault="00AE7146" w:rsidP="00AE7146">
      <w:pPr>
        <w:spacing w:after="0" w:line="240" w:lineRule="auto"/>
        <w:jc w:val="both"/>
        <w:rPr>
          <w:rFonts w:ascii="Arial" w:hAnsi="Arial" w:cs="Arial"/>
          <w:sz w:val="20"/>
          <w:szCs w:val="20"/>
        </w:rPr>
      </w:pPr>
      <w:r w:rsidRPr="004D219A">
        <w:rPr>
          <w:rFonts w:ascii="Arial" w:hAnsi="Arial" w:cs="Arial"/>
          <w:sz w:val="20"/>
          <w:szCs w:val="20"/>
        </w:rPr>
        <w:t>La vitrerie extérieure n’est pas concernée par l’obligation de résultat.</w:t>
      </w:r>
    </w:p>
    <w:p w14:paraId="22079498" w14:textId="77777777" w:rsidR="00AE7146" w:rsidRDefault="00AE7146" w:rsidP="00AE7146">
      <w:pPr>
        <w:spacing w:after="0" w:line="240" w:lineRule="auto"/>
        <w:jc w:val="both"/>
        <w:rPr>
          <w:rFonts w:ascii="Arial" w:hAnsi="Arial" w:cs="Arial"/>
          <w:sz w:val="20"/>
          <w:szCs w:val="20"/>
        </w:rPr>
      </w:pPr>
    </w:p>
    <w:p w14:paraId="17DC5FE4" w14:textId="165D87FB" w:rsidR="00AE7146" w:rsidRPr="004D219A" w:rsidRDefault="00AE7146" w:rsidP="00AE7146">
      <w:pPr>
        <w:spacing w:after="0" w:line="240" w:lineRule="auto"/>
        <w:jc w:val="both"/>
        <w:rPr>
          <w:rFonts w:ascii="Arial" w:hAnsi="Arial" w:cs="Arial"/>
          <w:sz w:val="20"/>
          <w:szCs w:val="20"/>
        </w:rPr>
      </w:pPr>
      <w:r w:rsidRPr="004D219A">
        <w:rPr>
          <w:rFonts w:ascii="Arial" w:hAnsi="Arial" w:cs="Arial"/>
          <w:sz w:val="20"/>
          <w:szCs w:val="20"/>
        </w:rPr>
        <w:t>Le nettoyage de la vitrerie est une opération d’entretien dont l’objectif principal est d’assurer un niveau de propreté contrôlab</w:t>
      </w:r>
      <w:r w:rsidR="007576F8">
        <w:rPr>
          <w:rFonts w:ascii="Arial" w:hAnsi="Arial" w:cs="Arial"/>
          <w:sz w:val="20"/>
          <w:szCs w:val="20"/>
        </w:rPr>
        <w:t>le visuellement. L’ensemble est</w:t>
      </w:r>
      <w:r w:rsidRPr="004D219A">
        <w:rPr>
          <w:rFonts w:ascii="Arial" w:hAnsi="Arial" w:cs="Arial"/>
          <w:sz w:val="20"/>
          <w:szCs w:val="20"/>
        </w:rPr>
        <w:t xml:space="preserve"> jugé satisfaisant lorsque toutes les surfaces seront uniformément transparentes et exemptes de poussières et de traces.</w:t>
      </w:r>
    </w:p>
    <w:p w14:paraId="7C576B0B" w14:textId="77777777" w:rsidR="00AE7146" w:rsidRDefault="00AE7146" w:rsidP="00AE7146">
      <w:pPr>
        <w:spacing w:after="0" w:line="240" w:lineRule="auto"/>
        <w:jc w:val="both"/>
        <w:rPr>
          <w:rFonts w:ascii="Arial" w:hAnsi="Arial" w:cs="Arial"/>
          <w:sz w:val="20"/>
          <w:szCs w:val="20"/>
        </w:rPr>
      </w:pPr>
    </w:p>
    <w:p w14:paraId="40B26E32" w14:textId="4BF59777" w:rsidR="00AE7146" w:rsidRPr="004D219A" w:rsidRDefault="00AE7146" w:rsidP="00AE7146">
      <w:pPr>
        <w:spacing w:after="0" w:line="240" w:lineRule="auto"/>
        <w:jc w:val="both"/>
        <w:rPr>
          <w:rFonts w:ascii="Arial" w:hAnsi="Arial" w:cs="Arial"/>
          <w:sz w:val="20"/>
          <w:szCs w:val="20"/>
        </w:rPr>
      </w:pPr>
      <w:r w:rsidRPr="004D219A">
        <w:rPr>
          <w:rFonts w:ascii="Arial" w:hAnsi="Arial" w:cs="Arial"/>
          <w:sz w:val="20"/>
          <w:szCs w:val="20"/>
        </w:rPr>
        <w:t xml:space="preserve">Après constatation d’une défaillance concernant la prestation du Titulaire, la CPAM de la </w:t>
      </w:r>
      <w:r>
        <w:rPr>
          <w:rFonts w:ascii="Arial" w:hAnsi="Arial" w:cs="Arial"/>
          <w:sz w:val="20"/>
          <w:szCs w:val="20"/>
        </w:rPr>
        <w:t>Vendée</w:t>
      </w:r>
      <w:r w:rsidR="007576F8">
        <w:rPr>
          <w:rFonts w:ascii="Arial" w:hAnsi="Arial" w:cs="Arial"/>
          <w:sz w:val="20"/>
          <w:szCs w:val="20"/>
        </w:rPr>
        <w:t xml:space="preserve"> sollicite</w:t>
      </w:r>
      <w:r w:rsidRPr="004D219A">
        <w:rPr>
          <w:rFonts w:ascii="Arial" w:hAnsi="Arial" w:cs="Arial"/>
          <w:sz w:val="20"/>
          <w:szCs w:val="20"/>
        </w:rPr>
        <w:t xml:space="preserve"> le Titulaire en réparation.</w:t>
      </w:r>
    </w:p>
    <w:p w14:paraId="183A4EE8" w14:textId="77777777" w:rsidR="00AE7146" w:rsidRDefault="00AE7146" w:rsidP="00AE7146">
      <w:pPr>
        <w:spacing w:after="0" w:line="240" w:lineRule="auto"/>
        <w:jc w:val="both"/>
        <w:rPr>
          <w:rFonts w:ascii="Arial" w:hAnsi="Arial" w:cs="Arial"/>
          <w:sz w:val="20"/>
          <w:szCs w:val="20"/>
        </w:rPr>
      </w:pPr>
    </w:p>
    <w:p w14:paraId="0FF1CC7D" w14:textId="275CD030" w:rsidR="00AE7146" w:rsidRPr="004D219A" w:rsidRDefault="00AE7146" w:rsidP="00AE7146">
      <w:pPr>
        <w:spacing w:after="0" w:line="240" w:lineRule="auto"/>
        <w:jc w:val="both"/>
        <w:rPr>
          <w:rFonts w:ascii="Arial" w:hAnsi="Arial" w:cs="Arial"/>
          <w:sz w:val="20"/>
          <w:szCs w:val="20"/>
        </w:rPr>
      </w:pPr>
      <w:r w:rsidRPr="004D219A">
        <w:rPr>
          <w:rFonts w:ascii="Arial" w:hAnsi="Arial" w:cs="Arial"/>
          <w:sz w:val="20"/>
          <w:szCs w:val="20"/>
        </w:rPr>
        <w:t xml:space="preserve">En cas de désaccord la CPAM de la </w:t>
      </w:r>
      <w:r>
        <w:rPr>
          <w:rFonts w:ascii="Arial" w:hAnsi="Arial" w:cs="Arial"/>
          <w:sz w:val="20"/>
          <w:szCs w:val="20"/>
        </w:rPr>
        <w:t>Vendée</w:t>
      </w:r>
      <w:r w:rsidR="007576F8">
        <w:rPr>
          <w:rFonts w:ascii="Arial" w:hAnsi="Arial" w:cs="Arial"/>
          <w:sz w:val="20"/>
          <w:szCs w:val="20"/>
        </w:rPr>
        <w:t xml:space="preserve"> peut</w:t>
      </w:r>
      <w:r w:rsidRPr="004D219A">
        <w:rPr>
          <w:rFonts w:ascii="Arial" w:hAnsi="Arial" w:cs="Arial"/>
          <w:sz w:val="20"/>
          <w:szCs w:val="20"/>
        </w:rPr>
        <w:t xml:space="preserve"> exiger une réunion avec un représentant du Titulaire.</w:t>
      </w:r>
    </w:p>
    <w:p w14:paraId="4A3E7F59" w14:textId="77777777" w:rsidR="00AE7146" w:rsidRDefault="00AE7146" w:rsidP="00AE7146">
      <w:pPr>
        <w:pStyle w:val="Paragraphedeliste"/>
        <w:ind w:left="360" w:firstLine="72"/>
        <w:rPr>
          <w:rFonts w:ascii="Arial" w:hAnsi="Arial" w:cs="Arial"/>
        </w:rPr>
      </w:pPr>
    </w:p>
    <w:p w14:paraId="5627BB7F" w14:textId="7E1E266A" w:rsidR="004843C1" w:rsidRPr="008926DE" w:rsidRDefault="004843C1" w:rsidP="004843C1">
      <w:pPr>
        <w:pStyle w:val="Titre2"/>
        <w:keepLines/>
        <w:numPr>
          <w:ilvl w:val="2"/>
          <w:numId w:val="12"/>
        </w:numPr>
        <w:spacing w:before="40" w:after="240"/>
        <w:jc w:val="left"/>
        <w:rPr>
          <w:rFonts w:eastAsiaTheme="minorHAnsi"/>
          <w:b w:val="0"/>
          <w:color w:val="005CA9"/>
          <w:lang w:eastAsia="en-US"/>
        </w:rPr>
      </w:pPr>
      <w:bookmarkStart w:id="175" w:name="_Toc202797797"/>
      <w:r w:rsidRPr="004843C1">
        <w:rPr>
          <w:rFonts w:eastAsiaTheme="minorHAnsi"/>
          <w:b w:val="0"/>
          <w:color w:val="005CA9"/>
          <w:lang w:eastAsia="en-US"/>
        </w:rPr>
        <w:t>Rapport d’intervention</w:t>
      </w:r>
      <w:bookmarkEnd w:id="175"/>
    </w:p>
    <w:p w14:paraId="051372CC" w14:textId="77777777" w:rsidR="004843C1" w:rsidRDefault="004843C1" w:rsidP="00AE7146">
      <w:pPr>
        <w:pStyle w:val="Paragraphedeliste"/>
        <w:ind w:left="360" w:firstLine="491"/>
        <w:rPr>
          <w:rFonts w:ascii="Arial" w:hAnsi="Arial" w:cs="Arial"/>
        </w:rPr>
      </w:pPr>
    </w:p>
    <w:p w14:paraId="47180ACF" w14:textId="07C94FBD" w:rsidR="00AE7146" w:rsidRPr="004D219A" w:rsidRDefault="00AE7146" w:rsidP="00AE7146">
      <w:pPr>
        <w:spacing w:after="0" w:line="240" w:lineRule="auto"/>
        <w:rPr>
          <w:rFonts w:ascii="Arial" w:hAnsi="Arial" w:cs="Arial"/>
          <w:sz w:val="20"/>
          <w:szCs w:val="20"/>
        </w:rPr>
      </w:pPr>
      <w:r w:rsidRPr="004D219A">
        <w:rPr>
          <w:rFonts w:ascii="Arial" w:hAnsi="Arial" w:cs="Arial"/>
          <w:sz w:val="20"/>
          <w:szCs w:val="20"/>
        </w:rPr>
        <w:t xml:space="preserve">Le titulaire </w:t>
      </w:r>
      <w:r w:rsidR="00403B0F">
        <w:rPr>
          <w:rFonts w:ascii="Arial" w:hAnsi="Arial" w:cs="Arial"/>
          <w:sz w:val="20"/>
          <w:szCs w:val="20"/>
        </w:rPr>
        <w:t>doit</w:t>
      </w:r>
      <w:r w:rsidRPr="004D219A">
        <w:rPr>
          <w:rFonts w:ascii="Arial" w:hAnsi="Arial" w:cs="Arial"/>
          <w:sz w:val="20"/>
          <w:szCs w:val="20"/>
        </w:rPr>
        <w:t>, après chaque intervention, établir un rapport d’intervention incluant :</w:t>
      </w:r>
    </w:p>
    <w:p w14:paraId="00637833" w14:textId="77777777" w:rsidR="00AE7146" w:rsidRPr="00BE6629" w:rsidRDefault="00AE7146" w:rsidP="009D0325">
      <w:pPr>
        <w:pStyle w:val="Paragraphedeliste"/>
        <w:numPr>
          <w:ilvl w:val="0"/>
          <w:numId w:val="32"/>
        </w:numPr>
        <w:rPr>
          <w:rFonts w:ascii="Arial" w:hAnsi="Arial" w:cs="Arial"/>
        </w:rPr>
      </w:pPr>
      <w:r w:rsidRPr="00BE6629">
        <w:rPr>
          <w:rFonts w:ascii="Arial" w:hAnsi="Arial" w:cs="Arial"/>
        </w:rPr>
        <w:t>La date</w:t>
      </w:r>
    </w:p>
    <w:p w14:paraId="0306FD92" w14:textId="77777777" w:rsidR="00AE7146" w:rsidRPr="00BE6629" w:rsidRDefault="00AE7146" w:rsidP="009D0325">
      <w:pPr>
        <w:pStyle w:val="Paragraphedeliste"/>
        <w:numPr>
          <w:ilvl w:val="0"/>
          <w:numId w:val="32"/>
        </w:numPr>
        <w:rPr>
          <w:rFonts w:ascii="Arial" w:hAnsi="Arial" w:cs="Arial"/>
        </w:rPr>
      </w:pPr>
      <w:r w:rsidRPr="00BE6629">
        <w:rPr>
          <w:rFonts w:ascii="Arial" w:hAnsi="Arial" w:cs="Arial"/>
        </w:rPr>
        <w:t>Les noms et prénoms des personnes intervenantes</w:t>
      </w:r>
    </w:p>
    <w:p w14:paraId="3E3A70A1" w14:textId="77777777" w:rsidR="00AE7146" w:rsidRPr="00BE6629" w:rsidRDefault="00AE7146" w:rsidP="009D0325">
      <w:pPr>
        <w:pStyle w:val="Paragraphedeliste"/>
        <w:numPr>
          <w:ilvl w:val="0"/>
          <w:numId w:val="32"/>
        </w:numPr>
        <w:rPr>
          <w:rFonts w:ascii="Arial" w:hAnsi="Arial" w:cs="Arial"/>
        </w:rPr>
      </w:pPr>
      <w:r w:rsidRPr="00BE6629">
        <w:rPr>
          <w:rFonts w:ascii="Arial" w:hAnsi="Arial" w:cs="Arial"/>
        </w:rPr>
        <w:t xml:space="preserve">les travaux réalisés </w:t>
      </w:r>
    </w:p>
    <w:p w14:paraId="62FFA73E" w14:textId="77777777" w:rsidR="00AE7146" w:rsidRPr="004D219A" w:rsidRDefault="00AE7146" w:rsidP="00AE7146">
      <w:pPr>
        <w:spacing w:after="0" w:line="240" w:lineRule="auto"/>
        <w:rPr>
          <w:rFonts w:ascii="Arial" w:hAnsi="Arial" w:cs="Arial"/>
          <w:sz w:val="20"/>
          <w:szCs w:val="20"/>
        </w:rPr>
      </w:pPr>
    </w:p>
    <w:p w14:paraId="04BFDC7B" w14:textId="45B877B5" w:rsidR="00AE7146" w:rsidRPr="004D219A" w:rsidRDefault="00AE7146" w:rsidP="00AE7146">
      <w:pPr>
        <w:spacing w:after="0" w:line="240" w:lineRule="auto"/>
        <w:rPr>
          <w:rFonts w:ascii="Arial" w:hAnsi="Arial" w:cs="Arial"/>
          <w:sz w:val="20"/>
          <w:szCs w:val="20"/>
        </w:rPr>
      </w:pPr>
      <w:r w:rsidRPr="004D219A">
        <w:rPr>
          <w:rFonts w:ascii="Arial" w:hAnsi="Arial" w:cs="Arial"/>
          <w:sz w:val="20"/>
          <w:szCs w:val="20"/>
        </w:rPr>
        <w:lastRenderedPageBreak/>
        <w:t xml:space="preserve">Le rapport d’intervention, signé par les représentants du titulaire et de la CPAM de la </w:t>
      </w:r>
      <w:r>
        <w:rPr>
          <w:rFonts w:ascii="Arial" w:hAnsi="Arial" w:cs="Arial"/>
          <w:sz w:val="20"/>
          <w:szCs w:val="20"/>
        </w:rPr>
        <w:t>Vendée</w:t>
      </w:r>
      <w:r w:rsidR="007576F8">
        <w:rPr>
          <w:rFonts w:ascii="Arial" w:hAnsi="Arial" w:cs="Arial"/>
          <w:sz w:val="20"/>
          <w:szCs w:val="20"/>
        </w:rPr>
        <w:t>, est</w:t>
      </w:r>
      <w:r w:rsidRPr="004D219A">
        <w:rPr>
          <w:rFonts w:ascii="Arial" w:hAnsi="Arial" w:cs="Arial"/>
          <w:sz w:val="20"/>
          <w:szCs w:val="20"/>
        </w:rPr>
        <w:t xml:space="preserve"> remis, après chaque visite, </w:t>
      </w:r>
      <w:r>
        <w:rPr>
          <w:rFonts w:ascii="Arial" w:hAnsi="Arial" w:cs="Arial"/>
          <w:sz w:val="20"/>
          <w:szCs w:val="20"/>
        </w:rPr>
        <w:t>au service Gestion des biens et des services.</w:t>
      </w:r>
    </w:p>
    <w:p w14:paraId="4F79FDD3" w14:textId="5C7F6910" w:rsidR="00AE7146" w:rsidRPr="004D219A" w:rsidRDefault="00AE7146" w:rsidP="00AE7146">
      <w:pPr>
        <w:spacing w:after="0" w:line="240" w:lineRule="auto"/>
        <w:rPr>
          <w:rFonts w:ascii="Arial" w:hAnsi="Arial" w:cs="Arial"/>
          <w:sz w:val="20"/>
          <w:szCs w:val="20"/>
        </w:rPr>
      </w:pPr>
      <w:r w:rsidRPr="004D219A">
        <w:rPr>
          <w:rFonts w:ascii="Arial" w:hAnsi="Arial" w:cs="Arial"/>
          <w:sz w:val="20"/>
          <w:szCs w:val="20"/>
        </w:rPr>
        <w:t>En l’absence de ces ra</w:t>
      </w:r>
      <w:r w:rsidR="007576F8">
        <w:rPr>
          <w:rFonts w:ascii="Arial" w:hAnsi="Arial" w:cs="Arial"/>
          <w:sz w:val="20"/>
          <w:szCs w:val="20"/>
        </w:rPr>
        <w:t>pports, aucune facture ne peut</w:t>
      </w:r>
      <w:r w:rsidRPr="004D219A">
        <w:rPr>
          <w:rFonts w:ascii="Arial" w:hAnsi="Arial" w:cs="Arial"/>
          <w:sz w:val="20"/>
          <w:szCs w:val="20"/>
        </w:rPr>
        <w:t xml:space="preserve"> être mandatée.</w:t>
      </w:r>
    </w:p>
    <w:p w14:paraId="160B68C3" w14:textId="77777777" w:rsidR="00AE7146" w:rsidRDefault="00AE7146" w:rsidP="00AE7146">
      <w:pPr>
        <w:rPr>
          <w:rFonts w:ascii="Arial" w:hAnsi="Arial" w:cs="Arial"/>
          <w:sz w:val="20"/>
          <w:szCs w:val="20"/>
        </w:rPr>
      </w:pPr>
    </w:p>
    <w:p w14:paraId="4EBEC3E6" w14:textId="77777777" w:rsidR="00AE7146" w:rsidRPr="00CF73BF" w:rsidRDefault="00AE7146" w:rsidP="004843C1">
      <w:pPr>
        <w:pStyle w:val="Titre2"/>
        <w:keepLines/>
        <w:numPr>
          <w:ilvl w:val="1"/>
          <w:numId w:val="12"/>
        </w:numPr>
        <w:spacing w:before="40" w:after="240"/>
        <w:rPr>
          <w:rFonts w:eastAsiaTheme="minorHAnsi"/>
          <w:bCs w:val="0"/>
          <w:color w:val="005CA9"/>
          <w:lang w:eastAsia="en-US"/>
        </w:rPr>
      </w:pPr>
      <w:bookmarkStart w:id="176" w:name="_Toc198213220"/>
      <w:bookmarkStart w:id="177" w:name="_Toc202797798"/>
      <w:r w:rsidRPr="00CF73BF">
        <w:rPr>
          <w:rFonts w:eastAsiaTheme="minorHAnsi"/>
          <w:bCs w:val="0"/>
          <w:color w:val="005CA9"/>
          <w:lang w:eastAsia="en-US"/>
        </w:rPr>
        <w:t>MODALITE DE SUIVI</w:t>
      </w:r>
      <w:bookmarkEnd w:id="176"/>
      <w:bookmarkEnd w:id="177"/>
    </w:p>
    <w:p w14:paraId="076E3E34" w14:textId="2082725D" w:rsidR="00AE7146" w:rsidRPr="006D36C5" w:rsidRDefault="00AE7146" w:rsidP="007576F8">
      <w:pPr>
        <w:jc w:val="both"/>
        <w:rPr>
          <w:rFonts w:ascii="Arial" w:hAnsi="Arial" w:cs="Arial"/>
          <w:sz w:val="20"/>
          <w:szCs w:val="20"/>
        </w:rPr>
      </w:pPr>
      <w:r w:rsidRPr="006D36C5">
        <w:rPr>
          <w:rFonts w:ascii="Arial" w:hAnsi="Arial" w:cs="Arial"/>
          <w:sz w:val="20"/>
          <w:szCs w:val="20"/>
        </w:rPr>
        <w:t>Afin de permettre un suivi régulier d’exécution d</w:t>
      </w:r>
      <w:r w:rsidR="007576F8">
        <w:rPr>
          <w:rFonts w:ascii="Arial" w:hAnsi="Arial" w:cs="Arial"/>
          <w:sz w:val="20"/>
          <w:szCs w:val="20"/>
        </w:rPr>
        <w:t>es prestations, une réunion est</w:t>
      </w:r>
      <w:r w:rsidRPr="006D36C5">
        <w:rPr>
          <w:rFonts w:ascii="Arial" w:hAnsi="Arial" w:cs="Arial"/>
          <w:sz w:val="20"/>
          <w:szCs w:val="20"/>
        </w:rPr>
        <w:t xml:space="preserve"> organisée, sur la durée du marché, mensuellement </w:t>
      </w:r>
      <w:r>
        <w:rPr>
          <w:rFonts w:ascii="Arial" w:hAnsi="Arial" w:cs="Arial"/>
          <w:sz w:val="20"/>
          <w:szCs w:val="20"/>
        </w:rPr>
        <w:t xml:space="preserve">ou </w:t>
      </w:r>
      <w:r w:rsidRPr="006D36C5">
        <w:rPr>
          <w:rFonts w:ascii="Arial" w:hAnsi="Arial" w:cs="Arial"/>
          <w:sz w:val="20"/>
          <w:szCs w:val="20"/>
        </w:rPr>
        <w:t>après les contrôles qualité contradic</w:t>
      </w:r>
      <w:r>
        <w:rPr>
          <w:rFonts w:ascii="Arial" w:hAnsi="Arial" w:cs="Arial"/>
          <w:sz w:val="20"/>
          <w:szCs w:val="20"/>
        </w:rPr>
        <w:t>toires réalisés au siège de la CPAM de la Vendée.</w:t>
      </w:r>
    </w:p>
    <w:p w14:paraId="2B54F6BB" w14:textId="39903709" w:rsidR="00AE7146" w:rsidRDefault="00AE7146" w:rsidP="007576F8">
      <w:pPr>
        <w:jc w:val="both"/>
        <w:rPr>
          <w:rFonts w:ascii="Arial" w:hAnsi="Arial" w:cs="Arial"/>
          <w:sz w:val="20"/>
          <w:szCs w:val="20"/>
        </w:rPr>
      </w:pPr>
      <w:r w:rsidRPr="006D36C5">
        <w:rPr>
          <w:rFonts w:ascii="Arial" w:hAnsi="Arial" w:cs="Arial"/>
          <w:sz w:val="20"/>
          <w:szCs w:val="20"/>
        </w:rPr>
        <w:t>Un pro</w:t>
      </w:r>
      <w:r w:rsidR="007576F8">
        <w:rPr>
          <w:rFonts w:ascii="Arial" w:hAnsi="Arial" w:cs="Arial"/>
          <w:sz w:val="20"/>
          <w:szCs w:val="20"/>
        </w:rPr>
        <w:t>cès-verbal contradictoire peut</w:t>
      </w:r>
      <w:r w:rsidRPr="006D36C5">
        <w:rPr>
          <w:rFonts w:ascii="Arial" w:hAnsi="Arial" w:cs="Arial"/>
          <w:sz w:val="20"/>
          <w:szCs w:val="20"/>
        </w:rPr>
        <w:t xml:space="preserve"> être établi à l’issue de la réunion.</w:t>
      </w:r>
    </w:p>
    <w:p w14:paraId="758A335B" w14:textId="77777777" w:rsidR="00AE7146" w:rsidRPr="00C172CC" w:rsidRDefault="00AE7146" w:rsidP="00AE7146">
      <w:pPr>
        <w:rPr>
          <w:rFonts w:ascii="Arial" w:hAnsi="Arial" w:cs="Arial"/>
          <w:sz w:val="20"/>
          <w:szCs w:val="20"/>
        </w:rPr>
      </w:pPr>
    </w:p>
    <w:p w14:paraId="51E11894" w14:textId="77777777" w:rsidR="00AE7146" w:rsidRPr="00CF73BF" w:rsidRDefault="00AE7146" w:rsidP="004843C1">
      <w:pPr>
        <w:pStyle w:val="Titre2"/>
        <w:keepLines/>
        <w:numPr>
          <w:ilvl w:val="1"/>
          <w:numId w:val="12"/>
        </w:numPr>
        <w:spacing w:before="40" w:after="240"/>
        <w:rPr>
          <w:rFonts w:eastAsiaTheme="minorHAnsi"/>
          <w:bCs w:val="0"/>
          <w:color w:val="005CA9"/>
          <w:lang w:eastAsia="en-US"/>
        </w:rPr>
      </w:pPr>
      <w:bookmarkStart w:id="178" w:name="_Toc198213221"/>
      <w:bookmarkStart w:id="179" w:name="_Toc202797799"/>
      <w:bookmarkStart w:id="180" w:name="_Hlk197274182"/>
      <w:r w:rsidRPr="00CF73BF">
        <w:rPr>
          <w:rFonts w:eastAsiaTheme="minorHAnsi"/>
          <w:bCs w:val="0"/>
          <w:color w:val="005CA9"/>
          <w:lang w:eastAsia="en-US"/>
        </w:rPr>
        <w:t>ENDADREMENT DU PERSONNEL</w:t>
      </w:r>
      <w:bookmarkEnd w:id="178"/>
      <w:bookmarkEnd w:id="179"/>
      <w:r w:rsidRPr="00CF73BF">
        <w:rPr>
          <w:rFonts w:eastAsiaTheme="minorHAnsi"/>
          <w:bCs w:val="0"/>
          <w:color w:val="005CA9"/>
          <w:lang w:eastAsia="en-US"/>
        </w:rPr>
        <w:t xml:space="preserve"> </w:t>
      </w:r>
    </w:p>
    <w:bookmarkEnd w:id="180"/>
    <w:p w14:paraId="4378BC9C" w14:textId="77777777" w:rsidR="00AE7146" w:rsidRPr="00566CF2" w:rsidRDefault="00AE7146" w:rsidP="00AE7146">
      <w:pPr>
        <w:rPr>
          <w:rFonts w:ascii="Arial" w:hAnsi="Arial" w:cs="Arial"/>
          <w:sz w:val="20"/>
          <w:szCs w:val="20"/>
        </w:rPr>
      </w:pPr>
      <w:r w:rsidRPr="00566CF2">
        <w:rPr>
          <w:rFonts w:ascii="Arial" w:hAnsi="Arial" w:cs="Arial"/>
          <w:sz w:val="20"/>
          <w:szCs w:val="20"/>
        </w:rPr>
        <w:t>Le personnel affecté sur les sites est placé sous l'autorité hiérarchique du Titulaire, qui, en tout état de cause, conserve sa qualité d'employeur avec les conséquences en résultant.</w:t>
      </w:r>
    </w:p>
    <w:p w14:paraId="56BFFFBD" w14:textId="75365442" w:rsidR="004843C1" w:rsidRPr="008926DE" w:rsidRDefault="004843C1" w:rsidP="004843C1">
      <w:pPr>
        <w:pStyle w:val="Titre2"/>
        <w:keepLines/>
        <w:numPr>
          <w:ilvl w:val="2"/>
          <w:numId w:val="12"/>
        </w:numPr>
        <w:spacing w:before="40" w:after="240"/>
        <w:jc w:val="left"/>
        <w:rPr>
          <w:rFonts w:eastAsiaTheme="minorHAnsi"/>
          <w:b w:val="0"/>
          <w:color w:val="005CA9"/>
          <w:lang w:eastAsia="en-US"/>
        </w:rPr>
      </w:pPr>
      <w:bookmarkStart w:id="181" w:name="_Toc202797800"/>
      <w:r w:rsidRPr="004843C1">
        <w:rPr>
          <w:rFonts w:eastAsiaTheme="minorHAnsi"/>
          <w:b w:val="0"/>
          <w:color w:val="005CA9"/>
          <w:lang w:eastAsia="en-US"/>
        </w:rPr>
        <w:t>Inspecteurs des sites</w:t>
      </w:r>
      <w:bookmarkEnd w:id="181"/>
    </w:p>
    <w:p w14:paraId="61141A9E" w14:textId="77777777" w:rsidR="004843C1" w:rsidRDefault="004843C1" w:rsidP="00AE7146">
      <w:pPr>
        <w:ind w:left="708" w:firstLine="143"/>
        <w:rPr>
          <w:rFonts w:ascii="Arial" w:hAnsi="Arial" w:cs="Arial"/>
          <w:b/>
          <w:sz w:val="20"/>
          <w:szCs w:val="20"/>
          <w:u w:val="single"/>
        </w:rPr>
      </w:pPr>
    </w:p>
    <w:p w14:paraId="35BCE0F3" w14:textId="77777777" w:rsidR="00AE7146" w:rsidRPr="009D0D20" w:rsidRDefault="00AE7146" w:rsidP="00AE7146">
      <w:pPr>
        <w:jc w:val="both"/>
        <w:rPr>
          <w:rFonts w:ascii="Arial" w:hAnsi="Arial" w:cs="Arial"/>
          <w:sz w:val="20"/>
          <w:szCs w:val="20"/>
        </w:rPr>
      </w:pPr>
      <w:r w:rsidRPr="009D0D20">
        <w:rPr>
          <w:rFonts w:ascii="Arial" w:hAnsi="Arial" w:cs="Arial"/>
          <w:sz w:val="20"/>
          <w:szCs w:val="20"/>
        </w:rPr>
        <w:t xml:space="preserve">Le contrat est placé sous la conduite d'un </w:t>
      </w:r>
      <w:r>
        <w:rPr>
          <w:rFonts w:ascii="Arial" w:hAnsi="Arial" w:cs="Arial"/>
          <w:sz w:val="20"/>
          <w:szCs w:val="20"/>
        </w:rPr>
        <w:t>Inspecteur des sites</w:t>
      </w:r>
      <w:r w:rsidRPr="009D0D20">
        <w:rPr>
          <w:rFonts w:ascii="Arial" w:hAnsi="Arial" w:cs="Arial"/>
          <w:sz w:val="20"/>
          <w:szCs w:val="20"/>
        </w:rPr>
        <w:t xml:space="preserve"> désigné par le Titulaire après notification du contrat, et qui est l'interlocuteur direct auprès du représentant de la CPAM de la </w:t>
      </w:r>
      <w:r>
        <w:rPr>
          <w:rFonts w:ascii="Arial" w:hAnsi="Arial" w:cs="Arial"/>
          <w:sz w:val="20"/>
          <w:szCs w:val="20"/>
        </w:rPr>
        <w:t>Vendée</w:t>
      </w:r>
      <w:r w:rsidRPr="009D0D20">
        <w:rPr>
          <w:rFonts w:ascii="Arial" w:hAnsi="Arial" w:cs="Arial"/>
          <w:sz w:val="20"/>
          <w:szCs w:val="20"/>
        </w:rPr>
        <w:t>.</w:t>
      </w:r>
    </w:p>
    <w:p w14:paraId="2A0E8985" w14:textId="77777777" w:rsidR="00AE7146" w:rsidRPr="009D0D20" w:rsidRDefault="00AE7146" w:rsidP="00AE7146">
      <w:pPr>
        <w:jc w:val="both"/>
        <w:rPr>
          <w:rFonts w:ascii="Arial" w:hAnsi="Arial" w:cs="Arial"/>
          <w:sz w:val="20"/>
          <w:szCs w:val="20"/>
        </w:rPr>
      </w:pPr>
      <w:r w:rsidRPr="009D0D20">
        <w:rPr>
          <w:rFonts w:ascii="Arial" w:hAnsi="Arial" w:cs="Arial"/>
          <w:sz w:val="20"/>
          <w:szCs w:val="20"/>
        </w:rPr>
        <w:t xml:space="preserve">Il est présent sur le site - sur convocation du représentant de la CPAM de la </w:t>
      </w:r>
      <w:r>
        <w:rPr>
          <w:rFonts w:ascii="Arial" w:hAnsi="Arial" w:cs="Arial"/>
          <w:sz w:val="20"/>
          <w:szCs w:val="20"/>
        </w:rPr>
        <w:t>Vendée</w:t>
      </w:r>
      <w:r w:rsidRPr="009D0D20">
        <w:rPr>
          <w:rFonts w:ascii="Arial" w:hAnsi="Arial" w:cs="Arial"/>
          <w:sz w:val="20"/>
          <w:szCs w:val="20"/>
        </w:rPr>
        <w:t>- pour des réunions de suivi et a un pouvoir de décision suffisant pour engager la responsabilité du Titulaire.</w:t>
      </w:r>
    </w:p>
    <w:p w14:paraId="0ABE727C" w14:textId="77777777" w:rsidR="00AE7146" w:rsidRDefault="00AE7146" w:rsidP="00AE7146">
      <w:pPr>
        <w:jc w:val="both"/>
        <w:rPr>
          <w:rFonts w:ascii="Arial" w:hAnsi="Arial" w:cs="Arial"/>
          <w:sz w:val="20"/>
          <w:szCs w:val="20"/>
        </w:rPr>
      </w:pPr>
      <w:r w:rsidRPr="009D0D20">
        <w:rPr>
          <w:rFonts w:ascii="Arial" w:hAnsi="Arial" w:cs="Arial"/>
          <w:sz w:val="20"/>
          <w:szCs w:val="20"/>
        </w:rPr>
        <w:t xml:space="preserve">Ce dernier doit être présent - sur convocation du Service </w:t>
      </w:r>
      <w:r>
        <w:rPr>
          <w:rFonts w:ascii="Arial" w:hAnsi="Arial" w:cs="Arial"/>
          <w:sz w:val="20"/>
          <w:szCs w:val="20"/>
        </w:rPr>
        <w:t xml:space="preserve">Gestions de biens et des Services </w:t>
      </w:r>
      <w:r w:rsidRPr="009D0D20">
        <w:rPr>
          <w:rFonts w:ascii="Arial" w:hAnsi="Arial" w:cs="Arial"/>
          <w:sz w:val="20"/>
          <w:szCs w:val="20"/>
        </w:rPr>
        <w:t xml:space="preserve">de la CPAM de la </w:t>
      </w:r>
      <w:r>
        <w:rPr>
          <w:rFonts w:ascii="Arial" w:hAnsi="Arial" w:cs="Arial"/>
          <w:sz w:val="20"/>
          <w:szCs w:val="20"/>
        </w:rPr>
        <w:t>Vendée</w:t>
      </w:r>
      <w:r w:rsidRPr="009D0D20">
        <w:rPr>
          <w:rFonts w:ascii="Arial" w:hAnsi="Arial" w:cs="Arial"/>
          <w:sz w:val="20"/>
          <w:szCs w:val="20"/>
        </w:rPr>
        <w:t xml:space="preserve"> - et participe aux contrôles qualité.</w:t>
      </w:r>
    </w:p>
    <w:p w14:paraId="473AB73E" w14:textId="77777777" w:rsidR="00AE7146" w:rsidRPr="00C172CC" w:rsidRDefault="00AE7146" w:rsidP="00AE7146">
      <w:pPr>
        <w:jc w:val="both"/>
        <w:rPr>
          <w:rFonts w:ascii="Arial" w:hAnsi="Arial" w:cs="Arial"/>
          <w:sz w:val="20"/>
          <w:szCs w:val="20"/>
        </w:rPr>
      </w:pPr>
    </w:p>
    <w:p w14:paraId="3294A835" w14:textId="77777777" w:rsidR="00AE7146" w:rsidRPr="009D0D20" w:rsidRDefault="00AE7146" w:rsidP="00AE7146">
      <w:pPr>
        <w:spacing w:after="0" w:line="240" w:lineRule="auto"/>
        <w:rPr>
          <w:rFonts w:ascii="Arial" w:hAnsi="Arial" w:cs="Arial"/>
          <w:sz w:val="20"/>
          <w:szCs w:val="20"/>
        </w:rPr>
      </w:pPr>
      <w:r w:rsidRPr="009D0D20">
        <w:rPr>
          <w:rFonts w:ascii="Arial" w:hAnsi="Arial" w:cs="Arial"/>
          <w:sz w:val="20"/>
          <w:szCs w:val="20"/>
        </w:rPr>
        <w:t>Cet inspecteur est responsable :</w:t>
      </w:r>
    </w:p>
    <w:p w14:paraId="0C05B533" w14:textId="77777777" w:rsidR="00AE7146" w:rsidRDefault="00AE7146" w:rsidP="009D0325">
      <w:pPr>
        <w:pStyle w:val="Paragraphedeliste"/>
        <w:numPr>
          <w:ilvl w:val="0"/>
          <w:numId w:val="33"/>
        </w:numPr>
        <w:rPr>
          <w:rFonts w:ascii="Arial" w:hAnsi="Arial" w:cs="Arial"/>
        </w:rPr>
      </w:pPr>
      <w:r w:rsidRPr="00BE6629">
        <w:rPr>
          <w:rFonts w:ascii="Arial" w:hAnsi="Arial" w:cs="Arial"/>
        </w:rPr>
        <w:t>De la mise en application des méthodes préconisées par le Titulaire ;</w:t>
      </w:r>
    </w:p>
    <w:p w14:paraId="520524FE" w14:textId="77777777" w:rsidR="00AE7146" w:rsidRDefault="00AE7146" w:rsidP="009D0325">
      <w:pPr>
        <w:pStyle w:val="Paragraphedeliste"/>
        <w:numPr>
          <w:ilvl w:val="0"/>
          <w:numId w:val="33"/>
        </w:numPr>
        <w:rPr>
          <w:rFonts w:ascii="Arial" w:hAnsi="Arial" w:cs="Arial"/>
        </w:rPr>
      </w:pPr>
      <w:r w:rsidRPr="00BE6629">
        <w:rPr>
          <w:rFonts w:ascii="Arial" w:hAnsi="Arial" w:cs="Arial"/>
        </w:rPr>
        <w:t>Du contrôle de la qualité des prestations ;</w:t>
      </w:r>
    </w:p>
    <w:p w14:paraId="2A68F858" w14:textId="77777777" w:rsidR="00AE7146" w:rsidRDefault="00AE7146" w:rsidP="009D0325">
      <w:pPr>
        <w:pStyle w:val="Paragraphedeliste"/>
        <w:numPr>
          <w:ilvl w:val="0"/>
          <w:numId w:val="33"/>
        </w:numPr>
        <w:rPr>
          <w:rFonts w:ascii="Arial" w:hAnsi="Arial" w:cs="Arial"/>
        </w:rPr>
      </w:pPr>
      <w:r w:rsidRPr="00BE6629">
        <w:rPr>
          <w:rFonts w:ascii="Arial" w:hAnsi="Arial" w:cs="Arial"/>
        </w:rPr>
        <w:t>De la vérification de la prise en compte des doléances du personnel et/ou du public répertoriées quotidiennement dans le cahier de liaison en place au Service Contrats de la CPAM de la Ven</w:t>
      </w:r>
      <w:r>
        <w:rPr>
          <w:rFonts w:ascii="Arial" w:hAnsi="Arial" w:cs="Arial"/>
        </w:rPr>
        <w:t>d</w:t>
      </w:r>
      <w:r w:rsidRPr="00BE6629">
        <w:rPr>
          <w:rFonts w:ascii="Arial" w:hAnsi="Arial" w:cs="Arial"/>
        </w:rPr>
        <w:t>ée ;</w:t>
      </w:r>
    </w:p>
    <w:p w14:paraId="180C1A2B" w14:textId="76A391F8" w:rsidR="00AE7146" w:rsidRDefault="00AE7146" w:rsidP="009D0325">
      <w:pPr>
        <w:pStyle w:val="Paragraphedeliste"/>
        <w:numPr>
          <w:ilvl w:val="0"/>
          <w:numId w:val="33"/>
        </w:numPr>
        <w:spacing w:after="240"/>
        <w:ind w:left="714" w:hanging="357"/>
        <w:contextualSpacing w:val="0"/>
        <w:rPr>
          <w:rFonts w:ascii="Arial" w:hAnsi="Arial" w:cs="Arial"/>
        </w:rPr>
      </w:pPr>
      <w:r w:rsidRPr="00BE6629">
        <w:rPr>
          <w:rFonts w:ascii="Arial" w:hAnsi="Arial" w:cs="Arial"/>
        </w:rPr>
        <w:t>De la sécurité du personnel et des biens.</w:t>
      </w:r>
    </w:p>
    <w:p w14:paraId="5866B110" w14:textId="6480DCC9" w:rsidR="001855AB" w:rsidRPr="008926DE" w:rsidRDefault="001855AB" w:rsidP="001855AB">
      <w:pPr>
        <w:pStyle w:val="Titre2"/>
        <w:keepLines/>
        <w:numPr>
          <w:ilvl w:val="2"/>
          <w:numId w:val="12"/>
        </w:numPr>
        <w:spacing w:before="40" w:after="240"/>
        <w:jc w:val="left"/>
        <w:rPr>
          <w:rFonts w:eastAsiaTheme="minorHAnsi"/>
          <w:b w:val="0"/>
          <w:color w:val="005CA9"/>
          <w:lang w:eastAsia="en-US"/>
        </w:rPr>
      </w:pPr>
      <w:bookmarkStart w:id="182" w:name="_Toc202797801"/>
      <w:r w:rsidRPr="001855AB">
        <w:rPr>
          <w:rFonts w:eastAsiaTheme="minorHAnsi"/>
          <w:b w:val="0"/>
          <w:color w:val="005CA9"/>
          <w:lang w:eastAsia="en-US"/>
        </w:rPr>
        <w:t>Chef d’équipe</w:t>
      </w:r>
      <w:bookmarkEnd w:id="182"/>
    </w:p>
    <w:p w14:paraId="0A08A7F7" w14:textId="77777777" w:rsidR="00AE7146" w:rsidRPr="009D0D20" w:rsidRDefault="00AE7146" w:rsidP="00AE7146">
      <w:pPr>
        <w:rPr>
          <w:rFonts w:ascii="Arial" w:hAnsi="Arial" w:cs="Arial"/>
          <w:sz w:val="20"/>
          <w:szCs w:val="20"/>
        </w:rPr>
      </w:pPr>
      <w:r w:rsidRPr="009D0D20">
        <w:rPr>
          <w:rFonts w:ascii="Arial" w:hAnsi="Arial" w:cs="Arial"/>
          <w:sz w:val="20"/>
          <w:szCs w:val="20"/>
        </w:rPr>
        <w:t>Ce chef d'équipe est chargé pendant son temps de travail :</w:t>
      </w:r>
    </w:p>
    <w:p w14:paraId="09206210" w14:textId="77777777" w:rsidR="00AE7146" w:rsidRDefault="00AE7146" w:rsidP="009D0325">
      <w:pPr>
        <w:pStyle w:val="Paragraphedeliste"/>
        <w:numPr>
          <w:ilvl w:val="0"/>
          <w:numId w:val="34"/>
        </w:numPr>
        <w:rPr>
          <w:rFonts w:ascii="Arial" w:hAnsi="Arial" w:cs="Arial"/>
        </w:rPr>
      </w:pPr>
      <w:r w:rsidRPr="00BE6629">
        <w:rPr>
          <w:rFonts w:ascii="Arial" w:hAnsi="Arial" w:cs="Arial"/>
        </w:rPr>
        <w:t>Du management de son équipe ;</w:t>
      </w:r>
    </w:p>
    <w:p w14:paraId="3A5EA8B0" w14:textId="77777777" w:rsidR="00AE7146" w:rsidRDefault="00AE7146" w:rsidP="009D0325">
      <w:pPr>
        <w:pStyle w:val="Paragraphedeliste"/>
        <w:numPr>
          <w:ilvl w:val="0"/>
          <w:numId w:val="34"/>
        </w:numPr>
        <w:rPr>
          <w:rFonts w:ascii="Arial" w:hAnsi="Arial" w:cs="Arial"/>
        </w:rPr>
      </w:pPr>
      <w:r w:rsidRPr="00BE6629">
        <w:rPr>
          <w:rFonts w:ascii="Arial" w:hAnsi="Arial" w:cs="Arial"/>
        </w:rPr>
        <w:t>De l'organisation du travail ;</w:t>
      </w:r>
    </w:p>
    <w:p w14:paraId="5C7A31DA" w14:textId="77777777" w:rsidR="00AE7146" w:rsidRDefault="00AE7146" w:rsidP="009D0325">
      <w:pPr>
        <w:pStyle w:val="Paragraphedeliste"/>
        <w:numPr>
          <w:ilvl w:val="0"/>
          <w:numId w:val="34"/>
        </w:numPr>
        <w:rPr>
          <w:rFonts w:ascii="Arial" w:hAnsi="Arial" w:cs="Arial"/>
        </w:rPr>
      </w:pPr>
      <w:r w:rsidRPr="00BE6629">
        <w:rPr>
          <w:rFonts w:ascii="Arial" w:hAnsi="Arial" w:cs="Arial"/>
        </w:rPr>
        <w:t>De la supervision des prestations quotidiennes ;</w:t>
      </w:r>
    </w:p>
    <w:p w14:paraId="56D76C7C" w14:textId="77777777" w:rsidR="00AE7146" w:rsidRDefault="00AE7146" w:rsidP="009D0325">
      <w:pPr>
        <w:pStyle w:val="Paragraphedeliste"/>
        <w:numPr>
          <w:ilvl w:val="0"/>
          <w:numId w:val="34"/>
        </w:numPr>
        <w:rPr>
          <w:rFonts w:ascii="Arial" w:hAnsi="Arial" w:cs="Arial"/>
        </w:rPr>
      </w:pPr>
      <w:r w:rsidRPr="00BE6629">
        <w:rPr>
          <w:rFonts w:ascii="Arial" w:hAnsi="Arial" w:cs="Arial"/>
        </w:rPr>
        <w:t>De la prise en compte quotidienne des doléances du personnel et/ou du public figurant sur le cahier de liaison ;</w:t>
      </w:r>
    </w:p>
    <w:p w14:paraId="2169A74B" w14:textId="77777777" w:rsidR="00AE7146" w:rsidRDefault="00AE7146" w:rsidP="009D0325">
      <w:pPr>
        <w:pStyle w:val="Paragraphedeliste"/>
        <w:numPr>
          <w:ilvl w:val="0"/>
          <w:numId w:val="34"/>
        </w:numPr>
        <w:rPr>
          <w:rFonts w:ascii="Arial" w:hAnsi="Arial" w:cs="Arial"/>
        </w:rPr>
      </w:pPr>
      <w:r w:rsidRPr="00BE6629">
        <w:rPr>
          <w:rFonts w:ascii="Arial" w:hAnsi="Arial" w:cs="Arial"/>
        </w:rPr>
        <w:t>Du respect de la discipline par son personnel ;</w:t>
      </w:r>
    </w:p>
    <w:p w14:paraId="6D439E58" w14:textId="77777777" w:rsidR="00AE7146" w:rsidRPr="00BE6629" w:rsidRDefault="00AE7146" w:rsidP="009D0325">
      <w:pPr>
        <w:pStyle w:val="Paragraphedeliste"/>
        <w:numPr>
          <w:ilvl w:val="0"/>
          <w:numId w:val="34"/>
        </w:numPr>
        <w:rPr>
          <w:rFonts w:ascii="Arial" w:hAnsi="Arial" w:cs="Arial"/>
        </w:rPr>
      </w:pPr>
      <w:r w:rsidRPr="00BE6629">
        <w:rPr>
          <w:rFonts w:ascii="Arial" w:hAnsi="Arial" w:cs="Arial"/>
        </w:rPr>
        <w:t>De la formation de son personnel à l'obligation de moyens renforcée.</w:t>
      </w:r>
    </w:p>
    <w:p w14:paraId="561E755A" w14:textId="77777777" w:rsidR="00AE7146" w:rsidRDefault="00AE7146" w:rsidP="00AE7146">
      <w:pPr>
        <w:rPr>
          <w:rFonts w:ascii="Arial" w:hAnsi="Arial" w:cs="Arial"/>
          <w:sz w:val="20"/>
          <w:szCs w:val="20"/>
        </w:rPr>
      </w:pPr>
    </w:p>
    <w:p w14:paraId="6988E060" w14:textId="77777777" w:rsidR="00AE7146" w:rsidRPr="009D0D20" w:rsidRDefault="00AE7146" w:rsidP="00AE7146">
      <w:pPr>
        <w:rPr>
          <w:rFonts w:ascii="Arial" w:hAnsi="Arial" w:cs="Arial"/>
          <w:sz w:val="20"/>
          <w:szCs w:val="20"/>
        </w:rPr>
      </w:pPr>
      <w:r w:rsidRPr="009D0D20">
        <w:rPr>
          <w:rFonts w:ascii="Arial" w:hAnsi="Arial" w:cs="Arial"/>
          <w:sz w:val="20"/>
          <w:szCs w:val="20"/>
        </w:rPr>
        <w:t xml:space="preserve">Pendant le </w:t>
      </w:r>
      <w:r>
        <w:rPr>
          <w:rFonts w:ascii="Arial" w:hAnsi="Arial" w:cs="Arial"/>
          <w:sz w:val="20"/>
          <w:szCs w:val="20"/>
        </w:rPr>
        <w:t>temps</w:t>
      </w:r>
      <w:r w:rsidRPr="009D0D20">
        <w:rPr>
          <w:rFonts w:ascii="Arial" w:hAnsi="Arial" w:cs="Arial"/>
          <w:sz w:val="20"/>
          <w:szCs w:val="20"/>
        </w:rPr>
        <w:t xml:space="preserve"> restant, il peut participer au travail de l'équipe.</w:t>
      </w:r>
    </w:p>
    <w:p w14:paraId="4314A52E" w14:textId="3F308F04" w:rsidR="00AE7146" w:rsidRPr="009D0D20" w:rsidRDefault="00AE7146" w:rsidP="00AE7146">
      <w:pPr>
        <w:rPr>
          <w:rFonts w:ascii="Arial" w:hAnsi="Arial" w:cs="Arial"/>
          <w:sz w:val="20"/>
          <w:szCs w:val="20"/>
        </w:rPr>
      </w:pPr>
      <w:r w:rsidRPr="009D0D20">
        <w:rPr>
          <w:rFonts w:ascii="Arial" w:hAnsi="Arial" w:cs="Arial"/>
          <w:sz w:val="20"/>
          <w:szCs w:val="20"/>
        </w:rPr>
        <w:t xml:space="preserve">Le Titulaire </w:t>
      </w:r>
      <w:r w:rsidR="00403B0F">
        <w:rPr>
          <w:rFonts w:ascii="Arial" w:hAnsi="Arial" w:cs="Arial"/>
          <w:sz w:val="20"/>
          <w:szCs w:val="20"/>
        </w:rPr>
        <w:t>doit</w:t>
      </w:r>
      <w:r w:rsidRPr="009D0D20">
        <w:rPr>
          <w:rFonts w:ascii="Arial" w:hAnsi="Arial" w:cs="Arial"/>
          <w:sz w:val="20"/>
          <w:szCs w:val="20"/>
        </w:rPr>
        <w:t xml:space="preserve"> obligatoirement affecter en permanence au Siège Social un Chef d’équipe.</w:t>
      </w:r>
    </w:p>
    <w:p w14:paraId="0A11BB8B" w14:textId="77777777" w:rsidR="00AE7146" w:rsidRDefault="00AE7146" w:rsidP="00AE7146">
      <w:pPr>
        <w:rPr>
          <w:rFonts w:ascii="Arial" w:hAnsi="Arial" w:cs="Arial"/>
          <w:sz w:val="20"/>
          <w:szCs w:val="20"/>
        </w:rPr>
      </w:pPr>
    </w:p>
    <w:p w14:paraId="65547133" w14:textId="77777777" w:rsidR="00AE7146" w:rsidRPr="00CF73BF" w:rsidRDefault="00AE7146" w:rsidP="004843C1">
      <w:pPr>
        <w:pStyle w:val="Titre2"/>
        <w:keepLines/>
        <w:numPr>
          <w:ilvl w:val="1"/>
          <w:numId w:val="12"/>
        </w:numPr>
        <w:spacing w:before="40" w:after="240"/>
        <w:rPr>
          <w:rFonts w:eastAsiaTheme="minorHAnsi"/>
          <w:bCs w:val="0"/>
          <w:color w:val="005CA9"/>
          <w:lang w:eastAsia="en-US"/>
        </w:rPr>
      </w:pPr>
      <w:bookmarkStart w:id="183" w:name="_Toc198213222"/>
      <w:bookmarkStart w:id="184" w:name="_Toc202797802"/>
      <w:r w:rsidRPr="00CF73BF">
        <w:rPr>
          <w:rFonts w:eastAsiaTheme="minorHAnsi"/>
          <w:bCs w:val="0"/>
          <w:color w:val="005CA9"/>
          <w:lang w:eastAsia="en-US"/>
        </w:rPr>
        <w:lastRenderedPageBreak/>
        <w:t>PRESTATIONS COMPLEMENTAIRES – BONS DE COMMANDES</w:t>
      </w:r>
      <w:bookmarkEnd w:id="183"/>
      <w:bookmarkEnd w:id="184"/>
    </w:p>
    <w:p w14:paraId="7387AA16" w14:textId="1EF4CD7A" w:rsidR="00AE7146" w:rsidRPr="00A21261" w:rsidRDefault="007576F8" w:rsidP="00AE7146">
      <w:pPr>
        <w:jc w:val="both"/>
        <w:rPr>
          <w:rFonts w:ascii="Arial" w:hAnsi="Arial" w:cs="Arial"/>
          <w:sz w:val="20"/>
          <w:szCs w:val="20"/>
        </w:rPr>
      </w:pPr>
      <w:r>
        <w:rPr>
          <w:rFonts w:ascii="Arial" w:hAnsi="Arial" w:cs="Arial"/>
          <w:sz w:val="20"/>
          <w:szCs w:val="20"/>
        </w:rPr>
        <w:t>Des bons de commande peuven</w:t>
      </w:r>
      <w:r w:rsidR="00AE7146" w:rsidRPr="00A21261">
        <w:rPr>
          <w:rFonts w:ascii="Arial" w:hAnsi="Arial" w:cs="Arial"/>
          <w:sz w:val="20"/>
          <w:szCs w:val="20"/>
        </w:rPr>
        <w:t xml:space="preserve">t être émis pour le site de la CPAM concerné pour la réalisation de prestations de nettoyage non prévues dans la partie forfaitaire. </w:t>
      </w:r>
    </w:p>
    <w:p w14:paraId="3694F1CC" w14:textId="77777777" w:rsidR="00AE7146" w:rsidRPr="00A21261" w:rsidRDefault="00AE7146" w:rsidP="00AE7146">
      <w:pPr>
        <w:jc w:val="both"/>
        <w:rPr>
          <w:rFonts w:ascii="Arial" w:hAnsi="Arial" w:cs="Arial"/>
          <w:sz w:val="20"/>
          <w:szCs w:val="20"/>
        </w:rPr>
      </w:pPr>
      <w:r w:rsidRPr="00A21261">
        <w:rPr>
          <w:rFonts w:ascii="Arial" w:hAnsi="Arial" w:cs="Arial"/>
          <w:sz w:val="20"/>
          <w:szCs w:val="20"/>
        </w:rPr>
        <w:t xml:space="preserve">Les bons de commande sont établis sur la base de devis respectant l’annexe tarifaire de l’Acte d’Engagement. </w:t>
      </w:r>
    </w:p>
    <w:p w14:paraId="0B0CF6DB" w14:textId="77777777" w:rsidR="00AE7146" w:rsidRPr="00A21261" w:rsidRDefault="00AE7146" w:rsidP="00AE7146">
      <w:pPr>
        <w:jc w:val="both"/>
        <w:rPr>
          <w:rFonts w:ascii="Arial" w:hAnsi="Arial" w:cs="Arial"/>
          <w:sz w:val="20"/>
          <w:szCs w:val="20"/>
        </w:rPr>
      </w:pPr>
      <w:r w:rsidRPr="00A21261">
        <w:rPr>
          <w:rFonts w:ascii="Arial" w:hAnsi="Arial" w:cs="Arial"/>
          <w:sz w:val="20"/>
          <w:szCs w:val="20"/>
        </w:rPr>
        <w:t xml:space="preserve">Chaque bon de commande doit être notifié au Titulaire avant tout commencement d’exécution. </w:t>
      </w:r>
    </w:p>
    <w:p w14:paraId="0B66D793" w14:textId="77777777" w:rsidR="00AE7146" w:rsidRPr="00A21261" w:rsidRDefault="00AE7146" w:rsidP="00AE7146">
      <w:pPr>
        <w:jc w:val="both"/>
        <w:rPr>
          <w:rFonts w:ascii="Arial" w:hAnsi="Arial" w:cs="Arial"/>
          <w:sz w:val="20"/>
          <w:szCs w:val="20"/>
        </w:rPr>
      </w:pPr>
      <w:r w:rsidRPr="00A21261">
        <w:rPr>
          <w:rFonts w:ascii="Arial" w:hAnsi="Arial" w:cs="Arial"/>
          <w:sz w:val="20"/>
          <w:szCs w:val="20"/>
        </w:rPr>
        <w:t xml:space="preserve">Les bons de commande émis par la CPAM de la </w:t>
      </w:r>
      <w:r>
        <w:rPr>
          <w:rFonts w:ascii="Arial" w:hAnsi="Arial" w:cs="Arial"/>
          <w:sz w:val="20"/>
          <w:szCs w:val="20"/>
        </w:rPr>
        <w:t>Vendée</w:t>
      </w:r>
      <w:r w:rsidRPr="00A21261">
        <w:rPr>
          <w:rFonts w:ascii="Arial" w:hAnsi="Arial" w:cs="Arial"/>
          <w:sz w:val="20"/>
          <w:szCs w:val="20"/>
        </w:rPr>
        <w:t xml:space="preserve"> par mail et notifiés au Titulaire comportent la durée pendant laquelle les prestations sont exécutées.  </w:t>
      </w:r>
    </w:p>
    <w:p w14:paraId="0368D5BB" w14:textId="37676D9D" w:rsidR="00AE7146" w:rsidRDefault="007576F8" w:rsidP="00AE7146">
      <w:pPr>
        <w:jc w:val="both"/>
        <w:rPr>
          <w:rFonts w:ascii="Arial" w:hAnsi="Arial" w:cs="Arial"/>
          <w:sz w:val="20"/>
          <w:szCs w:val="20"/>
        </w:rPr>
      </w:pPr>
      <w:r>
        <w:rPr>
          <w:rFonts w:ascii="Arial" w:hAnsi="Arial" w:cs="Arial"/>
          <w:sz w:val="20"/>
          <w:szCs w:val="20"/>
        </w:rPr>
        <w:t>Les bons de commandes peuven</w:t>
      </w:r>
      <w:r w:rsidR="00AE7146" w:rsidRPr="00A21261">
        <w:rPr>
          <w:rFonts w:ascii="Arial" w:hAnsi="Arial" w:cs="Arial"/>
          <w:sz w:val="20"/>
          <w:szCs w:val="20"/>
        </w:rPr>
        <w:t>t être émis jusqu’au terme du marché, sans que leur durée d’exécution ne puisse excéder 1 mois la date limite d’exécution du marché.</w:t>
      </w:r>
    </w:p>
    <w:p w14:paraId="67DC2AAB" w14:textId="77777777" w:rsidR="00AE7146" w:rsidRPr="00C172CC" w:rsidRDefault="00AE7146" w:rsidP="00AE7146">
      <w:pPr>
        <w:jc w:val="both"/>
        <w:rPr>
          <w:rFonts w:ascii="Arial" w:hAnsi="Arial" w:cs="Arial"/>
          <w:sz w:val="20"/>
          <w:szCs w:val="20"/>
        </w:rPr>
      </w:pPr>
    </w:p>
    <w:p w14:paraId="045DC3C2" w14:textId="77777777" w:rsidR="00AE7146" w:rsidRPr="00CF73BF" w:rsidRDefault="00AE7146" w:rsidP="004843C1">
      <w:pPr>
        <w:pStyle w:val="Titre2"/>
        <w:keepLines/>
        <w:numPr>
          <w:ilvl w:val="1"/>
          <w:numId w:val="12"/>
        </w:numPr>
        <w:spacing w:before="40" w:after="240"/>
        <w:rPr>
          <w:rFonts w:eastAsiaTheme="minorHAnsi"/>
          <w:bCs w:val="0"/>
          <w:color w:val="005CA9"/>
          <w:lang w:eastAsia="en-US"/>
        </w:rPr>
      </w:pPr>
      <w:bookmarkStart w:id="185" w:name="_Toc198213223"/>
      <w:bookmarkStart w:id="186" w:name="_Toc202797803"/>
      <w:r w:rsidRPr="00CF73BF">
        <w:rPr>
          <w:rFonts w:eastAsiaTheme="minorHAnsi"/>
          <w:bCs w:val="0"/>
          <w:color w:val="005CA9"/>
          <w:lang w:eastAsia="en-US"/>
        </w:rPr>
        <w:t>CONTINUITE DE SERVICES</w:t>
      </w:r>
      <w:bookmarkEnd w:id="185"/>
      <w:bookmarkEnd w:id="186"/>
    </w:p>
    <w:p w14:paraId="1C2B9097" w14:textId="77777777" w:rsidR="00AE7146" w:rsidRPr="00BD418F" w:rsidRDefault="00AE7146" w:rsidP="00AE7146">
      <w:pPr>
        <w:jc w:val="both"/>
        <w:rPr>
          <w:rFonts w:ascii="Arial" w:hAnsi="Arial" w:cs="Arial"/>
          <w:sz w:val="20"/>
          <w:szCs w:val="20"/>
        </w:rPr>
      </w:pPr>
      <w:r w:rsidRPr="00BD418F">
        <w:rPr>
          <w:rFonts w:ascii="Arial" w:hAnsi="Arial" w:cs="Arial"/>
          <w:sz w:val="20"/>
          <w:szCs w:val="20"/>
        </w:rPr>
        <w:t xml:space="preserve">Le Titulaire est tenu d’assurer la continuité du service par tout moyen et à ses frais. </w:t>
      </w:r>
    </w:p>
    <w:p w14:paraId="4E56C3A7" w14:textId="77777777" w:rsidR="00AE7146" w:rsidRDefault="00AE7146" w:rsidP="00AE7146">
      <w:pPr>
        <w:jc w:val="both"/>
        <w:rPr>
          <w:rFonts w:ascii="Arial" w:hAnsi="Arial" w:cs="Arial"/>
          <w:sz w:val="20"/>
          <w:szCs w:val="20"/>
        </w:rPr>
      </w:pPr>
      <w:r w:rsidRPr="00BD418F">
        <w:rPr>
          <w:rFonts w:ascii="Arial" w:hAnsi="Arial" w:cs="Arial"/>
          <w:sz w:val="20"/>
          <w:szCs w:val="20"/>
        </w:rPr>
        <w:t>Le cas échéant, la CPAM de la</w:t>
      </w:r>
      <w:r>
        <w:rPr>
          <w:rFonts w:ascii="Arial" w:hAnsi="Arial" w:cs="Arial"/>
          <w:sz w:val="20"/>
          <w:szCs w:val="20"/>
        </w:rPr>
        <w:t xml:space="preserve"> Vendée </w:t>
      </w:r>
      <w:r w:rsidRPr="00BD418F">
        <w:rPr>
          <w:rFonts w:ascii="Arial" w:hAnsi="Arial" w:cs="Arial"/>
          <w:sz w:val="20"/>
          <w:szCs w:val="20"/>
        </w:rPr>
        <w:t xml:space="preserve">peut faire procéder par un tiers à l’exécution des prestations prévues par le marché, aux frais et risques du titulaire, soit en cas d’inexécution par ce dernier d’une prestation qui, par sa nature, ne peut souffrir aucun retard, soit en cas de résiliation du marché prononcée aux torts du titulaire. </w:t>
      </w:r>
    </w:p>
    <w:p w14:paraId="71F00B38" w14:textId="4BBFF9B8" w:rsidR="001248F6" w:rsidRPr="008926DE" w:rsidRDefault="001248F6" w:rsidP="001248F6">
      <w:pPr>
        <w:pStyle w:val="Titre2"/>
        <w:keepLines/>
        <w:numPr>
          <w:ilvl w:val="2"/>
          <w:numId w:val="12"/>
        </w:numPr>
        <w:spacing w:before="40" w:after="240"/>
        <w:jc w:val="left"/>
        <w:rPr>
          <w:rFonts w:eastAsiaTheme="minorHAnsi"/>
          <w:b w:val="0"/>
          <w:color w:val="005CA9"/>
          <w:lang w:eastAsia="en-US"/>
        </w:rPr>
      </w:pPr>
      <w:bookmarkStart w:id="187" w:name="_Toc202797804"/>
      <w:r w:rsidRPr="001248F6">
        <w:rPr>
          <w:rFonts w:eastAsiaTheme="minorHAnsi"/>
          <w:b w:val="0"/>
          <w:color w:val="005CA9"/>
          <w:lang w:eastAsia="en-US"/>
        </w:rPr>
        <w:t>Service minimal en cas d’arrêt de travail</w:t>
      </w:r>
      <w:bookmarkEnd w:id="187"/>
    </w:p>
    <w:p w14:paraId="22923AE9" w14:textId="77777777" w:rsidR="00AE7146" w:rsidRPr="00BD418F" w:rsidRDefault="00AE7146" w:rsidP="00AE7146">
      <w:pPr>
        <w:jc w:val="both"/>
        <w:rPr>
          <w:rFonts w:ascii="Arial" w:hAnsi="Arial" w:cs="Arial"/>
          <w:sz w:val="20"/>
          <w:szCs w:val="20"/>
        </w:rPr>
      </w:pPr>
      <w:r w:rsidRPr="00BD418F">
        <w:rPr>
          <w:rFonts w:ascii="Arial" w:hAnsi="Arial" w:cs="Arial"/>
          <w:sz w:val="20"/>
          <w:szCs w:val="20"/>
        </w:rPr>
        <w:t xml:space="preserve">En cas de grève de son personnel, le Titulaire s’engage à assumer ses obligations sans </w:t>
      </w:r>
      <w:r>
        <w:rPr>
          <w:rFonts w:ascii="Arial" w:hAnsi="Arial" w:cs="Arial"/>
          <w:sz w:val="20"/>
          <w:szCs w:val="20"/>
        </w:rPr>
        <w:t>c</w:t>
      </w:r>
      <w:r w:rsidRPr="00BD418F">
        <w:rPr>
          <w:rFonts w:ascii="Arial" w:hAnsi="Arial" w:cs="Arial"/>
          <w:sz w:val="20"/>
          <w:szCs w:val="20"/>
        </w:rPr>
        <w:t xml:space="preserve">onséquences pécuniaires pour la CPAM de la </w:t>
      </w:r>
      <w:r>
        <w:rPr>
          <w:rFonts w:ascii="Arial" w:hAnsi="Arial" w:cs="Arial"/>
          <w:sz w:val="20"/>
          <w:szCs w:val="20"/>
        </w:rPr>
        <w:t>Vendée</w:t>
      </w:r>
      <w:r w:rsidRPr="00BD418F">
        <w:rPr>
          <w:rFonts w:ascii="Arial" w:hAnsi="Arial" w:cs="Arial"/>
          <w:sz w:val="20"/>
          <w:szCs w:val="20"/>
        </w:rPr>
        <w:t xml:space="preserve"> Les frais de grève au sein de l’entreprise du Titulaire ne constituent en aucune manière un fait relevant de la force majeure. </w:t>
      </w:r>
    </w:p>
    <w:p w14:paraId="5EEACE17" w14:textId="77777777" w:rsidR="00AE7146" w:rsidRDefault="00AE7146" w:rsidP="00AE7146">
      <w:pPr>
        <w:jc w:val="both"/>
        <w:rPr>
          <w:rFonts w:ascii="Arial" w:hAnsi="Arial" w:cs="Arial"/>
          <w:sz w:val="20"/>
          <w:szCs w:val="20"/>
        </w:rPr>
      </w:pPr>
      <w:r w:rsidRPr="00BD418F">
        <w:rPr>
          <w:rFonts w:ascii="Arial" w:hAnsi="Arial" w:cs="Arial"/>
          <w:sz w:val="20"/>
          <w:szCs w:val="20"/>
        </w:rPr>
        <w:t xml:space="preserve">Le Titulaire s’engage à mettre en œuvre tous les moyens dont il dispose pour réaliser les prestations objet du présent marché.  </w:t>
      </w:r>
    </w:p>
    <w:p w14:paraId="30F3DBFB" w14:textId="26D5E5BE" w:rsidR="001248F6" w:rsidRPr="008926DE" w:rsidRDefault="001248F6" w:rsidP="001248F6">
      <w:pPr>
        <w:pStyle w:val="Titre2"/>
        <w:keepLines/>
        <w:numPr>
          <w:ilvl w:val="2"/>
          <w:numId w:val="12"/>
        </w:numPr>
        <w:spacing w:before="40" w:after="240"/>
        <w:jc w:val="left"/>
        <w:rPr>
          <w:rFonts w:eastAsiaTheme="minorHAnsi"/>
          <w:b w:val="0"/>
          <w:color w:val="005CA9"/>
          <w:lang w:eastAsia="en-US"/>
        </w:rPr>
      </w:pPr>
      <w:bookmarkStart w:id="188" w:name="_Toc202797805"/>
      <w:bookmarkStart w:id="189" w:name="_Hlk197275988"/>
      <w:r w:rsidRPr="001248F6">
        <w:rPr>
          <w:rFonts w:eastAsiaTheme="minorHAnsi"/>
          <w:b w:val="0"/>
          <w:color w:val="005CA9"/>
          <w:lang w:eastAsia="en-US"/>
        </w:rPr>
        <w:t>Absence prolongée, départ du personnel, remplacement, congés et grèves</w:t>
      </w:r>
      <w:bookmarkEnd w:id="188"/>
    </w:p>
    <w:bookmarkEnd w:id="189"/>
    <w:p w14:paraId="70462C7A" w14:textId="77777777" w:rsidR="00AE7146" w:rsidRPr="00BD418F" w:rsidRDefault="00AE7146" w:rsidP="00AE7146">
      <w:pPr>
        <w:jc w:val="both"/>
        <w:rPr>
          <w:rFonts w:ascii="Arial" w:hAnsi="Arial" w:cs="Arial"/>
          <w:sz w:val="20"/>
          <w:szCs w:val="20"/>
        </w:rPr>
      </w:pPr>
      <w:r w:rsidRPr="00BD418F">
        <w:rPr>
          <w:rFonts w:ascii="Arial" w:hAnsi="Arial" w:cs="Arial"/>
          <w:sz w:val="20"/>
          <w:szCs w:val="20"/>
        </w:rPr>
        <w:t>En cas d'absence ou de départ de la personne affectée à l'exécution des prestations, le Titulaire doit immédiatement en aviser la CPAM de la</w:t>
      </w:r>
      <w:r>
        <w:rPr>
          <w:rFonts w:ascii="Arial" w:hAnsi="Arial" w:cs="Arial"/>
          <w:sz w:val="20"/>
          <w:szCs w:val="20"/>
        </w:rPr>
        <w:t xml:space="preserve"> Vendée </w:t>
      </w:r>
      <w:r w:rsidRPr="00BD418F">
        <w:rPr>
          <w:rFonts w:ascii="Arial" w:hAnsi="Arial" w:cs="Arial"/>
          <w:sz w:val="20"/>
          <w:szCs w:val="20"/>
        </w:rPr>
        <w:t xml:space="preserve">par tout moyen, y compris de manière électronique et prendre toutes les dispositions nécessaires pour que la bonne exécution des prestations ne s'en trouve pas compromise, en remplaçant la personne absente, par un personnel de niveau équivalent.  </w:t>
      </w:r>
    </w:p>
    <w:p w14:paraId="4F253563" w14:textId="77777777" w:rsidR="00AE7146" w:rsidRPr="00BD418F" w:rsidRDefault="00AE7146" w:rsidP="00AE7146">
      <w:pPr>
        <w:jc w:val="both"/>
        <w:rPr>
          <w:rFonts w:ascii="Arial" w:hAnsi="Arial" w:cs="Arial"/>
          <w:sz w:val="20"/>
          <w:szCs w:val="20"/>
        </w:rPr>
      </w:pPr>
      <w:r w:rsidRPr="00BD418F">
        <w:rPr>
          <w:rFonts w:ascii="Arial" w:hAnsi="Arial" w:cs="Arial"/>
          <w:sz w:val="20"/>
          <w:szCs w:val="20"/>
        </w:rPr>
        <w:t xml:space="preserve">Cette obligation de remplacement s’impose également en cas de congés et de grève du personnel.  </w:t>
      </w:r>
    </w:p>
    <w:p w14:paraId="617DF48C" w14:textId="77777777" w:rsidR="00AE7146" w:rsidRPr="00BD418F" w:rsidRDefault="00AE7146" w:rsidP="00AE7146">
      <w:pPr>
        <w:jc w:val="both"/>
        <w:rPr>
          <w:rFonts w:ascii="Arial" w:hAnsi="Arial" w:cs="Arial"/>
          <w:sz w:val="20"/>
          <w:szCs w:val="20"/>
        </w:rPr>
      </w:pPr>
      <w:r w:rsidRPr="00BD418F">
        <w:rPr>
          <w:rFonts w:ascii="Arial" w:hAnsi="Arial" w:cs="Arial"/>
          <w:sz w:val="20"/>
          <w:szCs w:val="20"/>
        </w:rPr>
        <w:t xml:space="preserve">Il doit en informer la CPAM de la </w:t>
      </w:r>
      <w:r>
        <w:rPr>
          <w:rFonts w:ascii="Arial" w:hAnsi="Arial" w:cs="Arial"/>
          <w:sz w:val="20"/>
          <w:szCs w:val="20"/>
        </w:rPr>
        <w:t>Vendée</w:t>
      </w:r>
      <w:r w:rsidRPr="00BD418F">
        <w:rPr>
          <w:rFonts w:ascii="Arial" w:hAnsi="Arial" w:cs="Arial"/>
          <w:sz w:val="20"/>
          <w:szCs w:val="20"/>
        </w:rPr>
        <w:t xml:space="preserve"> afin que celle-ci agrée expressément ce nouvel intervenant ou rejette le candidat proposé. Le Titulaire proposera alors un nouvel intervenant le cas échéant. </w:t>
      </w:r>
    </w:p>
    <w:p w14:paraId="381B9A0B" w14:textId="7EAEF2DF" w:rsidR="00AE7146" w:rsidRPr="00BD418F" w:rsidRDefault="00AE7146" w:rsidP="00AE7146">
      <w:pPr>
        <w:jc w:val="both"/>
        <w:rPr>
          <w:rFonts w:ascii="Arial" w:hAnsi="Arial" w:cs="Arial"/>
          <w:sz w:val="20"/>
          <w:szCs w:val="20"/>
        </w:rPr>
      </w:pPr>
      <w:r w:rsidRPr="00BD418F">
        <w:rPr>
          <w:rFonts w:ascii="Arial" w:hAnsi="Arial" w:cs="Arial"/>
          <w:sz w:val="20"/>
          <w:szCs w:val="20"/>
        </w:rPr>
        <w:t>En cas d’agréme</w:t>
      </w:r>
      <w:r w:rsidR="007576F8">
        <w:rPr>
          <w:rFonts w:ascii="Arial" w:hAnsi="Arial" w:cs="Arial"/>
          <w:sz w:val="20"/>
          <w:szCs w:val="20"/>
        </w:rPr>
        <w:t>nt, le Titulaire fournit</w:t>
      </w:r>
      <w:r w:rsidRPr="00BD418F">
        <w:rPr>
          <w:rFonts w:ascii="Arial" w:hAnsi="Arial" w:cs="Arial"/>
          <w:sz w:val="20"/>
          <w:szCs w:val="20"/>
        </w:rPr>
        <w:t xml:space="preserve"> à la CPAM de la </w:t>
      </w:r>
      <w:r>
        <w:rPr>
          <w:rFonts w:ascii="Arial" w:hAnsi="Arial" w:cs="Arial"/>
          <w:sz w:val="20"/>
          <w:szCs w:val="20"/>
        </w:rPr>
        <w:t>Vendée</w:t>
      </w:r>
      <w:r w:rsidRPr="00BD418F">
        <w:rPr>
          <w:rFonts w:ascii="Arial" w:hAnsi="Arial" w:cs="Arial"/>
          <w:sz w:val="20"/>
          <w:szCs w:val="20"/>
        </w:rPr>
        <w:t xml:space="preserve">, la fiche d’identité correspondante de la personne remplaçante, au Service </w:t>
      </w:r>
      <w:r>
        <w:rPr>
          <w:rFonts w:ascii="Arial" w:hAnsi="Arial" w:cs="Arial"/>
          <w:sz w:val="20"/>
          <w:szCs w:val="20"/>
        </w:rPr>
        <w:t>de la Gestion des biens et de service</w:t>
      </w:r>
      <w:r w:rsidRPr="00BD418F">
        <w:rPr>
          <w:rFonts w:ascii="Arial" w:hAnsi="Arial" w:cs="Arial"/>
          <w:sz w:val="20"/>
          <w:szCs w:val="20"/>
        </w:rPr>
        <w:t xml:space="preserve"> de la CPAM de la </w:t>
      </w:r>
      <w:r>
        <w:rPr>
          <w:rFonts w:ascii="Arial" w:hAnsi="Arial" w:cs="Arial"/>
          <w:sz w:val="20"/>
          <w:szCs w:val="20"/>
        </w:rPr>
        <w:t>Vendée.</w:t>
      </w:r>
      <w:r w:rsidRPr="00BD418F">
        <w:rPr>
          <w:rFonts w:ascii="Arial" w:hAnsi="Arial" w:cs="Arial"/>
          <w:sz w:val="20"/>
          <w:szCs w:val="20"/>
        </w:rPr>
        <w:t xml:space="preserve">  </w:t>
      </w:r>
    </w:p>
    <w:p w14:paraId="15F16327" w14:textId="38151927" w:rsidR="00AE7146" w:rsidRPr="00C172CC" w:rsidRDefault="00AE7146" w:rsidP="00AE7146">
      <w:pPr>
        <w:jc w:val="both"/>
        <w:rPr>
          <w:rFonts w:ascii="Arial" w:hAnsi="Arial" w:cs="Arial"/>
          <w:sz w:val="20"/>
          <w:szCs w:val="20"/>
        </w:rPr>
      </w:pPr>
      <w:r w:rsidRPr="00BD418F">
        <w:rPr>
          <w:rFonts w:ascii="Arial" w:hAnsi="Arial" w:cs="Arial"/>
          <w:sz w:val="20"/>
          <w:szCs w:val="20"/>
        </w:rPr>
        <w:t>En aucun cas le rem</w:t>
      </w:r>
      <w:r w:rsidR="007576F8">
        <w:rPr>
          <w:rFonts w:ascii="Arial" w:hAnsi="Arial" w:cs="Arial"/>
          <w:sz w:val="20"/>
          <w:szCs w:val="20"/>
        </w:rPr>
        <w:t>placement du personnel ne peut</w:t>
      </w:r>
      <w:r w:rsidRPr="00BD418F">
        <w:rPr>
          <w:rFonts w:ascii="Arial" w:hAnsi="Arial" w:cs="Arial"/>
          <w:sz w:val="20"/>
          <w:szCs w:val="20"/>
        </w:rPr>
        <w:t xml:space="preserve"> justifier une augmentation du tarif indiqué.</w:t>
      </w:r>
    </w:p>
    <w:p w14:paraId="687589C2" w14:textId="77777777" w:rsidR="00AE7146" w:rsidRPr="00C81106" w:rsidRDefault="00AE7146" w:rsidP="001248F6">
      <w:pPr>
        <w:pStyle w:val="Titre2"/>
        <w:keepLines/>
        <w:numPr>
          <w:ilvl w:val="1"/>
          <w:numId w:val="12"/>
        </w:numPr>
        <w:spacing w:before="40"/>
        <w:rPr>
          <w:rFonts w:eastAsiaTheme="minorHAnsi"/>
          <w:color w:val="005CA9"/>
          <w:sz w:val="22"/>
          <w:szCs w:val="22"/>
          <w:lang w:eastAsia="en-US"/>
        </w:rPr>
      </w:pPr>
      <w:bookmarkStart w:id="190" w:name="_Toc198213224"/>
      <w:bookmarkStart w:id="191" w:name="_Toc202797806"/>
      <w:bookmarkStart w:id="192" w:name="_Hlk197275930"/>
      <w:r w:rsidRPr="00C81106">
        <w:rPr>
          <w:rFonts w:eastAsiaTheme="minorHAnsi"/>
          <w:color w:val="005CA9"/>
          <w:lang w:eastAsia="en-US"/>
        </w:rPr>
        <w:t>RECUSATION DU PERSONNEL</w:t>
      </w:r>
      <w:bookmarkEnd w:id="190"/>
      <w:bookmarkEnd w:id="191"/>
    </w:p>
    <w:p w14:paraId="0032D955" w14:textId="77777777" w:rsidR="00AE7146" w:rsidRPr="00C81106" w:rsidRDefault="00AE7146" w:rsidP="00AE7146">
      <w:pPr>
        <w:spacing w:after="0" w:line="240" w:lineRule="auto"/>
      </w:pPr>
    </w:p>
    <w:bookmarkEnd w:id="192"/>
    <w:p w14:paraId="39C83D0A" w14:textId="77777777" w:rsidR="00AE7146" w:rsidRPr="00BD418F" w:rsidRDefault="00AE7146" w:rsidP="00AE7146">
      <w:pPr>
        <w:spacing w:after="0" w:line="240" w:lineRule="auto"/>
        <w:jc w:val="both"/>
        <w:rPr>
          <w:rFonts w:ascii="Arial" w:hAnsi="Arial" w:cs="Arial"/>
          <w:sz w:val="20"/>
          <w:szCs w:val="20"/>
        </w:rPr>
      </w:pPr>
      <w:r w:rsidRPr="00C81106">
        <w:rPr>
          <w:rFonts w:ascii="Arial" w:hAnsi="Arial" w:cs="Arial"/>
          <w:sz w:val="20"/>
          <w:szCs w:val="20"/>
        </w:rPr>
        <w:t>Pendant toute la durée d'</w:t>
      </w:r>
      <w:r w:rsidRPr="00BD418F">
        <w:rPr>
          <w:rFonts w:ascii="Arial" w:hAnsi="Arial" w:cs="Arial"/>
          <w:sz w:val="20"/>
          <w:szCs w:val="20"/>
        </w:rPr>
        <w:t xml:space="preserve">exécution des prestations, la CPAM de la </w:t>
      </w:r>
      <w:r>
        <w:rPr>
          <w:rFonts w:ascii="Arial" w:hAnsi="Arial" w:cs="Arial"/>
          <w:sz w:val="20"/>
          <w:szCs w:val="20"/>
        </w:rPr>
        <w:t>Vendée</w:t>
      </w:r>
      <w:r w:rsidRPr="00BD418F">
        <w:rPr>
          <w:rFonts w:ascii="Arial" w:hAnsi="Arial" w:cs="Arial"/>
          <w:sz w:val="20"/>
          <w:szCs w:val="20"/>
        </w:rPr>
        <w:t xml:space="preserve"> se réserve le droit de demander la récusation des personnels du Titulaire qui s'avéreraient inadaptés à l'exécution de la prestation, sans que la décision de la CPAM de la</w:t>
      </w:r>
      <w:r>
        <w:rPr>
          <w:rFonts w:ascii="Arial" w:hAnsi="Arial" w:cs="Arial"/>
          <w:sz w:val="20"/>
          <w:szCs w:val="20"/>
        </w:rPr>
        <w:t xml:space="preserve"> Vendée </w:t>
      </w:r>
      <w:r w:rsidRPr="00BD418F">
        <w:rPr>
          <w:rFonts w:ascii="Arial" w:hAnsi="Arial" w:cs="Arial"/>
          <w:sz w:val="20"/>
          <w:szCs w:val="20"/>
        </w:rPr>
        <w:t xml:space="preserve">nécessite de justification. </w:t>
      </w:r>
    </w:p>
    <w:p w14:paraId="51DA7416" w14:textId="7904DA0A" w:rsidR="00AE7146" w:rsidRDefault="00AE7146" w:rsidP="00AE7146">
      <w:pPr>
        <w:spacing w:after="0" w:line="240" w:lineRule="auto"/>
        <w:jc w:val="both"/>
        <w:rPr>
          <w:rFonts w:ascii="Arial" w:hAnsi="Arial" w:cs="Arial"/>
          <w:sz w:val="20"/>
          <w:szCs w:val="20"/>
        </w:rPr>
      </w:pPr>
      <w:r w:rsidRPr="00BD418F">
        <w:rPr>
          <w:rFonts w:ascii="Arial" w:hAnsi="Arial" w:cs="Arial"/>
          <w:sz w:val="20"/>
          <w:szCs w:val="20"/>
        </w:rPr>
        <w:t xml:space="preserve">Le Titulaire doit alors procéder au remplacement des personnels dans les conditions précisées à </w:t>
      </w:r>
      <w:r w:rsidR="007576F8">
        <w:rPr>
          <w:rFonts w:ascii="Arial" w:hAnsi="Arial" w:cs="Arial"/>
          <w:sz w:val="20"/>
          <w:szCs w:val="20"/>
        </w:rPr>
        <w:t>l’article 3</w:t>
      </w:r>
      <w:r>
        <w:rPr>
          <w:rFonts w:ascii="Arial" w:hAnsi="Arial" w:cs="Arial"/>
          <w:sz w:val="20"/>
          <w:szCs w:val="20"/>
        </w:rPr>
        <w:t>.15</w:t>
      </w:r>
      <w:r w:rsidRPr="00BD418F">
        <w:rPr>
          <w:rFonts w:ascii="Arial" w:hAnsi="Arial" w:cs="Arial"/>
          <w:sz w:val="20"/>
          <w:szCs w:val="20"/>
        </w:rPr>
        <w:t>.1 du présent CC</w:t>
      </w:r>
      <w:r>
        <w:rPr>
          <w:rFonts w:ascii="Arial" w:hAnsi="Arial" w:cs="Arial"/>
          <w:sz w:val="20"/>
          <w:szCs w:val="20"/>
        </w:rPr>
        <w:t>T</w:t>
      </w:r>
      <w:r w:rsidRPr="00BD418F">
        <w:rPr>
          <w:rFonts w:ascii="Arial" w:hAnsi="Arial" w:cs="Arial"/>
          <w:sz w:val="20"/>
          <w:szCs w:val="20"/>
        </w:rPr>
        <w:t xml:space="preserve">P.  </w:t>
      </w:r>
    </w:p>
    <w:p w14:paraId="44A454D9" w14:textId="77777777" w:rsidR="00AE7146" w:rsidRPr="00C172CC" w:rsidRDefault="00AE7146" w:rsidP="00AE7146">
      <w:pPr>
        <w:spacing w:after="0" w:line="240" w:lineRule="auto"/>
        <w:jc w:val="both"/>
        <w:rPr>
          <w:rFonts w:ascii="Arial" w:hAnsi="Arial" w:cs="Arial"/>
          <w:sz w:val="20"/>
          <w:szCs w:val="20"/>
        </w:rPr>
      </w:pPr>
    </w:p>
    <w:p w14:paraId="6F57CF0A" w14:textId="77777777" w:rsidR="00AE7146" w:rsidRDefault="00AE7146" w:rsidP="001248F6">
      <w:pPr>
        <w:pStyle w:val="Titre2"/>
        <w:keepLines/>
        <w:numPr>
          <w:ilvl w:val="1"/>
          <w:numId w:val="12"/>
        </w:numPr>
        <w:spacing w:before="40"/>
        <w:rPr>
          <w:rFonts w:eastAsiaTheme="minorHAnsi"/>
          <w:bCs w:val="0"/>
          <w:color w:val="005CA9"/>
          <w:lang w:eastAsia="en-US"/>
        </w:rPr>
      </w:pPr>
      <w:bookmarkStart w:id="193" w:name="_Toc198213225"/>
      <w:bookmarkStart w:id="194" w:name="_Toc202797807"/>
      <w:r w:rsidRPr="00CF73BF">
        <w:rPr>
          <w:rFonts w:eastAsiaTheme="minorHAnsi"/>
          <w:bCs w:val="0"/>
          <w:color w:val="005CA9"/>
          <w:lang w:eastAsia="en-US"/>
        </w:rPr>
        <w:lastRenderedPageBreak/>
        <w:t>REGLES DE SECURITE</w:t>
      </w:r>
      <w:bookmarkEnd w:id="193"/>
      <w:bookmarkEnd w:id="194"/>
    </w:p>
    <w:p w14:paraId="16AE940B" w14:textId="77777777" w:rsidR="00AE7146" w:rsidRPr="00C81106" w:rsidRDefault="00AE7146" w:rsidP="00AE7146">
      <w:pPr>
        <w:spacing w:after="0" w:line="240" w:lineRule="auto"/>
      </w:pPr>
    </w:p>
    <w:p w14:paraId="42722291" w14:textId="77777777" w:rsidR="00AE7146" w:rsidRPr="00807F54" w:rsidRDefault="00AE7146" w:rsidP="007576F8">
      <w:pPr>
        <w:spacing w:after="0" w:line="240" w:lineRule="auto"/>
        <w:jc w:val="both"/>
        <w:rPr>
          <w:rFonts w:ascii="Arial" w:hAnsi="Arial" w:cs="Arial"/>
          <w:sz w:val="20"/>
          <w:szCs w:val="20"/>
        </w:rPr>
      </w:pPr>
      <w:r w:rsidRPr="00C81106">
        <w:rPr>
          <w:rFonts w:ascii="Arial" w:hAnsi="Arial" w:cs="Arial"/>
          <w:sz w:val="20"/>
          <w:szCs w:val="20"/>
        </w:rPr>
        <w:t>Le Titulaire est responsable de ses préposés et notamment du non-respect des consignes de sécurité, des accidents survenus par le fait de</w:t>
      </w:r>
      <w:r w:rsidRPr="00807F54">
        <w:rPr>
          <w:rFonts w:ascii="Arial" w:hAnsi="Arial" w:cs="Arial"/>
          <w:sz w:val="20"/>
          <w:szCs w:val="20"/>
        </w:rPr>
        <w:t xml:space="preserve"> son personnel, des dégâts produits ainsi que des vols de ses employés.  </w:t>
      </w:r>
    </w:p>
    <w:p w14:paraId="2FA4F3D6" w14:textId="77777777" w:rsidR="00AE7146" w:rsidRPr="00807F54" w:rsidRDefault="00AE7146" w:rsidP="007576F8">
      <w:pPr>
        <w:jc w:val="both"/>
        <w:rPr>
          <w:rFonts w:ascii="Arial" w:hAnsi="Arial" w:cs="Arial"/>
          <w:sz w:val="20"/>
          <w:szCs w:val="20"/>
        </w:rPr>
      </w:pPr>
      <w:r w:rsidRPr="00807F54">
        <w:rPr>
          <w:rFonts w:ascii="Arial" w:hAnsi="Arial" w:cs="Arial"/>
          <w:sz w:val="20"/>
          <w:szCs w:val="20"/>
        </w:rPr>
        <w:t xml:space="preserve">Il est bien entendu qu’aucune personne étrangère à l’entreprise (organisation syndicale, conjoint, enfants, etc…) ne doit, en aucun cas pénétrer dans les immeubles. </w:t>
      </w:r>
    </w:p>
    <w:p w14:paraId="662B2671" w14:textId="77777777" w:rsidR="00AE7146" w:rsidRDefault="00AE7146" w:rsidP="007576F8">
      <w:pPr>
        <w:jc w:val="both"/>
        <w:rPr>
          <w:rFonts w:ascii="Arial" w:hAnsi="Arial" w:cs="Arial"/>
          <w:sz w:val="20"/>
          <w:szCs w:val="20"/>
        </w:rPr>
      </w:pPr>
      <w:r w:rsidRPr="00807F54">
        <w:rPr>
          <w:rFonts w:ascii="Arial" w:hAnsi="Arial" w:cs="Arial"/>
          <w:sz w:val="20"/>
          <w:szCs w:val="20"/>
        </w:rPr>
        <w:t xml:space="preserve">Les préposés du Titulaire du marché seront responsables si des tiers rentrent dans les locaux en même temps qu’eux. </w:t>
      </w:r>
    </w:p>
    <w:p w14:paraId="1A256CFA" w14:textId="5D5A5F50" w:rsidR="001248F6" w:rsidRPr="008926DE" w:rsidRDefault="001248F6" w:rsidP="007576F8">
      <w:pPr>
        <w:pStyle w:val="Titre2"/>
        <w:keepLines/>
        <w:numPr>
          <w:ilvl w:val="2"/>
          <w:numId w:val="12"/>
        </w:numPr>
        <w:spacing w:before="40" w:after="240"/>
        <w:rPr>
          <w:rFonts w:eastAsiaTheme="minorHAnsi"/>
          <w:b w:val="0"/>
          <w:color w:val="005CA9"/>
          <w:lang w:eastAsia="en-US"/>
        </w:rPr>
      </w:pPr>
      <w:bookmarkStart w:id="195" w:name="_Toc202797808"/>
      <w:r w:rsidRPr="001248F6">
        <w:rPr>
          <w:rFonts w:eastAsiaTheme="minorHAnsi"/>
          <w:b w:val="0"/>
          <w:color w:val="005CA9"/>
          <w:lang w:eastAsia="en-US"/>
        </w:rPr>
        <w:t>Signalisation des travaux</w:t>
      </w:r>
      <w:bookmarkEnd w:id="195"/>
    </w:p>
    <w:p w14:paraId="4FB34293" w14:textId="3A5AE3B5" w:rsidR="00AE7146" w:rsidRPr="00807F54" w:rsidRDefault="00AE7146" w:rsidP="007576F8">
      <w:pPr>
        <w:jc w:val="both"/>
        <w:rPr>
          <w:rFonts w:ascii="Arial" w:hAnsi="Arial" w:cs="Arial"/>
          <w:sz w:val="20"/>
          <w:szCs w:val="20"/>
        </w:rPr>
      </w:pPr>
      <w:r w:rsidRPr="00807F54">
        <w:rPr>
          <w:rFonts w:ascii="Arial" w:hAnsi="Arial" w:cs="Arial"/>
          <w:sz w:val="20"/>
          <w:szCs w:val="20"/>
        </w:rPr>
        <w:t>Chaque fois que</w:t>
      </w:r>
      <w:r w:rsidR="007576F8">
        <w:rPr>
          <w:rFonts w:ascii="Arial" w:hAnsi="Arial" w:cs="Arial"/>
          <w:sz w:val="20"/>
          <w:szCs w:val="20"/>
        </w:rPr>
        <w:t xml:space="preserve"> cela est</w:t>
      </w:r>
      <w:r w:rsidRPr="00807F54">
        <w:rPr>
          <w:rFonts w:ascii="Arial" w:hAnsi="Arial" w:cs="Arial"/>
          <w:sz w:val="20"/>
          <w:szCs w:val="20"/>
        </w:rPr>
        <w:t xml:space="preserve"> nécessaire, le Titulaire </w:t>
      </w:r>
      <w:r w:rsidR="00403B0F">
        <w:rPr>
          <w:rFonts w:ascii="Arial" w:hAnsi="Arial" w:cs="Arial"/>
          <w:sz w:val="20"/>
          <w:szCs w:val="20"/>
        </w:rPr>
        <w:t>doit</w:t>
      </w:r>
      <w:r w:rsidRPr="00807F54">
        <w:rPr>
          <w:rFonts w:ascii="Arial" w:hAnsi="Arial" w:cs="Arial"/>
          <w:sz w:val="20"/>
          <w:szCs w:val="20"/>
        </w:rPr>
        <w:t xml:space="preserve">, à ses frais et, après approbation par la CPAM de la </w:t>
      </w:r>
      <w:r>
        <w:rPr>
          <w:rFonts w:ascii="Arial" w:hAnsi="Arial" w:cs="Arial"/>
          <w:sz w:val="20"/>
          <w:szCs w:val="20"/>
        </w:rPr>
        <w:t>Vendée</w:t>
      </w:r>
      <w:r w:rsidRPr="00807F54">
        <w:rPr>
          <w:rFonts w:ascii="Arial" w:hAnsi="Arial" w:cs="Arial"/>
          <w:sz w:val="20"/>
          <w:szCs w:val="20"/>
        </w:rPr>
        <w:t>,</w:t>
      </w:r>
      <w:r>
        <w:rPr>
          <w:rFonts w:ascii="Arial" w:hAnsi="Arial" w:cs="Arial"/>
          <w:sz w:val="20"/>
          <w:szCs w:val="20"/>
        </w:rPr>
        <w:t xml:space="preserve"> </w:t>
      </w:r>
      <w:r w:rsidRPr="00807F54">
        <w:rPr>
          <w:rFonts w:ascii="Arial" w:hAnsi="Arial" w:cs="Arial"/>
          <w:sz w:val="20"/>
          <w:szCs w:val="20"/>
        </w:rPr>
        <w:t xml:space="preserve">placer les barrages ou déviations, poser les écriteaux et prendre toutes les dispositions pour assurer la signalisation et prévenir les divers usagers et le personnel de la CPAM de la </w:t>
      </w:r>
      <w:r>
        <w:rPr>
          <w:rFonts w:ascii="Arial" w:hAnsi="Arial" w:cs="Arial"/>
          <w:sz w:val="20"/>
          <w:szCs w:val="20"/>
        </w:rPr>
        <w:t>Vendée</w:t>
      </w:r>
      <w:r w:rsidRPr="00807F54">
        <w:rPr>
          <w:rFonts w:ascii="Arial" w:hAnsi="Arial" w:cs="Arial"/>
          <w:sz w:val="20"/>
          <w:szCs w:val="20"/>
        </w:rPr>
        <w:t xml:space="preserve"> de la présence de zones interdites. </w:t>
      </w:r>
    </w:p>
    <w:p w14:paraId="2B0DDFAA" w14:textId="77777777" w:rsidR="00AE7146" w:rsidRPr="00807F54" w:rsidRDefault="00AE7146" w:rsidP="007576F8">
      <w:pPr>
        <w:jc w:val="both"/>
        <w:rPr>
          <w:rFonts w:ascii="Arial" w:hAnsi="Arial" w:cs="Arial"/>
          <w:sz w:val="20"/>
          <w:szCs w:val="20"/>
        </w:rPr>
      </w:pPr>
      <w:r w:rsidRPr="00807F54">
        <w:rPr>
          <w:rFonts w:ascii="Arial" w:hAnsi="Arial" w:cs="Arial"/>
          <w:sz w:val="20"/>
          <w:szCs w:val="20"/>
        </w:rPr>
        <w:t xml:space="preserve">En cas de carence du Titulaire ou en cas de danger, la CPAM de la </w:t>
      </w:r>
      <w:r>
        <w:rPr>
          <w:rFonts w:ascii="Arial" w:hAnsi="Arial" w:cs="Arial"/>
          <w:sz w:val="20"/>
          <w:szCs w:val="20"/>
        </w:rPr>
        <w:t>Vendée</w:t>
      </w:r>
      <w:r w:rsidRPr="00807F54">
        <w:rPr>
          <w:rFonts w:ascii="Arial" w:hAnsi="Arial" w:cs="Arial"/>
          <w:sz w:val="20"/>
          <w:szCs w:val="20"/>
        </w:rPr>
        <w:t xml:space="preserve"> se réserve le droit de prendre toute mesure utile aux frais du Titulaire, et sans mise en demeure préalable, sans que cette action puisse dégager la responsabilité du Titulaire en cas d'accident. </w:t>
      </w:r>
    </w:p>
    <w:p w14:paraId="09AEB1F8" w14:textId="77777777" w:rsidR="001248F6" w:rsidRDefault="001248F6" w:rsidP="00AE7146">
      <w:pPr>
        <w:ind w:firstLine="708"/>
        <w:rPr>
          <w:rFonts w:ascii="Arial" w:hAnsi="Arial" w:cs="Arial"/>
          <w:b/>
          <w:sz w:val="20"/>
          <w:szCs w:val="20"/>
          <w:u w:val="single"/>
        </w:rPr>
      </w:pPr>
    </w:p>
    <w:p w14:paraId="20C42BF0" w14:textId="0DEF6BE9" w:rsidR="001248F6" w:rsidRPr="008926DE" w:rsidRDefault="001248F6" w:rsidP="001248F6">
      <w:pPr>
        <w:pStyle w:val="Titre2"/>
        <w:keepLines/>
        <w:numPr>
          <w:ilvl w:val="2"/>
          <w:numId w:val="12"/>
        </w:numPr>
        <w:spacing w:before="40" w:after="240"/>
        <w:jc w:val="left"/>
        <w:rPr>
          <w:rFonts w:eastAsiaTheme="minorHAnsi"/>
          <w:b w:val="0"/>
          <w:color w:val="005CA9"/>
          <w:lang w:eastAsia="en-US"/>
        </w:rPr>
      </w:pPr>
      <w:bookmarkStart w:id="196" w:name="_Toc202797809"/>
      <w:r w:rsidRPr="001248F6">
        <w:rPr>
          <w:rFonts w:eastAsiaTheme="minorHAnsi"/>
          <w:b w:val="0"/>
          <w:color w:val="005CA9"/>
          <w:lang w:eastAsia="en-US"/>
        </w:rPr>
        <w:t>Plan de prévention</w:t>
      </w:r>
      <w:bookmarkEnd w:id="196"/>
    </w:p>
    <w:p w14:paraId="120EDE1B" w14:textId="77777777" w:rsidR="00AE7146" w:rsidRPr="00807F54" w:rsidRDefault="00AE7146" w:rsidP="007576F8">
      <w:pPr>
        <w:jc w:val="both"/>
        <w:rPr>
          <w:rFonts w:ascii="Arial" w:hAnsi="Arial" w:cs="Arial"/>
          <w:sz w:val="20"/>
          <w:szCs w:val="20"/>
        </w:rPr>
      </w:pPr>
      <w:r w:rsidRPr="00807F54">
        <w:rPr>
          <w:rFonts w:ascii="Arial" w:hAnsi="Arial" w:cs="Arial"/>
          <w:sz w:val="20"/>
          <w:szCs w:val="20"/>
        </w:rPr>
        <w:t xml:space="preserve">Les dispositions du décret n° 92-1 58 du 20 février 1992 sur la prévention des risques professionnels sont applicables de plein droit. Elles régissent les relations de travail entre l’entreprise utilisatrice et l’entreprise extérieure assurant les prestations, objet du présent marché. </w:t>
      </w:r>
    </w:p>
    <w:p w14:paraId="5F6B6FC6" w14:textId="7E3F32ED" w:rsidR="00AE7146" w:rsidRDefault="007576F8" w:rsidP="007576F8">
      <w:pPr>
        <w:jc w:val="both"/>
        <w:rPr>
          <w:rFonts w:ascii="Arial" w:hAnsi="Arial" w:cs="Arial"/>
          <w:sz w:val="20"/>
          <w:szCs w:val="20"/>
        </w:rPr>
      </w:pPr>
      <w:r>
        <w:rPr>
          <w:rFonts w:ascii="Arial" w:hAnsi="Arial" w:cs="Arial"/>
          <w:sz w:val="20"/>
          <w:szCs w:val="20"/>
        </w:rPr>
        <w:t>Le plan de prévention est</w:t>
      </w:r>
      <w:r w:rsidR="00AE7146" w:rsidRPr="00807F54">
        <w:rPr>
          <w:rFonts w:ascii="Arial" w:hAnsi="Arial" w:cs="Arial"/>
          <w:sz w:val="20"/>
          <w:szCs w:val="20"/>
        </w:rPr>
        <w:t xml:space="preserve"> complété conjointement entre les deux parties avant le début du marché et des prestations</w:t>
      </w:r>
      <w:r>
        <w:rPr>
          <w:rFonts w:ascii="Arial" w:hAnsi="Arial" w:cs="Arial"/>
          <w:sz w:val="20"/>
          <w:szCs w:val="20"/>
        </w:rPr>
        <w:t>. Le document final est</w:t>
      </w:r>
      <w:r w:rsidR="00AE7146" w:rsidRPr="00807F54">
        <w:rPr>
          <w:rFonts w:ascii="Arial" w:hAnsi="Arial" w:cs="Arial"/>
          <w:sz w:val="20"/>
          <w:szCs w:val="20"/>
        </w:rPr>
        <w:t xml:space="preserve"> obligatoirement revêtu de la signature du représentant de chacune des parties. </w:t>
      </w:r>
    </w:p>
    <w:p w14:paraId="6D7EA13D" w14:textId="332B8DBC" w:rsidR="001248F6" w:rsidRPr="008926DE" w:rsidRDefault="001248F6" w:rsidP="001248F6">
      <w:pPr>
        <w:pStyle w:val="Titre2"/>
        <w:keepLines/>
        <w:numPr>
          <w:ilvl w:val="2"/>
          <w:numId w:val="12"/>
        </w:numPr>
        <w:spacing w:before="40" w:after="240"/>
        <w:jc w:val="left"/>
        <w:rPr>
          <w:rFonts w:eastAsiaTheme="minorHAnsi"/>
          <w:b w:val="0"/>
          <w:color w:val="005CA9"/>
          <w:lang w:eastAsia="en-US"/>
        </w:rPr>
      </w:pPr>
      <w:bookmarkStart w:id="197" w:name="_Toc202797810"/>
      <w:r w:rsidRPr="001248F6">
        <w:rPr>
          <w:rFonts w:eastAsiaTheme="minorHAnsi"/>
          <w:b w:val="0"/>
          <w:color w:val="005CA9"/>
          <w:lang w:eastAsia="en-US"/>
        </w:rPr>
        <w:t>Responsabilité et obligations particulière du Titulaire</w:t>
      </w:r>
      <w:bookmarkEnd w:id="197"/>
    </w:p>
    <w:p w14:paraId="73503669" w14:textId="31ADAA3B" w:rsidR="001248F6" w:rsidRPr="008926DE" w:rsidRDefault="001248F6" w:rsidP="001248F6">
      <w:pPr>
        <w:pStyle w:val="Titre2"/>
        <w:keepLines/>
        <w:numPr>
          <w:ilvl w:val="3"/>
          <w:numId w:val="12"/>
        </w:numPr>
        <w:spacing w:before="40" w:after="240"/>
        <w:jc w:val="left"/>
        <w:rPr>
          <w:rFonts w:eastAsiaTheme="minorHAnsi"/>
          <w:b w:val="0"/>
          <w:color w:val="005CA9"/>
          <w:lang w:eastAsia="en-US"/>
        </w:rPr>
      </w:pPr>
      <w:bookmarkStart w:id="198" w:name="_Toc202797811"/>
      <w:r>
        <w:rPr>
          <w:rFonts w:eastAsiaTheme="minorHAnsi"/>
          <w:b w:val="0"/>
          <w:color w:val="005CA9"/>
          <w:lang w:eastAsia="en-US"/>
        </w:rPr>
        <w:t>O</w:t>
      </w:r>
      <w:r w:rsidRPr="001248F6">
        <w:rPr>
          <w:rFonts w:eastAsiaTheme="minorHAnsi"/>
          <w:b w:val="0"/>
          <w:color w:val="005CA9"/>
          <w:lang w:eastAsia="en-US"/>
        </w:rPr>
        <w:t>bligations particulière</w:t>
      </w:r>
      <w:r>
        <w:rPr>
          <w:rFonts w:eastAsiaTheme="minorHAnsi"/>
          <w:b w:val="0"/>
          <w:color w:val="005CA9"/>
          <w:lang w:eastAsia="en-US"/>
        </w:rPr>
        <w:t>s</w:t>
      </w:r>
      <w:bookmarkEnd w:id="198"/>
    </w:p>
    <w:p w14:paraId="0AB4EC7E" w14:textId="2C9F7306" w:rsidR="00AE7146" w:rsidRDefault="007576F8" w:rsidP="00AE7146">
      <w:pPr>
        <w:rPr>
          <w:rFonts w:ascii="Arial" w:hAnsi="Arial" w:cs="Arial"/>
          <w:sz w:val="20"/>
          <w:szCs w:val="20"/>
        </w:rPr>
      </w:pPr>
      <w:r>
        <w:rPr>
          <w:rFonts w:ascii="Arial" w:hAnsi="Arial" w:cs="Arial"/>
          <w:sz w:val="20"/>
          <w:szCs w:val="20"/>
        </w:rPr>
        <w:t>Le Titulaire est</w:t>
      </w:r>
      <w:r w:rsidR="00AE7146" w:rsidRPr="00807F54">
        <w:rPr>
          <w:rFonts w:ascii="Arial" w:hAnsi="Arial" w:cs="Arial"/>
          <w:sz w:val="20"/>
          <w:szCs w:val="20"/>
        </w:rPr>
        <w:t xml:space="preserve"> tenu d’observer les obligations suivantes au risque d’encourir sa responsabilité :</w:t>
      </w:r>
    </w:p>
    <w:p w14:paraId="59E15200" w14:textId="77777777" w:rsidR="00AE7146" w:rsidRDefault="00AE7146" w:rsidP="00AE7146">
      <w:pPr>
        <w:ind w:firstLine="142"/>
        <w:rPr>
          <w:rFonts w:ascii="Arial" w:hAnsi="Arial" w:cs="Arial"/>
          <w:sz w:val="20"/>
          <w:szCs w:val="20"/>
        </w:rPr>
      </w:pPr>
      <w:r w:rsidRPr="00807F54">
        <w:rPr>
          <w:rFonts w:ascii="Arial" w:hAnsi="Arial" w:cs="Arial"/>
          <w:sz w:val="20"/>
          <w:szCs w:val="20"/>
        </w:rPr>
        <w:t xml:space="preserve"> - le personnel du Titulaire est tenu à la plus grande discrétion ; il lui sera formellement interdit de prendre connaissance ou de dérober des documents et de divulguer des renseignements dont il pourra avoir connaissance fortuitement à l’occasion de son travail. </w:t>
      </w:r>
    </w:p>
    <w:p w14:paraId="3413ABA0" w14:textId="77777777" w:rsidR="00AE7146" w:rsidRPr="00807F54" w:rsidRDefault="00AE7146" w:rsidP="00AE7146">
      <w:pPr>
        <w:ind w:firstLine="142"/>
        <w:rPr>
          <w:rFonts w:ascii="Arial" w:hAnsi="Arial" w:cs="Arial"/>
          <w:sz w:val="20"/>
          <w:szCs w:val="20"/>
        </w:rPr>
      </w:pPr>
      <w:r>
        <w:rPr>
          <w:rFonts w:ascii="Arial" w:hAnsi="Arial" w:cs="Arial"/>
          <w:sz w:val="20"/>
          <w:szCs w:val="20"/>
        </w:rPr>
        <w:t>- le</w:t>
      </w:r>
      <w:r w:rsidRPr="00807F54">
        <w:rPr>
          <w:rFonts w:ascii="Arial" w:hAnsi="Arial" w:cs="Arial"/>
          <w:sz w:val="20"/>
          <w:szCs w:val="20"/>
        </w:rPr>
        <w:t xml:space="preserve"> Titulaire est tenu de se soumettre aux consignes de la personne responsable du marché ou de son délégataire désigné. </w:t>
      </w:r>
    </w:p>
    <w:p w14:paraId="71ABD750" w14:textId="7C964538" w:rsidR="00AE7146" w:rsidRPr="00807F54" w:rsidRDefault="00AE7146" w:rsidP="00AE7146">
      <w:pPr>
        <w:jc w:val="both"/>
        <w:rPr>
          <w:rFonts w:ascii="Arial" w:hAnsi="Arial" w:cs="Arial"/>
          <w:sz w:val="20"/>
          <w:szCs w:val="20"/>
        </w:rPr>
      </w:pPr>
      <w:r w:rsidRPr="00807F54">
        <w:rPr>
          <w:rFonts w:ascii="Arial" w:hAnsi="Arial" w:cs="Arial"/>
          <w:sz w:val="20"/>
          <w:szCs w:val="20"/>
        </w:rPr>
        <w:t xml:space="preserve">Le Titulaire </w:t>
      </w:r>
      <w:r w:rsidR="00403B0F">
        <w:rPr>
          <w:rFonts w:ascii="Arial" w:hAnsi="Arial" w:cs="Arial"/>
          <w:sz w:val="20"/>
          <w:szCs w:val="20"/>
        </w:rPr>
        <w:t>doit</w:t>
      </w:r>
      <w:r w:rsidRPr="00807F54">
        <w:rPr>
          <w:rFonts w:ascii="Arial" w:hAnsi="Arial" w:cs="Arial"/>
          <w:sz w:val="20"/>
          <w:szCs w:val="20"/>
        </w:rPr>
        <w:t xml:space="preserve"> fournir dans un délai de </w:t>
      </w:r>
      <w:r w:rsidRPr="00807F54">
        <w:rPr>
          <w:rFonts w:ascii="Arial" w:hAnsi="Arial" w:cs="Arial"/>
          <w:b/>
          <w:bCs/>
          <w:sz w:val="20"/>
          <w:szCs w:val="20"/>
        </w:rPr>
        <w:t>HUIT JOURS</w:t>
      </w:r>
      <w:r w:rsidRPr="00807F54">
        <w:rPr>
          <w:rFonts w:ascii="Arial" w:hAnsi="Arial" w:cs="Arial"/>
          <w:sz w:val="20"/>
          <w:szCs w:val="20"/>
        </w:rPr>
        <w:t xml:space="preserve">, la liste nominative des employés et de l’encadrement. </w:t>
      </w:r>
    </w:p>
    <w:p w14:paraId="68700F1F" w14:textId="5E0C2D06" w:rsidR="00AE7146" w:rsidRPr="00807F54" w:rsidRDefault="00AE7146" w:rsidP="00AE7146">
      <w:pPr>
        <w:jc w:val="both"/>
        <w:rPr>
          <w:rFonts w:ascii="Arial" w:hAnsi="Arial" w:cs="Arial"/>
          <w:sz w:val="20"/>
          <w:szCs w:val="20"/>
        </w:rPr>
      </w:pPr>
      <w:r w:rsidRPr="00807F54">
        <w:rPr>
          <w:rFonts w:ascii="Arial" w:hAnsi="Arial" w:cs="Arial"/>
          <w:sz w:val="20"/>
          <w:szCs w:val="20"/>
        </w:rPr>
        <w:t>Dès qu’un changement int</w:t>
      </w:r>
      <w:r w:rsidR="007576F8">
        <w:rPr>
          <w:rFonts w:ascii="Arial" w:hAnsi="Arial" w:cs="Arial"/>
          <w:sz w:val="20"/>
          <w:szCs w:val="20"/>
        </w:rPr>
        <w:t>ervient, une nouvelle liste est</w:t>
      </w:r>
      <w:r w:rsidRPr="00807F54">
        <w:rPr>
          <w:rFonts w:ascii="Arial" w:hAnsi="Arial" w:cs="Arial"/>
          <w:sz w:val="20"/>
          <w:szCs w:val="20"/>
        </w:rPr>
        <w:t xml:space="preserve"> transmise par mail, avant le début des prestations de la nouvelle personne.  </w:t>
      </w:r>
    </w:p>
    <w:p w14:paraId="2E010A3B" w14:textId="751D6ABB" w:rsidR="00AE7146" w:rsidRPr="00807F54" w:rsidRDefault="00AE7146" w:rsidP="00AE7146">
      <w:pPr>
        <w:jc w:val="both"/>
        <w:rPr>
          <w:rFonts w:ascii="Arial" w:hAnsi="Arial" w:cs="Arial"/>
          <w:sz w:val="20"/>
          <w:szCs w:val="20"/>
        </w:rPr>
      </w:pPr>
      <w:r w:rsidRPr="00807F54">
        <w:rPr>
          <w:rFonts w:ascii="Arial" w:hAnsi="Arial" w:cs="Arial"/>
          <w:sz w:val="20"/>
          <w:szCs w:val="20"/>
        </w:rPr>
        <w:t>La qualification</w:t>
      </w:r>
      <w:r w:rsidR="00683421">
        <w:rPr>
          <w:rFonts w:ascii="Arial" w:hAnsi="Arial" w:cs="Arial"/>
          <w:sz w:val="20"/>
          <w:szCs w:val="20"/>
        </w:rPr>
        <w:t>, la formation des agents doiven</w:t>
      </w:r>
      <w:r w:rsidRPr="00807F54">
        <w:rPr>
          <w:rFonts w:ascii="Arial" w:hAnsi="Arial" w:cs="Arial"/>
          <w:sz w:val="20"/>
          <w:szCs w:val="20"/>
        </w:rPr>
        <w:t xml:space="preserve">t être spécifiées, de même que celles de </w:t>
      </w:r>
      <w:r w:rsidR="00683421">
        <w:rPr>
          <w:rFonts w:ascii="Arial" w:hAnsi="Arial" w:cs="Arial"/>
          <w:sz w:val="20"/>
          <w:szCs w:val="20"/>
        </w:rPr>
        <w:t>l</w:t>
      </w:r>
      <w:r w:rsidRPr="00807F54">
        <w:rPr>
          <w:rFonts w:ascii="Arial" w:hAnsi="Arial" w:cs="Arial"/>
          <w:sz w:val="20"/>
          <w:szCs w:val="20"/>
        </w:rPr>
        <w:t xml:space="preserve">’encadrement des préposés et du responsable du site CPAM. En cas d’absence de celui-ci (vacances, maladie, formation, démission), le Titulaire du marché </w:t>
      </w:r>
      <w:r w:rsidR="00403B0F">
        <w:rPr>
          <w:rFonts w:ascii="Arial" w:hAnsi="Arial" w:cs="Arial"/>
          <w:sz w:val="20"/>
          <w:szCs w:val="20"/>
        </w:rPr>
        <w:t>doit</w:t>
      </w:r>
      <w:r w:rsidRPr="00807F54">
        <w:rPr>
          <w:rFonts w:ascii="Arial" w:hAnsi="Arial" w:cs="Arial"/>
          <w:sz w:val="20"/>
          <w:szCs w:val="20"/>
        </w:rPr>
        <w:t xml:space="preserve"> justifier que le remplaçant possède la même qualification. </w:t>
      </w:r>
    </w:p>
    <w:p w14:paraId="253D2394" w14:textId="00079270" w:rsidR="00641A9C" w:rsidRPr="008926DE" w:rsidRDefault="00641A9C" w:rsidP="00641A9C">
      <w:pPr>
        <w:pStyle w:val="Titre2"/>
        <w:keepLines/>
        <w:numPr>
          <w:ilvl w:val="3"/>
          <w:numId w:val="12"/>
        </w:numPr>
        <w:spacing w:before="40" w:after="240"/>
        <w:jc w:val="left"/>
        <w:rPr>
          <w:rFonts w:eastAsiaTheme="minorHAnsi"/>
          <w:b w:val="0"/>
          <w:color w:val="005CA9"/>
          <w:lang w:eastAsia="en-US"/>
        </w:rPr>
      </w:pPr>
      <w:bookmarkStart w:id="199" w:name="_Toc202797812"/>
      <w:r w:rsidRPr="00641A9C">
        <w:rPr>
          <w:rFonts w:eastAsiaTheme="minorHAnsi"/>
          <w:b w:val="0"/>
          <w:color w:val="005CA9"/>
          <w:lang w:eastAsia="en-US"/>
        </w:rPr>
        <w:lastRenderedPageBreak/>
        <w:t>Responsabilité</w:t>
      </w:r>
      <w:r>
        <w:rPr>
          <w:rFonts w:eastAsiaTheme="minorHAnsi"/>
          <w:b w:val="0"/>
          <w:color w:val="005CA9"/>
          <w:lang w:eastAsia="en-US"/>
        </w:rPr>
        <w:t>s</w:t>
      </w:r>
      <w:r w:rsidRPr="001248F6">
        <w:rPr>
          <w:rFonts w:eastAsiaTheme="minorHAnsi"/>
          <w:b w:val="0"/>
          <w:color w:val="005CA9"/>
          <w:lang w:eastAsia="en-US"/>
        </w:rPr>
        <w:t xml:space="preserve"> particulière</w:t>
      </w:r>
      <w:r>
        <w:rPr>
          <w:rFonts w:eastAsiaTheme="minorHAnsi"/>
          <w:b w:val="0"/>
          <w:color w:val="005CA9"/>
          <w:lang w:eastAsia="en-US"/>
        </w:rPr>
        <w:t>s</w:t>
      </w:r>
      <w:bookmarkEnd w:id="199"/>
    </w:p>
    <w:p w14:paraId="7F470614" w14:textId="77777777" w:rsidR="00AE7146" w:rsidRPr="00807F54" w:rsidRDefault="00AE7146" w:rsidP="00AE7146">
      <w:pPr>
        <w:jc w:val="both"/>
        <w:rPr>
          <w:rFonts w:ascii="Arial" w:hAnsi="Arial" w:cs="Arial"/>
          <w:sz w:val="20"/>
          <w:szCs w:val="20"/>
        </w:rPr>
      </w:pPr>
      <w:r w:rsidRPr="00807F54">
        <w:rPr>
          <w:rFonts w:ascii="Arial" w:hAnsi="Arial" w:cs="Arial"/>
          <w:sz w:val="20"/>
          <w:szCs w:val="20"/>
        </w:rPr>
        <w:t xml:space="preserve">Le Titulaire est responsable des préjudices qui pourraient être causés par le manque de discrétion de son personnel. </w:t>
      </w:r>
    </w:p>
    <w:p w14:paraId="62C12779" w14:textId="50B5410F" w:rsidR="00AE7146" w:rsidRPr="00C172CC" w:rsidRDefault="00AE7146" w:rsidP="00AE7146">
      <w:pPr>
        <w:jc w:val="both"/>
        <w:rPr>
          <w:rFonts w:ascii="Arial" w:hAnsi="Arial" w:cs="Arial"/>
          <w:sz w:val="20"/>
          <w:szCs w:val="20"/>
        </w:rPr>
      </w:pPr>
      <w:r w:rsidRPr="00807F54">
        <w:rPr>
          <w:rFonts w:ascii="Arial" w:hAnsi="Arial" w:cs="Arial"/>
          <w:sz w:val="20"/>
          <w:szCs w:val="20"/>
        </w:rPr>
        <w:t>Le Titulaire supporte seul et sans pouvoir exercer aucun recours contre la CPAM, les conséquences des accidents et domm</w:t>
      </w:r>
      <w:r w:rsidR="00683421">
        <w:rPr>
          <w:rFonts w:ascii="Arial" w:hAnsi="Arial" w:cs="Arial"/>
          <w:sz w:val="20"/>
          <w:szCs w:val="20"/>
        </w:rPr>
        <w:t>ages de toute nature qui peuven</w:t>
      </w:r>
      <w:r w:rsidRPr="00807F54">
        <w:rPr>
          <w:rFonts w:ascii="Arial" w:hAnsi="Arial" w:cs="Arial"/>
          <w:sz w:val="20"/>
          <w:szCs w:val="20"/>
        </w:rPr>
        <w:t>t survenir à des tiers agissant pour son compte, à l’occasion des prestations effectuées.</w:t>
      </w:r>
    </w:p>
    <w:p w14:paraId="271430B0" w14:textId="77777777" w:rsidR="00AE7146" w:rsidRDefault="00AE7146" w:rsidP="00AE7146">
      <w:pPr>
        <w:pStyle w:val="Retraitcorpsdetexte"/>
        <w:jc w:val="both"/>
        <w:rPr>
          <w:rFonts w:ascii="Arial" w:hAnsi="Arial" w:cs="Arial"/>
          <w:u w:val="none"/>
        </w:rPr>
      </w:pPr>
    </w:p>
    <w:p w14:paraId="4C9CA0B6" w14:textId="77777777" w:rsidR="00AE7146" w:rsidRPr="00481597" w:rsidRDefault="00AE7146" w:rsidP="00641A9C">
      <w:pPr>
        <w:pStyle w:val="Titre2"/>
        <w:keepLines/>
        <w:numPr>
          <w:ilvl w:val="1"/>
          <w:numId w:val="12"/>
        </w:numPr>
        <w:spacing w:before="40" w:after="240"/>
        <w:rPr>
          <w:rFonts w:eastAsiaTheme="minorHAnsi"/>
          <w:bCs w:val="0"/>
          <w:color w:val="005CA9"/>
          <w:lang w:eastAsia="en-US"/>
        </w:rPr>
      </w:pPr>
      <w:bookmarkStart w:id="200" w:name="_Toc198213226"/>
      <w:bookmarkStart w:id="201" w:name="_Toc202797813"/>
      <w:r w:rsidRPr="00481597">
        <w:rPr>
          <w:rFonts w:eastAsiaTheme="minorHAnsi"/>
          <w:bCs w:val="0"/>
          <w:color w:val="005CA9"/>
          <w:lang w:eastAsia="en-US"/>
        </w:rPr>
        <w:t>MODIFICATIONS DES PRESTATIONS</w:t>
      </w:r>
      <w:bookmarkEnd w:id="200"/>
      <w:bookmarkEnd w:id="201"/>
    </w:p>
    <w:p w14:paraId="2FCE389D" w14:textId="77777777" w:rsidR="00AE7146" w:rsidRPr="00CE5E28" w:rsidRDefault="00AE7146" w:rsidP="00AE7146">
      <w:pPr>
        <w:pStyle w:val="Retraitcorpsdetexte"/>
        <w:jc w:val="both"/>
        <w:rPr>
          <w:rFonts w:ascii="Arial" w:hAnsi="Arial" w:cs="Arial"/>
          <w:u w:val="none"/>
        </w:rPr>
      </w:pPr>
      <w:r w:rsidRPr="00CE5E28">
        <w:rPr>
          <w:rFonts w:ascii="Arial" w:hAnsi="Arial" w:cs="Arial"/>
          <w:u w:val="none"/>
        </w:rPr>
        <w:t>La CPAM de la</w:t>
      </w:r>
      <w:r>
        <w:rPr>
          <w:rFonts w:ascii="Arial" w:hAnsi="Arial" w:cs="Arial"/>
          <w:u w:val="none"/>
        </w:rPr>
        <w:t xml:space="preserve"> Vendée</w:t>
      </w:r>
      <w:r w:rsidRPr="00CE5E28">
        <w:rPr>
          <w:rFonts w:ascii="Arial" w:hAnsi="Arial" w:cs="Arial"/>
          <w:u w:val="none"/>
        </w:rPr>
        <w:t xml:space="preserve"> se réserve le droit de procéder :</w:t>
      </w:r>
    </w:p>
    <w:p w14:paraId="155EB85A" w14:textId="77777777" w:rsidR="00AE7146" w:rsidRPr="00CE5E28" w:rsidRDefault="00AE7146" w:rsidP="00AE7146">
      <w:pPr>
        <w:pStyle w:val="Retraitcorpsdetexte"/>
        <w:jc w:val="both"/>
        <w:rPr>
          <w:rFonts w:ascii="Arial" w:hAnsi="Arial" w:cs="Arial"/>
          <w:u w:val="none"/>
        </w:rPr>
      </w:pPr>
      <w:r w:rsidRPr="00CE5E28">
        <w:rPr>
          <w:rFonts w:ascii="Arial" w:hAnsi="Arial" w:cs="Arial"/>
          <w:u w:val="none"/>
        </w:rPr>
        <w:t>-</w:t>
      </w:r>
      <w:r w:rsidRPr="00CE5E28">
        <w:rPr>
          <w:rFonts w:ascii="Arial" w:hAnsi="Arial" w:cs="Arial"/>
          <w:u w:val="none"/>
        </w:rPr>
        <w:tab/>
        <w:t>à des modifications dans le nombre de sites à entretenir (suppressions, déplacements),</w:t>
      </w:r>
    </w:p>
    <w:p w14:paraId="6DD31BF3" w14:textId="77777777" w:rsidR="00AE7146" w:rsidRPr="00CE5E28" w:rsidRDefault="00AE7146" w:rsidP="00AE7146">
      <w:pPr>
        <w:pStyle w:val="Retraitcorpsdetexte"/>
        <w:jc w:val="both"/>
        <w:rPr>
          <w:rFonts w:ascii="Arial" w:hAnsi="Arial" w:cs="Arial"/>
          <w:u w:val="none"/>
        </w:rPr>
      </w:pPr>
      <w:r w:rsidRPr="00CE5E28">
        <w:rPr>
          <w:rFonts w:ascii="Arial" w:hAnsi="Arial" w:cs="Arial"/>
          <w:u w:val="none"/>
        </w:rPr>
        <w:t>-</w:t>
      </w:r>
      <w:r w:rsidRPr="00CE5E28">
        <w:rPr>
          <w:rFonts w:ascii="Arial" w:hAnsi="Arial" w:cs="Arial"/>
          <w:u w:val="none"/>
        </w:rPr>
        <w:tab/>
        <w:t>à des modifications des locaux dans chaque site,</w:t>
      </w:r>
    </w:p>
    <w:p w14:paraId="56E42F83" w14:textId="77777777" w:rsidR="00AE7146" w:rsidRPr="00CE5E28" w:rsidRDefault="00AE7146" w:rsidP="00AE7146">
      <w:pPr>
        <w:pStyle w:val="Retraitcorpsdetexte"/>
        <w:jc w:val="both"/>
        <w:rPr>
          <w:rFonts w:ascii="Arial" w:hAnsi="Arial" w:cs="Arial"/>
          <w:u w:val="none"/>
        </w:rPr>
      </w:pPr>
      <w:r w:rsidRPr="00CE5E28">
        <w:rPr>
          <w:rFonts w:ascii="Arial" w:hAnsi="Arial" w:cs="Arial"/>
          <w:u w:val="none"/>
        </w:rPr>
        <w:t>-</w:t>
      </w:r>
      <w:r w:rsidRPr="00CE5E28">
        <w:rPr>
          <w:rFonts w:ascii="Arial" w:hAnsi="Arial" w:cs="Arial"/>
          <w:u w:val="none"/>
        </w:rPr>
        <w:tab/>
        <w:t>à des transferts de locaux,</w:t>
      </w:r>
    </w:p>
    <w:p w14:paraId="0AFFA6B6" w14:textId="77777777" w:rsidR="00AE7146" w:rsidRPr="00CE5E28" w:rsidRDefault="00AE7146" w:rsidP="00AE7146">
      <w:pPr>
        <w:pStyle w:val="Retraitcorpsdetexte"/>
        <w:jc w:val="both"/>
        <w:rPr>
          <w:rFonts w:ascii="Arial" w:hAnsi="Arial" w:cs="Arial"/>
          <w:u w:val="none"/>
        </w:rPr>
      </w:pPr>
      <w:r w:rsidRPr="00CE5E28">
        <w:rPr>
          <w:rFonts w:ascii="Arial" w:hAnsi="Arial" w:cs="Arial"/>
          <w:u w:val="none"/>
        </w:rPr>
        <w:t>-</w:t>
      </w:r>
      <w:r w:rsidRPr="00CE5E28">
        <w:rPr>
          <w:rFonts w:ascii="Arial" w:hAnsi="Arial" w:cs="Arial"/>
          <w:u w:val="none"/>
        </w:rPr>
        <w:tab/>
        <w:t>à des changements dans la nature des sols ou des équipements à entretenir et à nettoyer,</w:t>
      </w:r>
    </w:p>
    <w:p w14:paraId="0CAB39BC" w14:textId="297DDFF3" w:rsidR="00AE7146" w:rsidRPr="00CE5E28" w:rsidRDefault="00AE7146" w:rsidP="00AE7146">
      <w:pPr>
        <w:pStyle w:val="Retraitcorpsdetexte"/>
        <w:jc w:val="both"/>
        <w:rPr>
          <w:rFonts w:ascii="Arial" w:hAnsi="Arial" w:cs="Arial"/>
          <w:u w:val="none"/>
        </w:rPr>
      </w:pPr>
      <w:r w:rsidRPr="00CE5E28">
        <w:rPr>
          <w:rFonts w:ascii="Arial" w:hAnsi="Arial" w:cs="Arial"/>
          <w:u w:val="none"/>
        </w:rPr>
        <w:t>-</w:t>
      </w:r>
      <w:r w:rsidRPr="00CE5E28">
        <w:rPr>
          <w:rFonts w:ascii="Arial" w:hAnsi="Arial" w:cs="Arial"/>
          <w:u w:val="none"/>
        </w:rPr>
        <w:tab/>
        <w:t>à des modifications temporaires ou définitives de fréquence et de volume de nettoyage sans que le titulaire puisse élever une quelconque réclamation. Dans cette éventu</w:t>
      </w:r>
      <w:r w:rsidR="00683421">
        <w:rPr>
          <w:rFonts w:ascii="Arial" w:hAnsi="Arial" w:cs="Arial"/>
          <w:u w:val="none"/>
        </w:rPr>
        <w:t>alité, le montant du marché est</w:t>
      </w:r>
      <w:r w:rsidRPr="00CE5E28">
        <w:rPr>
          <w:rFonts w:ascii="Arial" w:hAnsi="Arial" w:cs="Arial"/>
          <w:u w:val="none"/>
        </w:rPr>
        <w:t xml:space="preserve"> augmenté ou réduit proportionnellement et, selon le cas, un avenant modificatif au marché ou une mise au point du marché sera établi(e).</w:t>
      </w:r>
    </w:p>
    <w:p w14:paraId="1FD29BD1" w14:textId="77777777" w:rsidR="00AE7146" w:rsidRPr="00CE5E28" w:rsidRDefault="00AE7146" w:rsidP="00AE7146">
      <w:pPr>
        <w:pStyle w:val="Retraitcorpsdetexte"/>
        <w:jc w:val="both"/>
        <w:rPr>
          <w:rFonts w:ascii="Arial" w:hAnsi="Arial" w:cs="Arial"/>
          <w:u w:val="none"/>
        </w:rPr>
      </w:pPr>
    </w:p>
    <w:p w14:paraId="6DB07571" w14:textId="3D3084CB" w:rsidR="00AE7146" w:rsidRPr="00CE5E28" w:rsidRDefault="00AE7146" w:rsidP="00AE7146">
      <w:pPr>
        <w:pStyle w:val="Retraitcorpsdetexte"/>
        <w:jc w:val="both"/>
        <w:rPr>
          <w:rFonts w:ascii="Arial" w:hAnsi="Arial" w:cs="Arial"/>
          <w:u w:val="none"/>
        </w:rPr>
      </w:pPr>
      <w:r w:rsidRPr="00CE5E28">
        <w:rPr>
          <w:rFonts w:ascii="Arial" w:hAnsi="Arial" w:cs="Arial"/>
          <w:u w:val="none"/>
        </w:rPr>
        <w:t xml:space="preserve">Le montant </w:t>
      </w:r>
      <w:r w:rsidR="00403B0F">
        <w:rPr>
          <w:rFonts w:ascii="Arial" w:hAnsi="Arial" w:cs="Arial"/>
          <w:u w:val="none"/>
        </w:rPr>
        <w:t>doit</w:t>
      </w:r>
      <w:r w:rsidRPr="00CE5E28">
        <w:rPr>
          <w:rFonts w:ascii="Arial" w:hAnsi="Arial" w:cs="Arial"/>
          <w:u w:val="none"/>
        </w:rPr>
        <w:t xml:space="preserve"> être cohérent ave</w:t>
      </w:r>
      <w:r>
        <w:rPr>
          <w:rFonts w:ascii="Arial" w:hAnsi="Arial" w:cs="Arial"/>
          <w:u w:val="none"/>
        </w:rPr>
        <w:t xml:space="preserve">c les prix à </w:t>
      </w:r>
      <w:r w:rsidRPr="00CE5E28">
        <w:rPr>
          <w:rFonts w:ascii="Arial" w:hAnsi="Arial" w:cs="Arial"/>
          <w:u w:val="none"/>
        </w:rPr>
        <w:t>l’acte d’engagement.</w:t>
      </w:r>
    </w:p>
    <w:p w14:paraId="25966C0F" w14:textId="77777777" w:rsidR="00AE7146" w:rsidRPr="00CE5E28" w:rsidRDefault="00AE7146" w:rsidP="00AE7146">
      <w:pPr>
        <w:pStyle w:val="Retraitcorpsdetexte"/>
        <w:jc w:val="both"/>
        <w:rPr>
          <w:rFonts w:ascii="Arial" w:hAnsi="Arial" w:cs="Arial"/>
          <w:u w:val="none"/>
        </w:rPr>
      </w:pPr>
    </w:p>
    <w:p w14:paraId="16BC469B" w14:textId="5A94AA4B" w:rsidR="00AE7146" w:rsidRDefault="00AE7146" w:rsidP="00AE7146">
      <w:pPr>
        <w:pStyle w:val="Retraitcorpsdetexte"/>
        <w:jc w:val="both"/>
        <w:rPr>
          <w:rFonts w:ascii="Arial" w:hAnsi="Arial" w:cs="Arial"/>
          <w:u w:val="none"/>
        </w:rPr>
      </w:pPr>
      <w:r w:rsidRPr="00CE5E28">
        <w:rPr>
          <w:rFonts w:ascii="Arial" w:hAnsi="Arial" w:cs="Arial"/>
          <w:u w:val="none"/>
        </w:rPr>
        <w:t xml:space="preserve">En cas de prestations similaires à faire réaliser, la CPAM de la </w:t>
      </w:r>
      <w:r>
        <w:rPr>
          <w:rFonts w:ascii="Arial" w:hAnsi="Arial" w:cs="Arial"/>
          <w:u w:val="none"/>
        </w:rPr>
        <w:t>Vendée</w:t>
      </w:r>
      <w:r w:rsidR="00683421">
        <w:rPr>
          <w:rFonts w:ascii="Arial" w:hAnsi="Arial" w:cs="Arial"/>
          <w:u w:val="none"/>
        </w:rPr>
        <w:t xml:space="preserve"> aura</w:t>
      </w:r>
      <w:r w:rsidRPr="00CE5E28">
        <w:rPr>
          <w:rFonts w:ascii="Arial" w:hAnsi="Arial" w:cs="Arial"/>
          <w:u w:val="none"/>
        </w:rPr>
        <w:t xml:space="preserve"> recours à la procédure négociée.</w:t>
      </w:r>
    </w:p>
    <w:p w14:paraId="4FED62E7" w14:textId="77777777" w:rsidR="00AE7146" w:rsidRDefault="00AE7146" w:rsidP="00AE7146">
      <w:pPr>
        <w:pStyle w:val="Retraitcorpsdetexte"/>
        <w:jc w:val="both"/>
        <w:rPr>
          <w:rFonts w:ascii="Arial" w:hAnsi="Arial" w:cs="Arial"/>
          <w:u w:val="none"/>
        </w:rPr>
      </w:pPr>
    </w:p>
    <w:p w14:paraId="60F81367" w14:textId="77777777" w:rsidR="00AE7146" w:rsidRPr="00481597" w:rsidRDefault="00AE7146" w:rsidP="00641A9C">
      <w:pPr>
        <w:pStyle w:val="Titre2"/>
        <w:keepLines/>
        <w:numPr>
          <w:ilvl w:val="1"/>
          <w:numId w:val="12"/>
        </w:numPr>
        <w:spacing w:before="40" w:after="240"/>
        <w:rPr>
          <w:rFonts w:eastAsiaTheme="minorHAnsi"/>
          <w:bCs w:val="0"/>
          <w:color w:val="005CA9"/>
          <w:lang w:eastAsia="en-US"/>
        </w:rPr>
      </w:pPr>
      <w:bookmarkStart w:id="202" w:name="_Toc198213227"/>
      <w:bookmarkStart w:id="203" w:name="_Toc202797814"/>
      <w:r w:rsidRPr="00481597">
        <w:rPr>
          <w:rFonts w:eastAsiaTheme="minorHAnsi"/>
          <w:bCs w:val="0"/>
          <w:color w:val="005CA9"/>
          <w:lang w:eastAsia="en-US"/>
        </w:rPr>
        <w:t>SUSPENSION DES PRESTATIONS</w:t>
      </w:r>
      <w:bookmarkEnd w:id="202"/>
      <w:bookmarkEnd w:id="203"/>
    </w:p>
    <w:p w14:paraId="280D4E4E" w14:textId="77777777" w:rsidR="00AE7146" w:rsidRPr="00CE5E28" w:rsidRDefault="00AE7146" w:rsidP="00AE7146">
      <w:pPr>
        <w:pStyle w:val="Retraitcorpsdetexte"/>
        <w:jc w:val="both"/>
        <w:rPr>
          <w:rFonts w:ascii="Arial" w:hAnsi="Arial" w:cs="Arial"/>
          <w:u w:val="none"/>
        </w:rPr>
      </w:pPr>
      <w:r w:rsidRPr="00CE5E28">
        <w:rPr>
          <w:rFonts w:ascii="Arial" w:hAnsi="Arial" w:cs="Arial"/>
          <w:u w:val="none"/>
        </w:rPr>
        <w:t xml:space="preserve">Pour des raisons particulières, la CPAM de la </w:t>
      </w:r>
      <w:r>
        <w:rPr>
          <w:rFonts w:ascii="Arial" w:hAnsi="Arial" w:cs="Arial"/>
          <w:u w:val="none"/>
        </w:rPr>
        <w:t>Vendée</w:t>
      </w:r>
      <w:r w:rsidRPr="00CE5E28">
        <w:rPr>
          <w:rFonts w:ascii="Arial" w:hAnsi="Arial" w:cs="Arial"/>
          <w:u w:val="none"/>
        </w:rPr>
        <w:t xml:space="preserve"> peut être amenée à fermer temporairement un (ou plusieurs) site(s).</w:t>
      </w:r>
    </w:p>
    <w:p w14:paraId="2181D1CA" w14:textId="77777777" w:rsidR="00AE7146" w:rsidRPr="00CE5E28" w:rsidRDefault="00AE7146" w:rsidP="00AE7146">
      <w:pPr>
        <w:pStyle w:val="Retraitcorpsdetexte"/>
        <w:jc w:val="both"/>
        <w:rPr>
          <w:rFonts w:ascii="Arial" w:hAnsi="Arial" w:cs="Arial"/>
          <w:u w:val="none"/>
        </w:rPr>
      </w:pPr>
    </w:p>
    <w:p w14:paraId="0C5A08DB" w14:textId="628C42F2" w:rsidR="00AE7146" w:rsidRPr="00CE5E28" w:rsidRDefault="00AE7146" w:rsidP="00AE7146">
      <w:pPr>
        <w:pStyle w:val="Retraitcorpsdetexte"/>
        <w:jc w:val="both"/>
        <w:rPr>
          <w:rFonts w:ascii="Arial" w:hAnsi="Arial" w:cs="Arial"/>
          <w:u w:val="none"/>
        </w:rPr>
      </w:pPr>
      <w:r w:rsidRPr="00CE5E28">
        <w:rPr>
          <w:rFonts w:ascii="Arial" w:hAnsi="Arial" w:cs="Arial"/>
          <w:u w:val="none"/>
        </w:rPr>
        <w:t>Les prestations seron</w:t>
      </w:r>
      <w:r w:rsidR="00683421">
        <w:rPr>
          <w:rFonts w:ascii="Arial" w:hAnsi="Arial" w:cs="Arial"/>
          <w:u w:val="none"/>
        </w:rPr>
        <w:t>t soit reportées, soit elles s</w:t>
      </w:r>
      <w:r w:rsidRPr="00CE5E28">
        <w:rPr>
          <w:rFonts w:ascii="Arial" w:hAnsi="Arial" w:cs="Arial"/>
          <w:u w:val="none"/>
        </w:rPr>
        <w:t>ont suspendues pendant la durée de fermeture de chaque site concerné.</w:t>
      </w:r>
    </w:p>
    <w:p w14:paraId="75125E32" w14:textId="52A521B0" w:rsidR="00AE7146" w:rsidRDefault="00AE7146" w:rsidP="00AE7146">
      <w:pPr>
        <w:pStyle w:val="Retraitcorpsdetexte"/>
        <w:jc w:val="both"/>
        <w:rPr>
          <w:rFonts w:ascii="Arial" w:hAnsi="Arial" w:cs="Arial"/>
          <w:u w:val="none"/>
        </w:rPr>
      </w:pPr>
      <w:r w:rsidRPr="00CE5E28">
        <w:rPr>
          <w:rFonts w:ascii="Arial" w:hAnsi="Arial" w:cs="Arial"/>
          <w:u w:val="none"/>
        </w:rPr>
        <w:t>En cas de suspension, le montant des prestations correspo</w:t>
      </w:r>
      <w:r w:rsidR="00683421">
        <w:rPr>
          <w:rFonts w:ascii="Arial" w:hAnsi="Arial" w:cs="Arial"/>
          <w:u w:val="none"/>
        </w:rPr>
        <w:t>ndantes est</w:t>
      </w:r>
      <w:r w:rsidRPr="00CE5E28">
        <w:rPr>
          <w:rFonts w:ascii="Arial" w:hAnsi="Arial" w:cs="Arial"/>
          <w:u w:val="none"/>
        </w:rPr>
        <w:t xml:space="preserve"> déduit du forfait.</w:t>
      </w:r>
    </w:p>
    <w:p w14:paraId="5CB49D8C" w14:textId="77777777" w:rsidR="00AE7146" w:rsidRPr="00CE5E28" w:rsidRDefault="00AE7146" w:rsidP="00AE7146">
      <w:pPr>
        <w:pStyle w:val="Retraitcorpsdetexte"/>
        <w:jc w:val="both"/>
        <w:rPr>
          <w:rFonts w:ascii="Arial" w:hAnsi="Arial" w:cs="Arial"/>
          <w:u w:val="none"/>
        </w:rPr>
      </w:pPr>
    </w:p>
    <w:p w14:paraId="180CE797" w14:textId="77777777" w:rsidR="00AE7146" w:rsidRPr="00481597" w:rsidRDefault="00AE7146" w:rsidP="00641A9C">
      <w:pPr>
        <w:pStyle w:val="Titre2"/>
        <w:keepLines/>
        <w:numPr>
          <w:ilvl w:val="1"/>
          <w:numId w:val="12"/>
        </w:numPr>
        <w:spacing w:before="40" w:after="240"/>
        <w:rPr>
          <w:rFonts w:eastAsiaTheme="minorHAnsi"/>
          <w:bCs w:val="0"/>
          <w:color w:val="005CA9"/>
          <w:lang w:eastAsia="en-US"/>
        </w:rPr>
      </w:pPr>
      <w:bookmarkStart w:id="204" w:name="_Toc198213228"/>
      <w:bookmarkStart w:id="205" w:name="_Toc202797815"/>
      <w:r w:rsidRPr="00481597">
        <w:rPr>
          <w:rFonts w:eastAsiaTheme="minorHAnsi"/>
          <w:bCs w:val="0"/>
          <w:color w:val="005CA9"/>
          <w:lang w:eastAsia="en-US"/>
        </w:rPr>
        <w:t>AJOUTS DE NOUVELLES ZONES A NETTOYER</w:t>
      </w:r>
      <w:bookmarkEnd w:id="204"/>
      <w:bookmarkEnd w:id="205"/>
    </w:p>
    <w:p w14:paraId="421D5CA1" w14:textId="43E57CBD" w:rsidR="00AE7146" w:rsidRDefault="00AE7146" w:rsidP="00AE7146">
      <w:pPr>
        <w:pStyle w:val="Retraitcorpsdetexte"/>
        <w:jc w:val="both"/>
        <w:rPr>
          <w:rFonts w:ascii="Arial" w:hAnsi="Arial" w:cs="Arial"/>
          <w:u w:val="none"/>
        </w:rPr>
      </w:pPr>
      <w:r>
        <w:rPr>
          <w:rFonts w:ascii="Arial" w:hAnsi="Arial" w:cs="Arial"/>
          <w:u w:val="none"/>
        </w:rPr>
        <w:t xml:space="preserve">Le Titulaire est informé que des travaux de construction via une surélévation sont actuellement en cours au Siège </w:t>
      </w:r>
      <w:r w:rsidR="00683421">
        <w:rPr>
          <w:rFonts w:ascii="Arial" w:hAnsi="Arial" w:cs="Arial"/>
          <w:u w:val="none"/>
        </w:rPr>
        <w:t>de la CPAM de la Vendée. Il est</w:t>
      </w:r>
      <w:r>
        <w:rPr>
          <w:rFonts w:ascii="Arial" w:hAnsi="Arial" w:cs="Arial"/>
          <w:u w:val="none"/>
        </w:rPr>
        <w:t xml:space="preserve"> fait, au cours du présent marché, intégration de ces locaux comme nouvelles zones à nettoyer.</w:t>
      </w:r>
    </w:p>
    <w:p w14:paraId="7B775EFB" w14:textId="77777777" w:rsidR="00AE7146" w:rsidRDefault="00AE7146" w:rsidP="00AE7146">
      <w:pPr>
        <w:pStyle w:val="Retraitcorpsdetexte"/>
        <w:jc w:val="both"/>
        <w:rPr>
          <w:rFonts w:ascii="Arial" w:hAnsi="Arial" w:cs="Arial"/>
          <w:u w:val="none"/>
        </w:rPr>
      </w:pPr>
    </w:p>
    <w:p w14:paraId="2D83C2DD" w14:textId="6BBC9222" w:rsidR="00AE7146" w:rsidRDefault="00AE7146" w:rsidP="00AE7146">
      <w:pPr>
        <w:pStyle w:val="Retraitcorpsdetexte"/>
        <w:jc w:val="both"/>
        <w:rPr>
          <w:rFonts w:ascii="Arial" w:hAnsi="Arial" w:cs="Arial"/>
          <w:u w:val="none"/>
        </w:rPr>
      </w:pPr>
      <w:r>
        <w:rPr>
          <w:rFonts w:ascii="Arial" w:hAnsi="Arial" w:cs="Arial"/>
          <w:u w:val="none"/>
        </w:rPr>
        <w:t>Les</w:t>
      </w:r>
      <w:r w:rsidR="00683421">
        <w:rPr>
          <w:rFonts w:ascii="Arial" w:hAnsi="Arial" w:cs="Arial"/>
          <w:u w:val="none"/>
        </w:rPr>
        <w:t xml:space="preserve"> prestations supplémentaires f</w:t>
      </w:r>
      <w:r>
        <w:rPr>
          <w:rFonts w:ascii="Arial" w:hAnsi="Arial" w:cs="Arial"/>
          <w:u w:val="none"/>
        </w:rPr>
        <w:t xml:space="preserve">ont l’objet d’un avenant conformément </w:t>
      </w:r>
      <w:r w:rsidRPr="00A059AC">
        <w:rPr>
          <w:rFonts w:ascii="Arial" w:hAnsi="Arial" w:cs="Arial"/>
          <w:u w:val="none"/>
        </w:rPr>
        <w:t>aux prix mentionnés dans à l’acte d’engagement.</w:t>
      </w:r>
    </w:p>
    <w:p w14:paraId="32D75F8B" w14:textId="77777777" w:rsidR="00AE7146" w:rsidRDefault="00AE7146" w:rsidP="00AE7146">
      <w:pPr>
        <w:pStyle w:val="Retraitcorpsdetexte"/>
        <w:jc w:val="both"/>
        <w:rPr>
          <w:rFonts w:ascii="Arial" w:hAnsi="Arial" w:cs="Arial"/>
          <w:u w:val="none"/>
        </w:rPr>
      </w:pPr>
    </w:p>
    <w:p w14:paraId="0B792760" w14:textId="0963C7AA" w:rsidR="00AE7146" w:rsidRPr="00CE5E28" w:rsidRDefault="00683421" w:rsidP="00AE7146">
      <w:pPr>
        <w:jc w:val="both"/>
        <w:rPr>
          <w:rFonts w:ascii="Arial" w:hAnsi="Arial" w:cs="Arial"/>
          <w:sz w:val="20"/>
          <w:szCs w:val="20"/>
        </w:rPr>
      </w:pPr>
      <w:r>
        <w:rPr>
          <w:rFonts w:ascii="Arial" w:hAnsi="Arial" w:cs="Arial"/>
          <w:sz w:val="20"/>
          <w:szCs w:val="20"/>
        </w:rPr>
        <w:t>Le Titulaire est</w:t>
      </w:r>
      <w:r w:rsidR="00AE7146" w:rsidRPr="00CE5E28">
        <w:rPr>
          <w:rFonts w:ascii="Arial" w:hAnsi="Arial" w:cs="Arial"/>
          <w:sz w:val="20"/>
          <w:szCs w:val="20"/>
        </w:rPr>
        <w:t xml:space="preserve"> averti par tous moyens afin qu’il puisse prendre les mesures nécessaires à son organisation.</w:t>
      </w:r>
    </w:p>
    <w:p w14:paraId="41E8331D" w14:textId="77777777" w:rsidR="00AE7146" w:rsidRDefault="00AE7146" w:rsidP="00AE7146">
      <w:pPr>
        <w:jc w:val="both"/>
        <w:rPr>
          <w:rFonts w:ascii="Arial" w:hAnsi="Arial" w:cs="Arial"/>
          <w:sz w:val="20"/>
          <w:szCs w:val="20"/>
        </w:rPr>
      </w:pPr>
      <w:r w:rsidRPr="00CE5E28">
        <w:rPr>
          <w:rFonts w:ascii="Arial" w:hAnsi="Arial" w:cs="Arial"/>
          <w:sz w:val="20"/>
          <w:szCs w:val="20"/>
        </w:rPr>
        <w:t>Il sera fait application, sur les nouvelles zones à nettoyer, d’un ajustement des superficies sur la base des prix unitaires journaliers au m² multiplié p</w:t>
      </w:r>
      <w:r>
        <w:rPr>
          <w:rFonts w:ascii="Arial" w:hAnsi="Arial" w:cs="Arial"/>
          <w:sz w:val="20"/>
          <w:szCs w:val="20"/>
        </w:rPr>
        <w:t>ar le nombre de jours concernés selon la classification desdites zones (bio –nettoyage, haute qualité, etc…)</w:t>
      </w:r>
    </w:p>
    <w:p w14:paraId="03FDC3F1" w14:textId="42A38075" w:rsidR="00AE7146" w:rsidRPr="00CE5E28" w:rsidRDefault="00683421" w:rsidP="00AE7146">
      <w:pPr>
        <w:jc w:val="both"/>
        <w:rPr>
          <w:rFonts w:ascii="Arial" w:hAnsi="Arial" w:cs="Arial"/>
          <w:sz w:val="20"/>
          <w:szCs w:val="20"/>
        </w:rPr>
      </w:pPr>
      <w:r>
        <w:rPr>
          <w:rFonts w:ascii="Arial" w:hAnsi="Arial" w:cs="Arial"/>
          <w:sz w:val="20"/>
          <w:szCs w:val="20"/>
        </w:rPr>
        <w:t>Un avenant est</w:t>
      </w:r>
      <w:r w:rsidR="00AE7146">
        <w:rPr>
          <w:rFonts w:ascii="Arial" w:hAnsi="Arial" w:cs="Arial"/>
          <w:sz w:val="20"/>
          <w:szCs w:val="20"/>
        </w:rPr>
        <w:t xml:space="preserve"> établi.</w:t>
      </w:r>
    </w:p>
    <w:p w14:paraId="3952B750" w14:textId="77777777" w:rsidR="00AE7146" w:rsidRPr="00CE5E28" w:rsidRDefault="00AE7146" w:rsidP="00AE7146">
      <w:pPr>
        <w:pStyle w:val="Retraitcorpsdetexte"/>
        <w:jc w:val="both"/>
        <w:rPr>
          <w:rFonts w:ascii="Arial" w:hAnsi="Arial" w:cs="Arial"/>
          <w:u w:val="none"/>
        </w:rPr>
      </w:pPr>
    </w:p>
    <w:p w14:paraId="354F4BD5" w14:textId="77777777" w:rsidR="00AE7146" w:rsidRPr="00481597" w:rsidRDefault="00AE7146" w:rsidP="00641A9C">
      <w:pPr>
        <w:pStyle w:val="Titre2"/>
        <w:keepLines/>
        <w:numPr>
          <w:ilvl w:val="1"/>
          <w:numId w:val="12"/>
        </w:numPr>
        <w:spacing w:before="40" w:after="240"/>
        <w:rPr>
          <w:rFonts w:eastAsiaTheme="minorHAnsi"/>
          <w:bCs w:val="0"/>
          <w:color w:val="005CA9"/>
          <w:lang w:eastAsia="en-US"/>
        </w:rPr>
      </w:pPr>
      <w:bookmarkStart w:id="206" w:name="_Toc198213229"/>
      <w:bookmarkStart w:id="207" w:name="_Toc202797816"/>
      <w:r w:rsidRPr="00481597">
        <w:rPr>
          <w:rFonts w:eastAsiaTheme="minorHAnsi"/>
          <w:bCs w:val="0"/>
          <w:color w:val="005CA9"/>
          <w:lang w:eastAsia="en-US"/>
        </w:rPr>
        <w:t>REFACTION POUR LOCAUX EN TRAVAUX</w:t>
      </w:r>
      <w:bookmarkEnd w:id="206"/>
      <w:bookmarkEnd w:id="207"/>
    </w:p>
    <w:p w14:paraId="3E1D0711" w14:textId="68D5558F" w:rsidR="00AE7146" w:rsidRDefault="00AE7146" w:rsidP="00AE7146">
      <w:pPr>
        <w:jc w:val="both"/>
        <w:rPr>
          <w:rFonts w:ascii="Arial" w:hAnsi="Arial" w:cs="Arial"/>
          <w:sz w:val="20"/>
          <w:szCs w:val="20"/>
        </w:rPr>
      </w:pPr>
      <w:r>
        <w:rPr>
          <w:rFonts w:ascii="Arial" w:hAnsi="Arial" w:cs="Arial"/>
          <w:sz w:val="20"/>
          <w:szCs w:val="20"/>
        </w:rPr>
        <w:t xml:space="preserve">Il est précisé, qu’au cours de la durée du marché, le siège social de la CPAM de la Vendée </w:t>
      </w:r>
      <w:r w:rsidR="00683421">
        <w:rPr>
          <w:rFonts w:ascii="Arial" w:hAnsi="Arial" w:cs="Arial"/>
          <w:sz w:val="20"/>
          <w:szCs w:val="20"/>
        </w:rPr>
        <w:t>do</w:t>
      </w:r>
      <w:r>
        <w:rPr>
          <w:rFonts w:ascii="Arial" w:hAnsi="Arial" w:cs="Arial"/>
          <w:sz w:val="20"/>
          <w:szCs w:val="20"/>
        </w:rPr>
        <w:t>it êtr</w:t>
      </w:r>
      <w:r w:rsidR="00683421">
        <w:rPr>
          <w:rFonts w:ascii="Arial" w:hAnsi="Arial" w:cs="Arial"/>
          <w:sz w:val="20"/>
          <w:szCs w:val="20"/>
        </w:rPr>
        <w:t>e réhabilité. Ces travaux se f</w:t>
      </w:r>
      <w:r>
        <w:rPr>
          <w:rFonts w:ascii="Arial" w:hAnsi="Arial" w:cs="Arial"/>
          <w:sz w:val="20"/>
          <w:szCs w:val="20"/>
        </w:rPr>
        <w:t xml:space="preserve">ont selon un phasage en </w:t>
      </w:r>
      <w:r w:rsidR="00683421">
        <w:rPr>
          <w:rFonts w:ascii="Arial" w:hAnsi="Arial" w:cs="Arial"/>
          <w:sz w:val="20"/>
          <w:szCs w:val="20"/>
        </w:rPr>
        <w:t>site occupé. Certains locaux s</w:t>
      </w:r>
      <w:r>
        <w:rPr>
          <w:rFonts w:ascii="Arial" w:hAnsi="Arial" w:cs="Arial"/>
          <w:sz w:val="20"/>
          <w:szCs w:val="20"/>
        </w:rPr>
        <w:t>ont donc momentanément en travaux donc inoccupés et inaccessibles.</w:t>
      </w:r>
    </w:p>
    <w:p w14:paraId="7AA4E519" w14:textId="1528CA2C" w:rsidR="00AE7146" w:rsidRPr="00CE5E28" w:rsidRDefault="00AE7146" w:rsidP="00AE7146">
      <w:pPr>
        <w:jc w:val="both"/>
        <w:rPr>
          <w:rFonts w:ascii="Arial" w:hAnsi="Arial" w:cs="Arial"/>
          <w:sz w:val="20"/>
          <w:szCs w:val="20"/>
        </w:rPr>
      </w:pPr>
      <w:r w:rsidRPr="00CE5E28">
        <w:rPr>
          <w:rFonts w:ascii="Arial" w:hAnsi="Arial" w:cs="Arial"/>
          <w:sz w:val="20"/>
          <w:szCs w:val="20"/>
        </w:rPr>
        <w:lastRenderedPageBreak/>
        <w:t xml:space="preserve">Il </w:t>
      </w:r>
      <w:r w:rsidR="00683421">
        <w:rPr>
          <w:rFonts w:ascii="Arial" w:hAnsi="Arial" w:cs="Arial"/>
          <w:sz w:val="20"/>
          <w:szCs w:val="20"/>
        </w:rPr>
        <w:t>est</w:t>
      </w:r>
      <w:r w:rsidRPr="00CE5E28">
        <w:rPr>
          <w:rFonts w:ascii="Arial" w:hAnsi="Arial" w:cs="Arial"/>
          <w:sz w:val="20"/>
          <w:szCs w:val="20"/>
        </w:rPr>
        <w:t xml:space="preserve"> fait application de réfaction sur ces zones sur la base d’un prix unitaire journalier au M² multiplié par le nombre de jours concerné.</w:t>
      </w:r>
      <w:r>
        <w:rPr>
          <w:rFonts w:ascii="Arial" w:hAnsi="Arial" w:cs="Arial"/>
          <w:sz w:val="20"/>
          <w:szCs w:val="20"/>
        </w:rPr>
        <w:t xml:space="preserve"> </w:t>
      </w:r>
    </w:p>
    <w:p w14:paraId="22F5ECB1" w14:textId="48323710" w:rsidR="00AE7146" w:rsidRPr="00CE5E28" w:rsidRDefault="00683421" w:rsidP="00AE7146">
      <w:pPr>
        <w:jc w:val="both"/>
        <w:rPr>
          <w:rFonts w:ascii="Arial" w:hAnsi="Arial" w:cs="Arial"/>
          <w:sz w:val="20"/>
          <w:szCs w:val="20"/>
        </w:rPr>
      </w:pPr>
      <w:r>
        <w:rPr>
          <w:rFonts w:ascii="Arial" w:hAnsi="Arial" w:cs="Arial"/>
          <w:sz w:val="20"/>
          <w:szCs w:val="20"/>
        </w:rPr>
        <w:t>Le Titulaire est</w:t>
      </w:r>
      <w:r w:rsidR="00AE7146" w:rsidRPr="00CE5E28">
        <w:rPr>
          <w:rFonts w:ascii="Arial" w:hAnsi="Arial" w:cs="Arial"/>
          <w:sz w:val="20"/>
          <w:szCs w:val="20"/>
        </w:rPr>
        <w:t xml:space="preserve"> averti par tous moyens afin qu’il puisse prendre les mesures nécessaires à son organisation.</w:t>
      </w:r>
    </w:p>
    <w:p w14:paraId="3A84129A" w14:textId="77777777" w:rsidR="009E453C" w:rsidRPr="00E223E1" w:rsidRDefault="009E453C" w:rsidP="00AE7146">
      <w:pPr>
        <w:pStyle w:val="Retraitcorpsdetexte"/>
        <w:jc w:val="both"/>
        <w:rPr>
          <w:rFonts w:ascii="Arial" w:hAnsi="Arial" w:cs="Arial"/>
          <w:u w:val="none"/>
        </w:rPr>
      </w:pPr>
    </w:p>
    <w:p w14:paraId="77CA6234" w14:textId="77777777" w:rsidR="009E453C" w:rsidRPr="00E223E1" w:rsidRDefault="009E453C" w:rsidP="009E453C">
      <w:pPr>
        <w:pStyle w:val="Retraitcorpsdetexte"/>
        <w:ind w:left="1134"/>
        <w:jc w:val="both"/>
        <w:rPr>
          <w:rFonts w:ascii="Arial" w:hAnsi="Arial" w:cs="Arial"/>
          <w:u w:val="none"/>
        </w:rPr>
      </w:pPr>
    </w:p>
    <w:p w14:paraId="2A2650F0" w14:textId="77777777" w:rsidR="009E453C" w:rsidRPr="00E223E1" w:rsidRDefault="009E453C" w:rsidP="009E453C">
      <w:pPr>
        <w:pStyle w:val="Retraitcorpsdetexte"/>
        <w:ind w:left="1134"/>
        <w:jc w:val="both"/>
        <w:rPr>
          <w:rFonts w:ascii="Arial" w:hAnsi="Arial" w:cs="Arial"/>
          <w:u w:val="none"/>
        </w:rPr>
      </w:pPr>
    </w:p>
    <w:sectPr w:rsidR="009E453C" w:rsidRPr="00E223E1">
      <w:footerReference w:type="even"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724BF9" w14:textId="77777777" w:rsidR="00B351D7" w:rsidRDefault="00B351D7">
      <w:pPr>
        <w:spacing w:after="0" w:line="240" w:lineRule="auto"/>
      </w:pPr>
      <w:r>
        <w:separator/>
      </w:r>
    </w:p>
  </w:endnote>
  <w:endnote w:type="continuationSeparator" w:id="0">
    <w:p w14:paraId="02A111B1" w14:textId="77777777" w:rsidR="00B351D7" w:rsidRDefault="00B351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Wingdings 3">
    <w:panose1 w:val="050401020108070707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vantGarde">
    <w:altName w:val="Century Gothic"/>
    <w:charset w:val="00"/>
    <w:family w:val="swiss"/>
    <w:pitch w:val="variable"/>
    <w:sig w:usb0="00000003" w:usb1="00000000" w:usb2="00000000" w:usb3="00000000" w:csb0="00000001" w:csb1="00000000"/>
  </w:font>
  <w:font w:name="Palatino">
    <w:charset w:val="00"/>
    <w:family w:val="roman"/>
    <w:pitch w:val="variable"/>
    <w:sig w:usb0="00000007" w:usb1="00000000" w:usb2="00000000" w:usb3="00000000" w:csb0="00000093" w:csb1="00000000"/>
  </w:font>
  <w:font w:name="Book Antiqua">
    <w:panose1 w:val="0204060205030503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5EF562" w14:textId="77777777" w:rsidR="00B351D7" w:rsidRDefault="00B351D7">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33F8AAF6" w14:textId="77777777" w:rsidR="00B351D7" w:rsidRDefault="00B351D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E01105" w14:textId="77777777" w:rsidR="00B351D7" w:rsidRDefault="00B351D7" w:rsidP="00A04012">
    <w:pPr>
      <w:tabs>
        <w:tab w:val="left" w:pos="6804"/>
      </w:tabs>
      <w:jc w:val="right"/>
      <w:rPr>
        <w:rFonts w:ascii="Calibri" w:hAnsi="Calibri" w:cs="Calibri"/>
        <w:sz w:val="12"/>
        <w:szCs w:val="12"/>
      </w:rPr>
    </w:pPr>
    <w:r>
      <w:rPr>
        <w:noProof/>
        <w:lang w:eastAsia="fr-FR"/>
      </w:rPr>
      <mc:AlternateContent>
        <mc:Choice Requires="wpg">
          <w:drawing>
            <wp:anchor distT="0" distB="0" distL="114300" distR="114300" simplePos="0" relativeHeight="251659264" behindDoc="0" locked="0" layoutInCell="1" allowOverlap="1" wp14:anchorId="04D390EC" wp14:editId="436B6482">
              <wp:simplePos x="0" y="0"/>
              <wp:positionH relativeFrom="column">
                <wp:posOffset>-17780</wp:posOffset>
              </wp:positionH>
              <wp:positionV relativeFrom="paragraph">
                <wp:posOffset>-17780</wp:posOffset>
              </wp:positionV>
              <wp:extent cx="6189980" cy="467995"/>
              <wp:effectExtent l="0" t="0" r="0" b="0"/>
              <wp:wrapNone/>
              <wp:docPr id="16" name="Groupe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89980" cy="467995"/>
                        <a:chOff x="1106" y="15480"/>
                        <a:chExt cx="9748" cy="737"/>
                      </a:xfrm>
                    </wpg:grpSpPr>
                    <pic:pic xmlns:pic="http://schemas.openxmlformats.org/drawingml/2006/picture">
                      <pic:nvPicPr>
                        <pic:cNvPr id="17" name="Picture 5" descr="vague_bas_de_page_loire-Atlantique_A4%20portrait-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5859" y="15480"/>
                          <a:ext cx="4995" cy="7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8" name="Line 6"/>
                      <wps:cNvCnPr/>
                      <wps:spPr bwMode="auto">
                        <a:xfrm>
                          <a:off x="1106" y="15730"/>
                          <a:ext cx="4860" cy="0"/>
                        </a:xfrm>
                        <a:prstGeom prst="line">
                          <a:avLst/>
                        </a:prstGeom>
                        <a:noFill/>
                        <a:ln w="11430">
                          <a:solidFill>
                            <a:srgbClr val="99ED66"/>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5007934" id="Groupe 16" o:spid="_x0000_s1026" style="position:absolute;margin-left:-1.4pt;margin-top:-1.4pt;width:487.4pt;height:36.85pt;z-index:251659264" coordorigin="1106,15480" coordsize="9748,73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alt="vague_bas_de_page_loire-Atlantique_A4%20portrait-2" style="position:absolute;left:5859;top:15480;width:4995;height:7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">
                <v:imagedata r:id="rId2" o:title="vague_bas_de_page_loire-Atlantique_A4%20portrait-2"/>
              </v:shape>
              <v:line id="Line 6" o:spid="_x0000_s1028" style="position:absolute;visibility:visible;mso-wrap-style:square" from="1106,15730" to="5966,157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" strokecolor="#99ed66" strokeweight=".9pt"/>
            </v:group>
          </w:pict>
        </mc:Fallback>
      </mc:AlternateContent>
    </w:r>
  </w:p>
  <w:p w14:paraId="72F999B2" w14:textId="77777777" w:rsidR="00B351D7" w:rsidRDefault="00B351D7" w:rsidP="00A04012">
    <w:pPr>
      <w:pStyle w:val="Pieddepage"/>
      <w:rPr>
        <w:rFonts w:ascii="Calibri" w:hAnsi="Calibri" w:cs="Calibri"/>
        <w:sz w:val="2"/>
        <w:szCs w:val="2"/>
      </w:rPr>
    </w:pPr>
  </w:p>
  <w:p w14:paraId="6C8A3A4C" w14:textId="77777777" w:rsidR="00B351D7" w:rsidRPr="00C2226E" w:rsidRDefault="00B351D7" w:rsidP="00A04012">
    <w:pPr>
      <w:pStyle w:val="Pieddepage"/>
      <w:rPr>
        <w:rFonts w:ascii="Calibri" w:hAnsi="Calibri" w:cs="Calibri"/>
        <w:sz w:val="12"/>
        <w:szCs w:val="12"/>
      </w:rPr>
    </w:pPr>
  </w:p>
  <w:p w14:paraId="0DEB6089" w14:textId="77777777" w:rsidR="00B351D7" w:rsidRPr="00023701" w:rsidRDefault="00B351D7" w:rsidP="00A04012">
    <w:pPr>
      <w:pStyle w:val="Pieddepage"/>
      <w:rPr>
        <w:rFonts w:ascii="Calibri" w:hAnsi="Calibri" w:cs="Calibri"/>
        <w:sz w:val="12"/>
        <w:szCs w:val="12"/>
      </w:rPr>
    </w:pPr>
    <w:r w:rsidRPr="00023701">
      <w:rPr>
        <w:rFonts w:ascii="Calibri" w:hAnsi="Calibri" w:cs="Calibri"/>
        <w:sz w:val="12"/>
        <w:szCs w:val="12"/>
      </w:rPr>
      <w:t xml:space="preserve">CCTP du lot n° 2 - </w:t>
    </w:r>
    <w:r>
      <w:rPr>
        <w:rFonts w:ascii="Calibri" w:hAnsi="Calibri" w:cs="Calibri"/>
        <w:sz w:val="12"/>
        <w:szCs w:val="12"/>
      </w:rPr>
      <w:t>10</w:t>
    </w:r>
    <w:r w:rsidRPr="00023701">
      <w:rPr>
        <w:rFonts w:ascii="Calibri" w:hAnsi="Calibri" w:cs="Calibri"/>
        <w:sz w:val="12"/>
        <w:szCs w:val="12"/>
      </w:rPr>
      <w:t xml:space="preserve">.12.2014 - </w:t>
    </w:r>
    <w:r w:rsidRPr="00023701">
      <w:rPr>
        <w:rStyle w:val="Numrodepage"/>
        <w:rFonts w:ascii="Calibri" w:hAnsi="Calibri" w:cs="Calibri"/>
        <w:sz w:val="12"/>
        <w:szCs w:val="12"/>
      </w:rPr>
      <w:fldChar w:fldCharType="begin"/>
    </w:r>
    <w:r w:rsidRPr="00023701">
      <w:rPr>
        <w:rStyle w:val="Numrodepage"/>
        <w:rFonts w:ascii="Calibri" w:hAnsi="Calibri" w:cs="Calibri"/>
        <w:sz w:val="12"/>
        <w:szCs w:val="12"/>
      </w:rPr>
      <w:instrText xml:space="preserve"> PAGE </w:instrText>
    </w:r>
    <w:r w:rsidRPr="00023701">
      <w:rPr>
        <w:rStyle w:val="Numrodepage"/>
        <w:rFonts w:ascii="Calibri" w:hAnsi="Calibri" w:cs="Calibri"/>
        <w:sz w:val="12"/>
        <w:szCs w:val="12"/>
      </w:rPr>
      <w:fldChar w:fldCharType="separate"/>
    </w:r>
    <w:r>
      <w:rPr>
        <w:rStyle w:val="Numrodepage"/>
        <w:rFonts w:ascii="Calibri" w:hAnsi="Calibri" w:cs="Calibri"/>
        <w:noProof/>
        <w:sz w:val="12"/>
        <w:szCs w:val="12"/>
      </w:rPr>
      <w:t>29</w:t>
    </w:r>
    <w:r w:rsidRPr="00023701">
      <w:rPr>
        <w:rStyle w:val="Numrodepage"/>
        <w:rFonts w:ascii="Calibri" w:hAnsi="Calibri" w:cs="Calibri"/>
        <w:sz w:val="12"/>
        <w:szCs w:val="12"/>
      </w:rPr>
      <w:fldChar w:fldCharType="end"/>
    </w:r>
    <w:r w:rsidRPr="00023701">
      <w:rPr>
        <w:rFonts w:ascii="Calibri" w:hAnsi="Calibri" w:cs="Calibri"/>
        <w:sz w:val="12"/>
        <w:szCs w:val="12"/>
      </w:rPr>
      <w:t>/</w:t>
    </w:r>
    <w:r w:rsidRPr="00023701">
      <w:rPr>
        <w:rStyle w:val="Numrodepage"/>
        <w:rFonts w:ascii="Calibri" w:hAnsi="Calibri" w:cs="Calibri"/>
        <w:sz w:val="12"/>
        <w:szCs w:val="12"/>
      </w:rPr>
      <w:fldChar w:fldCharType="begin"/>
    </w:r>
    <w:r w:rsidRPr="00023701">
      <w:rPr>
        <w:rStyle w:val="Numrodepage"/>
        <w:rFonts w:ascii="Calibri" w:hAnsi="Calibri" w:cs="Calibri"/>
        <w:sz w:val="12"/>
        <w:szCs w:val="12"/>
      </w:rPr>
      <w:instrText xml:space="preserve"> NUMPAGES </w:instrText>
    </w:r>
    <w:r w:rsidRPr="00023701">
      <w:rPr>
        <w:rStyle w:val="Numrodepage"/>
        <w:rFonts w:ascii="Calibri" w:hAnsi="Calibri" w:cs="Calibri"/>
        <w:sz w:val="12"/>
        <w:szCs w:val="12"/>
      </w:rPr>
      <w:fldChar w:fldCharType="separate"/>
    </w:r>
    <w:r>
      <w:rPr>
        <w:rStyle w:val="Numrodepage"/>
        <w:rFonts w:ascii="Calibri" w:hAnsi="Calibri" w:cs="Calibri"/>
        <w:noProof/>
        <w:sz w:val="12"/>
        <w:szCs w:val="12"/>
      </w:rPr>
      <w:t>29</w:t>
    </w:r>
    <w:r w:rsidRPr="00023701">
      <w:rPr>
        <w:rStyle w:val="Numrodepage"/>
        <w:rFonts w:ascii="Calibri" w:hAnsi="Calibri" w:cs="Calibri"/>
        <w:sz w:val="12"/>
        <w:szCs w:val="12"/>
      </w:rPr>
      <w:fldChar w:fldCharType="end"/>
    </w:r>
  </w:p>
  <w:p w14:paraId="19E3230A" w14:textId="77777777" w:rsidR="00B351D7" w:rsidRPr="001B1E8C" w:rsidRDefault="00B351D7" w:rsidP="00A04012">
    <w:pPr>
      <w:pStyle w:val="Pieddepage"/>
      <w:rPr>
        <w:rFonts w:ascii="Calibri" w:hAnsi="Calibri" w:cs="Calibri"/>
        <w:sz w:val="12"/>
        <w:szCs w:val="12"/>
      </w:rPr>
    </w:pPr>
    <w:r w:rsidRPr="00A84873">
      <w:rPr>
        <w:rFonts w:ascii="Calibri" w:hAnsi="Calibri" w:cs="Calibri"/>
        <w:sz w:val="12"/>
        <w:szCs w:val="12"/>
      </w:rPr>
      <w:t>Marché n° 03/14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B4A709" w14:textId="77777777" w:rsidR="00B351D7" w:rsidRDefault="00B351D7">
      <w:pPr>
        <w:spacing w:after="0" w:line="240" w:lineRule="auto"/>
      </w:pPr>
      <w:r>
        <w:separator/>
      </w:r>
    </w:p>
  </w:footnote>
  <w:footnote w:type="continuationSeparator" w:id="0">
    <w:p w14:paraId="742800CE" w14:textId="77777777" w:rsidR="00B351D7" w:rsidRDefault="00B351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4622A"/>
    <w:multiLevelType w:val="multilevel"/>
    <w:tmpl w:val="4B5EE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862612"/>
    <w:multiLevelType w:val="hybridMultilevel"/>
    <w:tmpl w:val="40B60BB8"/>
    <w:lvl w:ilvl="0" w:tplc="040C0005">
      <w:start w:val="1"/>
      <w:numFmt w:val="bullet"/>
      <w:lvlText w:val=""/>
      <w:lvlJc w:val="left"/>
      <w:pPr>
        <w:ind w:left="720" w:hanging="360"/>
      </w:pPr>
      <w:rPr>
        <w:rFonts w:ascii="Wingdings" w:hAnsi="Wingdings" w:hint="default"/>
      </w:rPr>
    </w:lvl>
    <w:lvl w:ilvl="1" w:tplc="040C0005">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77286F"/>
    <w:multiLevelType w:val="hybridMultilevel"/>
    <w:tmpl w:val="BACE13DE"/>
    <w:lvl w:ilvl="0" w:tplc="470E73C8">
      <w:numFmt w:val="bullet"/>
      <w:lvlText w:val="-"/>
      <w:lvlJc w:val="left"/>
      <w:pPr>
        <w:ind w:left="720" w:hanging="360"/>
      </w:pPr>
      <w:rPr>
        <w:rFonts w:ascii="Calibri" w:eastAsia="Calibri" w:hAnsi="Calibri" w:cs="Calibri" w:hint="default"/>
        <w:b w:val="0"/>
        <w:bCs w:val="0"/>
        <w:i w:val="0"/>
        <w:iCs w:val="0"/>
        <w:spacing w:val="0"/>
        <w:w w:val="100"/>
        <w:sz w:val="22"/>
        <w:szCs w:val="22"/>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AFE6E84"/>
    <w:multiLevelType w:val="multilevel"/>
    <w:tmpl w:val="6CAC8110"/>
    <w:lvl w:ilvl="0">
      <w:start w:val="1"/>
      <w:numFmt w:val="decimal"/>
      <w:lvlText w:val="ARTICLE %1."/>
      <w:lvlJc w:val="left"/>
      <w:pPr>
        <w:ind w:left="360" w:hanging="360"/>
      </w:pPr>
      <w:rPr>
        <w:rFonts w:cs="Times New Roman" w:hint="default"/>
      </w:rPr>
    </w:lvl>
    <w:lvl w:ilvl="1">
      <w:start w:val="1"/>
      <w:numFmt w:val="decimal"/>
      <w:lvlText w:val="%1.%2."/>
      <w:lvlJc w:val="left"/>
      <w:pPr>
        <w:ind w:left="432" w:hanging="432"/>
      </w:pPr>
      <w:rPr>
        <w:rFonts w:ascii="Arial" w:hAnsi="Arial" w:cs="Arial" w:hint="default"/>
        <w:b w:val="0"/>
        <w:color w:val="0070C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15:restartNumberingAfterBreak="0">
    <w:nsid w:val="13012FC7"/>
    <w:multiLevelType w:val="multilevel"/>
    <w:tmpl w:val="59FED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E203AB"/>
    <w:multiLevelType w:val="hybridMultilevel"/>
    <w:tmpl w:val="EB747B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679654A"/>
    <w:multiLevelType w:val="hybridMultilevel"/>
    <w:tmpl w:val="0470AEC6"/>
    <w:lvl w:ilvl="0" w:tplc="040C0001">
      <w:start w:val="1"/>
      <w:numFmt w:val="bullet"/>
      <w:lvlText w:val=""/>
      <w:lvlJc w:val="left"/>
      <w:pPr>
        <w:tabs>
          <w:tab w:val="num" w:pos="3240"/>
        </w:tabs>
        <w:ind w:left="3240" w:hanging="360"/>
      </w:pPr>
      <w:rPr>
        <w:rFonts w:ascii="Symbol" w:hAnsi="Symbol" w:hint="default"/>
      </w:rPr>
    </w:lvl>
    <w:lvl w:ilvl="1" w:tplc="F4AABB06">
      <w:numFmt w:val="bullet"/>
      <w:lvlText w:val="-"/>
      <w:lvlJc w:val="left"/>
      <w:pPr>
        <w:tabs>
          <w:tab w:val="num" w:pos="2520"/>
        </w:tabs>
        <w:ind w:left="2520" w:hanging="360"/>
      </w:pPr>
      <w:rPr>
        <w:rFonts w:ascii="Franklin Gothic Medium" w:eastAsia="Times New Roman" w:hAnsi="Franklin Gothic Medium" w:cs="Tahoma" w:hint="default"/>
      </w:rPr>
    </w:lvl>
    <w:lvl w:ilvl="2" w:tplc="B05091FC">
      <w:start w:val="1"/>
      <w:numFmt w:val="bullet"/>
      <w:lvlText w:val="­"/>
      <w:lvlJc w:val="left"/>
      <w:pPr>
        <w:tabs>
          <w:tab w:val="num" w:pos="3240"/>
        </w:tabs>
        <w:ind w:left="3240" w:hanging="360"/>
      </w:pPr>
      <w:rPr>
        <w:rFonts w:ascii="Calibri" w:hAnsi="Calibri" w:hint="default"/>
      </w:rPr>
    </w:lvl>
    <w:lvl w:ilvl="3" w:tplc="040C0001" w:tentative="1">
      <w:start w:val="1"/>
      <w:numFmt w:val="bullet"/>
      <w:lvlText w:val=""/>
      <w:lvlJc w:val="left"/>
      <w:pPr>
        <w:tabs>
          <w:tab w:val="num" w:pos="3960"/>
        </w:tabs>
        <w:ind w:left="3960" w:hanging="360"/>
      </w:pPr>
      <w:rPr>
        <w:rFonts w:ascii="Symbol" w:hAnsi="Symbol" w:hint="default"/>
      </w:rPr>
    </w:lvl>
    <w:lvl w:ilvl="4" w:tplc="040C0003" w:tentative="1">
      <w:start w:val="1"/>
      <w:numFmt w:val="bullet"/>
      <w:lvlText w:val="o"/>
      <w:lvlJc w:val="left"/>
      <w:pPr>
        <w:tabs>
          <w:tab w:val="num" w:pos="4680"/>
        </w:tabs>
        <w:ind w:left="4680" w:hanging="360"/>
      </w:pPr>
      <w:rPr>
        <w:rFonts w:ascii="Courier New" w:hAnsi="Courier New" w:cs="Courier New" w:hint="default"/>
      </w:rPr>
    </w:lvl>
    <w:lvl w:ilvl="5" w:tplc="040C0005" w:tentative="1">
      <w:start w:val="1"/>
      <w:numFmt w:val="bullet"/>
      <w:lvlText w:val=""/>
      <w:lvlJc w:val="left"/>
      <w:pPr>
        <w:tabs>
          <w:tab w:val="num" w:pos="5400"/>
        </w:tabs>
        <w:ind w:left="5400" w:hanging="360"/>
      </w:pPr>
      <w:rPr>
        <w:rFonts w:ascii="Wingdings" w:hAnsi="Wingdings" w:hint="default"/>
      </w:rPr>
    </w:lvl>
    <w:lvl w:ilvl="6" w:tplc="040C0001" w:tentative="1">
      <w:start w:val="1"/>
      <w:numFmt w:val="bullet"/>
      <w:lvlText w:val=""/>
      <w:lvlJc w:val="left"/>
      <w:pPr>
        <w:tabs>
          <w:tab w:val="num" w:pos="6120"/>
        </w:tabs>
        <w:ind w:left="6120" w:hanging="360"/>
      </w:pPr>
      <w:rPr>
        <w:rFonts w:ascii="Symbol" w:hAnsi="Symbol" w:hint="default"/>
      </w:rPr>
    </w:lvl>
    <w:lvl w:ilvl="7" w:tplc="040C0003" w:tentative="1">
      <w:start w:val="1"/>
      <w:numFmt w:val="bullet"/>
      <w:lvlText w:val="o"/>
      <w:lvlJc w:val="left"/>
      <w:pPr>
        <w:tabs>
          <w:tab w:val="num" w:pos="6840"/>
        </w:tabs>
        <w:ind w:left="6840" w:hanging="360"/>
      </w:pPr>
      <w:rPr>
        <w:rFonts w:ascii="Courier New" w:hAnsi="Courier New" w:cs="Courier New" w:hint="default"/>
      </w:rPr>
    </w:lvl>
    <w:lvl w:ilvl="8" w:tplc="040C0005" w:tentative="1">
      <w:start w:val="1"/>
      <w:numFmt w:val="bullet"/>
      <w:lvlText w:val=""/>
      <w:lvlJc w:val="left"/>
      <w:pPr>
        <w:tabs>
          <w:tab w:val="num" w:pos="7560"/>
        </w:tabs>
        <w:ind w:left="7560" w:hanging="360"/>
      </w:pPr>
      <w:rPr>
        <w:rFonts w:ascii="Wingdings" w:hAnsi="Wingdings" w:hint="default"/>
      </w:rPr>
    </w:lvl>
  </w:abstractNum>
  <w:abstractNum w:abstractNumId="7" w15:restartNumberingAfterBreak="0">
    <w:nsid w:val="16E17B85"/>
    <w:multiLevelType w:val="hybridMultilevel"/>
    <w:tmpl w:val="DFE02686"/>
    <w:lvl w:ilvl="0" w:tplc="4D844F3E">
      <w:numFmt w:val="bullet"/>
      <w:lvlText w:val="-"/>
      <w:lvlJc w:val="left"/>
      <w:pPr>
        <w:ind w:left="1004" w:hanging="360"/>
      </w:pPr>
      <w:rPr>
        <w:rFonts w:ascii="Calibri" w:eastAsia="Times New Roman" w:hAnsi="Calibri" w:cs="Times New Roman" w:hint="default"/>
        <w:sz w:val="18"/>
        <w:szCs w:val="18"/>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8" w15:restartNumberingAfterBreak="0">
    <w:nsid w:val="175A0DDA"/>
    <w:multiLevelType w:val="multilevel"/>
    <w:tmpl w:val="42647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83267B8"/>
    <w:multiLevelType w:val="hybridMultilevel"/>
    <w:tmpl w:val="80A223B6"/>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0" w15:restartNumberingAfterBreak="0">
    <w:nsid w:val="1F524B28"/>
    <w:multiLevelType w:val="hybridMultilevel"/>
    <w:tmpl w:val="C09E1858"/>
    <w:lvl w:ilvl="0" w:tplc="040C0005">
      <w:start w:val="1"/>
      <w:numFmt w:val="bullet"/>
      <w:lvlText w:val=""/>
      <w:lvlJc w:val="left"/>
      <w:pPr>
        <w:ind w:left="1287" w:hanging="360"/>
      </w:pPr>
      <w:rPr>
        <w:rFonts w:ascii="Wingdings" w:hAnsi="Wingdings" w:cs="Wingdings" w:hint="default"/>
      </w:rPr>
    </w:lvl>
    <w:lvl w:ilvl="1" w:tplc="040C000B">
      <w:start w:val="1"/>
      <w:numFmt w:val="bullet"/>
      <w:lvlText w:val=""/>
      <w:lvlJc w:val="left"/>
      <w:pPr>
        <w:ind w:left="2007" w:hanging="360"/>
      </w:pPr>
      <w:rPr>
        <w:rFonts w:ascii="Wingdings" w:hAnsi="Wingdings"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2454554B"/>
    <w:multiLevelType w:val="hybridMultilevel"/>
    <w:tmpl w:val="1E086458"/>
    <w:lvl w:ilvl="0" w:tplc="2B6673C6">
      <w:start w:val="1"/>
      <w:numFmt w:val="bullet"/>
      <w:lvlText w:val="&gt;"/>
      <w:lvlJc w:val="left"/>
      <w:pPr>
        <w:ind w:left="1800" w:hanging="360"/>
      </w:pPr>
      <w:rPr>
        <w:rFonts w:ascii="Calibri" w:hAnsi="Calibri" w:hint="default"/>
        <w:sz w:val="18"/>
        <w:szCs w:val="18"/>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2" w15:restartNumberingAfterBreak="0">
    <w:nsid w:val="26CA4450"/>
    <w:multiLevelType w:val="hybridMultilevel"/>
    <w:tmpl w:val="DFC407D4"/>
    <w:lvl w:ilvl="0" w:tplc="470E73C8">
      <w:numFmt w:val="bullet"/>
      <w:lvlText w:val="-"/>
      <w:lvlJc w:val="left"/>
      <w:pPr>
        <w:ind w:left="720" w:hanging="360"/>
      </w:pPr>
      <w:rPr>
        <w:rFonts w:ascii="Calibri" w:eastAsia="Calibri" w:hAnsi="Calibri" w:cs="Calibri" w:hint="default"/>
        <w:b w:val="0"/>
        <w:bCs w:val="0"/>
        <w:i w:val="0"/>
        <w:iCs w:val="0"/>
        <w:spacing w:val="0"/>
        <w:w w:val="100"/>
        <w:sz w:val="22"/>
        <w:szCs w:val="22"/>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8335C2B"/>
    <w:multiLevelType w:val="hybridMultilevel"/>
    <w:tmpl w:val="448C166E"/>
    <w:lvl w:ilvl="0" w:tplc="470E73C8">
      <w:numFmt w:val="bullet"/>
      <w:lvlText w:val="-"/>
      <w:lvlJc w:val="left"/>
      <w:pPr>
        <w:ind w:left="720" w:hanging="360"/>
      </w:pPr>
      <w:rPr>
        <w:rFonts w:ascii="Calibri" w:eastAsia="Calibri" w:hAnsi="Calibri" w:cs="Calibri" w:hint="default"/>
        <w:b w:val="0"/>
        <w:bCs w:val="0"/>
        <w:i w:val="0"/>
        <w:iCs w:val="0"/>
        <w:spacing w:val="0"/>
        <w:w w:val="100"/>
        <w:sz w:val="22"/>
        <w:szCs w:val="22"/>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91532F6"/>
    <w:multiLevelType w:val="hybridMultilevel"/>
    <w:tmpl w:val="74D6A65E"/>
    <w:lvl w:ilvl="0" w:tplc="040C000B">
      <w:start w:val="1"/>
      <w:numFmt w:val="bullet"/>
      <w:lvlText w:val=""/>
      <w:lvlJc w:val="left"/>
      <w:pPr>
        <w:ind w:left="1854" w:hanging="360"/>
      </w:pPr>
      <w:rPr>
        <w:rFonts w:ascii="Wingdings" w:hAnsi="Wingdings"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15" w15:restartNumberingAfterBreak="0">
    <w:nsid w:val="29BA0D2F"/>
    <w:multiLevelType w:val="hybridMultilevel"/>
    <w:tmpl w:val="FE9645B2"/>
    <w:lvl w:ilvl="0" w:tplc="470E73C8">
      <w:numFmt w:val="bullet"/>
      <w:lvlText w:val="-"/>
      <w:lvlJc w:val="left"/>
      <w:pPr>
        <w:ind w:left="1996" w:hanging="360"/>
      </w:pPr>
      <w:rPr>
        <w:rFonts w:ascii="Calibri" w:eastAsia="Calibri" w:hAnsi="Calibri" w:cs="Calibri" w:hint="default"/>
        <w:b w:val="0"/>
        <w:bCs w:val="0"/>
        <w:i w:val="0"/>
        <w:iCs w:val="0"/>
        <w:spacing w:val="0"/>
        <w:w w:val="100"/>
        <w:sz w:val="22"/>
        <w:szCs w:val="22"/>
        <w:lang w:val="fr-FR" w:eastAsia="en-US" w:bidi="ar-SA"/>
      </w:rPr>
    </w:lvl>
    <w:lvl w:ilvl="1" w:tplc="040C0003" w:tentative="1">
      <w:start w:val="1"/>
      <w:numFmt w:val="bullet"/>
      <w:lvlText w:val="o"/>
      <w:lvlJc w:val="left"/>
      <w:pPr>
        <w:ind w:left="2716" w:hanging="360"/>
      </w:pPr>
      <w:rPr>
        <w:rFonts w:ascii="Courier New" w:hAnsi="Courier New" w:cs="Courier New"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16" w15:restartNumberingAfterBreak="0">
    <w:nsid w:val="2BA76F0B"/>
    <w:multiLevelType w:val="hybridMultilevel"/>
    <w:tmpl w:val="883AA53A"/>
    <w:lvl w:ilvl="0" w:tplc="30A6BB60">
      <w:numFmt w:val="bullet"/>
      <w:lvlText w:val="-"/>
      <w:lvlJc w:val="left"/>
      <w:pPr>
        <w:ind w:left="720" w:hanging="360"/>
      </w:pPr>
      <w:rPr>
        <w:rFonts w:ascii="Calibri" w:eastAsia="Calibri" w:hAnsi="Calibri" w:cs="Calibri" w:hint="default"/>
        <w:b w:val="0"/>
        <w:bCs w:val="0"/>
        <w:i w:val="0"/>
        <w:iCs w:val="0"/>
        <w:spacing w:val="0"/>
        <w:w w:val="100"/>
        <w:sz w:val="22"/>
        <w:szCs w:val="22"/>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082316F"/>
    <w:multiLevelType w:val="hybridMultilevel"/>
    <w:tmpl w:val="38B04706"/>
    <w:lvl w:ilvl="0" w:tplc="30A6BB60">
      <w:numFmt w:val="bullet"/>
      <w:lvlText w:val="-"/>
      <w:lvlJc w:val="left"/>
      <w:pPr>
        <w:ind w:left="1494" w:hanging="360"/>
      </w:pPr>
      <w:rPr>
        <w:rFonts w:ascii="Calibri" w:eastAsia="Calibri" w:hAnsi="Calibri" w:cs="Calibri" w:hint="default"/>
        <w:b w:val="0"/>
        <w:bCs w:val="0"/>
        <w:i w:val="0"/>
        <w:iCs w:val="0"/>
        <w:spacing w:val="0"/>
        <w:w w:val="100"/>
        <w:sz w:val="22"/>
        <w:szCs w:val="22"/>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0FB52A3"/>
    <w:multiLevelType w:val="hybridMultilevel"/>
    <w:tmpl w:val="08087CC2"/>
    <w:lvl w:ilvl="0" w:tplc="4D844F3E">
      <w:numFmt w:val="bullet"/>
      <w:lvlText w:val="-"/>
      <w:lvlJc w:val="left"/>
      <w:pPr>
        <w:tabs>
          <w:tab w:val="num" w:pos="1494"/>
        </w:tabs>
        <w:ind w:left="1494" w:hanging="360"/>
      </w:pPr>
      <w:rPr>
        <w:rFonts w:ascii="Calibri" w:eastAsia="Times New Roman" w:hAnsi="Calibri" w:cs="Times New Roman" w:hint="default"/>
        <w:sz w:val="18"/>
        <w:szCs w:val="18"/>
      </w:rPr>
    </w:lvl>
    <w:lvl w:ilvl="1" w:tplc="040C0003">
      <w:start w:val="1"/>
      <w:numFmt w:val="bullet"/>
      <w:lvlText w:val="o"/>
      <w:lvlJc w:val="left"/>
      <w:pPr>
        <w:tabs>
          <w:tab w:val="num" w:pos="2574"/>
        </w:tabs>
        <w:ind w:left="2574" w:hanging="360"/>
      </w:pPr>
      <w:rPr>
        <w:rFonts w:ascii="Courier New" w:hAnsi="Courier New" w:cs="Courier New" w:hint="default"/>
      </w:rPr>
    </w:lvl>
    <w:lvl w:ilvl="2" w:tplc="040C0005">
      <w:start w:val="1"/>
      <w:numFmt w:val="bullet"/>
      <w:lvlText w:val=""/>
      <w:lvlJc w:val="left"/>
      <w:pPr>
        <w:tabs>
          <w:tab w:val="num" w:pos="3294"/>
        </w:tabs>
        <w:ind w:left="3294" w:hanging="360"/>
      </w:pPr>
      <w:rPr>
        <w:rFonts w:ascii="Wingdings" w:hAnsi="Wingdings" w:cs="Wingdings" w:hint="default"/>
      </w:rPr>
    </w:lvl>
    <w:lvl w:ilvl="3" w:tplc="040C0001">
      <w:start w:val="1"/>
      <w:numFmt w:val="bullet"/>
      <w:lvlText w:val=""/>
      <w:lvlJc w:val="left"/>
      <w:pPr>
        <w:tabs>
          <w:tab w:val="num" w:pos="4014"/>
        </w:tabs>
        <w:ind w:left="4014" w:hanging="360"/>
      </w:pPr>
      <w:rPr>
        <w:rFonts w:ascii="Symbol" w:hAnsi="Symbol" w:cs="Symbol" w:hint="default"/>
      </w:rPr>
    </w:lvl>
    <w:lvl w:ilvl="4" w:tplc="040C0003">
      <w:start w:val="1"/>
      <w:numFmt w:val="bullet"/>
      <w:lvlText w:val="o"/>
      <w:lvlJc w:val="left"/>
      <w:pPr>
        <w:tabs>
          <w:tab w:val="num" w:pos="4734"/>
        </w:tabs>
        <w:ind w:left="4734" w:hanging="360"/>
      </w:pPr>
      <w:rPr>
        <w:rFonts w:ascii="Courier New" w:hAnsi="Courier New" w:cs="Courier New" w:hint="default"/>
      </w:rPr>
    </w:lvl>
    <w:lvl w:ilvl="5" w:tplc="040C0005">
      <w:start w:val="1"/>
      <w:numFmt w:val="bullet"/>
      <w:lvlText w:val=""/>
      <w:lvlJc w:val="left"/>
      <w:pPr>
        <w:tabs>
          <w:tab w:val="num" w:pos="5454"/>
        </w:tabs>
        <w:ind w:left="5454" w:hanging="360"/>
      </w:pPr>
      <w:rPr>
        <w:rFonts w:ascii="Wingdings" w:hAnsi="Wingdings" w:cs="Wingdings" w:hint="default"/>
      </w:rPr>
    </w:lvl>
    <w:lvl w:ilvl="6" w:tplc="040C0001">
      <w:start w:val="1"/>
      <w:numFmt w:val="bullet"/>
      <w:lvlText w:val=""/>
      <w:lvlJc w:val="left"/>
      <w:pPr>
        <w:tabs>
          <w:tab w:val="num" w:pos="6174"/>
        </w:tabs>
        <w:ind w:left="6174" w:hanging="360"/>
      </w:pPr>
      <w:rPr>
        <w:rFonts w:ascii="Symbol" w:hAnsi="Symbol" w:cs="Symbol" w:hint="default"/>
      </w:rPr>
    </w:lvl>
    <w:lvl w:ilvl="7" w:tplc="040C0003">
      <w:start w:val="1"/>
      <w:numFmt w:val="bullet"/>
      <w:lvlText w:val="o"/>
      <w:lvlJc w:val="left"/>
      <w:pPr>
        <w:tabs>
          <w:tab w:val="num" w:pos="6894"/>
        </w:tabs>
        <w:ind w:left="6894" w:hanging="360"/>
      </w:pPr>
      <w:rPr>
        <w:rFonts w:ascii="Courier New" w:hAnsi="Courier New" w:cs="Courier New" w:hint="default"/>
      </w:rPr>
    </w:lvl>
    <w:lvl w:ilvl="8" w:tplc="040C0005">
      <w:start w:val="1"/>
      <w:numFmt w:val="bullet"/>
      <w:lvlText w:val=""/>
      <w:lvlJc w:val="left"/>
      <w:pPr>
        <w:tabs>
          <w:tab w:val="num" w:pos="7614"/>
        </w:tabs>
        <w:ind w:left="7614" w:hanging="360"/>
      </w:pPr>
      <w:rPr>
        <w:rFonts w:ascii="Wingdings" w:hAnsi="Wingdings" w:cs="Wingdings" w:hint="default"/>
      </w:rPr>
    </w:lvl>
  </w:abstractNum>
  <w:abstractNum w:abstractNumId="19" w15:restartNumberingAfterBreak="0">
    <w:nsid w:val="32FB0ACB"/>
    <w:multiLevelType w:val="hybridMultilevel"/>
    <w:tmpl w:val="4DA07BF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56061A6"/>
    <w:multiLevelType w:val="hybridMultilevel"/>
    <w:tmpl w:val="F66AD89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A267A1A"/>
    <w:multiLevelType w:val="hybridMultilevel"/>
    <w:tmpl w:val="82AA4FAC"/>
    <w:lvl w:ilvl="0" w:tplc="470E73C8">
      <w:numFmt w:val="bullet"/>
      <w:lvlText w:val="-"/>
      <w:lvlJc w:val="left"/>
      <w:pPr>
        <w:ind w:left="720" w:hanging="360"/>
      </w:pPr>
      <w:rPr>
        <w:rFonts w:ascii="Calibri" w:eastAsia="Calibri" w:hAnsi="Calibri" w:cs="Calibri" w:hint="default"/>
        <w:b w:val="0"/>
        <w:bCs w:val="0"/>
        <w:i w:val="0"/>
        <w:iCs w:val="0"/>
        <w:spacing w:val="0"/>
        <w:w w:val="100"/>
        <w:sz w:val="22"/>
        <w:szCs w:val="22"/>
        <w:lang w:val="fr-FR" w:eastAsia="en-US" w:bidi="ar-SA"/>
      </w:rPr>
    </w:lvl>
    <w:lvl w:ilvl="1" w:tplc="CF5A43F2">
      <w:numFmt w:val="bullet"/>
      <w:lvlText w:val="–"/>
      <w:lvlJc w:val="left"/>
      <w:pPr>
        <w:ind w:left="1440" w:hanging="360"/>
      </w:pPr>
      <w:rPr>
        <w:rFonts w:ascii="Arial" w:eastAsiaTheme="minorHAnsi"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E1204D3"/>
    <w:multiLevelType w:val="hybridMultilevel"/>
    <w:tmpl w:val="736C9604"/>
    <w:lvl w:ilvl="0" w:tplc="A34AB55C">
      <w:start w:val="1"/>
      <w:numFmt w:val="bullet"/>
      <w:lvlText w:val="u"/>
      <w:lvlJc w:val="left"/>
      <w:pPr>
        <w:ind w:left="3348" w:hanging="360"/>
      </w:pPr>
      <w:rPr>
        <w:rFonts w:ascii="Wingdings 3" w:hAnsi="Wingdings 3" w:hint="default"/>
      </w:rPr>
    </w:lvl>
    <w:lvl w:ilvl="1" w:tplc="040C0003" w:tentative="1">
      <w:start w:val="1"/>
      <w:numFmt w:val="bullet"/>
      <w:lvlText w:val="o"/>
      <w:lvlJc w:val="left"/>
      <w:pPr>
        <w:ind w:left="2934" w:hanging="360"/>
      </w:pPr>
      <w:rPr>
        <w:rFonts w:ascii="Courier New" w:hAnsi="Courier New" w:cs="Courier New" w:hint="default"/>
      </w:rPr>
    </w:lvl>
    <w:lvl w:ilvl="2" w:tplc="4D844F3E">
      <w:numFmt w:val="bullet"/>
      <w:lvlText w:val="-"/>
      <w:lvlJc w:val="left"/>
      <w:pPr>
        <w:ind w:left="3654" w:hanging="360"/>
      </w:pPr>
      <w:rPr>
        <w:rFonts w:ascii="Calibri" w:eastAsia="Times New Roman" w:hAnsi="Calibri" w:cs="Times New Roman" w:hint="default"/>
        <w:sz w:val="18"/>
        <w:szCs w:val="18"/>
      </w:rPr>
    </w:lvl>
    <w:lvl w:ilvl="3" w:tplc="040C0001" w:tentative="1">
      <w:start w:val="1"/>
      <w:numFmt w:val="bullet"/>
      <w:lvlText w:val=""/>
      <w:lvlJc w:val="left"/>
      <w:pPr>
        <w:ind w:left="4374" w:hanging="360"/>
      </w:pPr>
      <w:rPr>
        <w:rFonts w:ascii="Symbol" w:hAnsi="Symbol" w:hint="default"/>
      </w:rPr>
    </w:lvl>
    <w:lvl w:ilvl="4" w:tplc="040C0003" w:tentative="1">
      <w:start w:val="1"/>
      <w:numFmt w:val="bullet"/>
      <w:lvlText w:val="o"/>
      <w:lvlJc w:val="left"/>
      <w:pPr>
        <w:ind w:left="5094" w:hanging="360"/>
      </w:pPr>
      <w:rPr>
        <w:rFonts w:ascii="Courier New" w:hAnsi="Courier New" w:cs="Courier New" w:hint="default"/>
      </w:rPr>
    </w:lvl>
    <w:lvl w:ilvl="5" w:tplc="040C0005" w:tentative="1">
      <w:start w:val="1"/>
      <w:numFmt w:val="bullet"/>
      <w:lvlText w:val=""/>
      <w:lvlJc w:val="left"/>
      <w:pPr>
        <w:ind w:left="5814" w:hanging="360"/>
      </w:pPr>
      <w:rPr>
        <w:rFonts w:ascii="Wingdings" w:hAnsi="Wingdings" w:hint="default"/>
      </w:rPr>
    </w:lvl>
    <w:lvl w:ilvl="6" w:tplc="040C0001" w:tentative="1">
      <w:start w:val="1"/>
      <w:numFmt w:val="bullet"/>
      <w:lvlText w:val=""/>
      <w:lvlJc w:val="left"/>
      <w:pPr>
        <w:ind w:left="6534" w:hanging="360"/>
      </w:pPr>
      <w:rPr>
        <w:rFonts w:ascii="Symbol" w:hAnsi="Symbol" w:hint="default"/>
      </w:rPr>
    </w:lvl>
    <w:lvl w:ilvl="7" w:tplc="040C0003" w:tentative="1">
      <w:start w:val="1"/>
      <w:numFmt w:val="bullet"/>
      <w:lvlText w:val="o"/>
      <w:lvlJc w:val="left"/>
      <w:pPr>
        <w:ind w:left="7254" w:hanging="360"/>
      </w:pPr>
      <w:rPr>
        <w:rFonts w:ascii="Courier New" w:hAnsi="Courier New" w:cs="Courier New" w:hint="default"/>
      </w:rPr>
    </w:lvl>
    <w:lvl w:ilvl="8" w:tplc="040C0005" w:tentative="1">
      <w:start w:val="1"/>
      <w:numFmt w:val="bullet"/>
      <w:lvlText w:val=""/>
      <w:lvlJc w:val="left"/>
      <w:pPr>
        <w:ind w:left="7974" w:hanging="360"/>
      </w:pPr>
      <w:rPr>
        <w:rFonts w:ascii="Wingdings" w:hAnsi="Wingdings" w:hint="default"/>
      </w:rPr>
    </w:lvl>
  </w:abstractNum>
  <w:abstractNum w:abstractNumId="23" w15:restartNumberingAfterBreak="0">
    <w:nsid w:val="3FDE7BB6"/>
    <w:multiLevelType w:val="hybridMultilevel"/>
    <w:tmpl w:val="B1C09A8C"/>
    <w:lvl w:ilvl="0" w:tplc="470E73C8">
      <w:numFmt w:val="bullet"/>
      <w:lvlText w:val="-"/>
      <w:lvlJc w:val="left"/>
      <w:pPr>
        <w:ind w:left="720" w:hanging="360"/>
      </w:pPr>
      <w:rPr>
        <w:rFonts w:ascii="Calibri" w:eastAsia="Calibri" w:hAnsi="Calibri" w:cs="Calibri" w:hint="default"/>
        <w:b w:val="0"/>
        <w:bCs w:val="0"/>
        <w:i w:val="0"/>
        <w:iCs w:val="0"/>
        <w:spacing w:val="0"/>
        <w:w w:val="100"/>
        <w:sz w:val="22"/>
        <w:szCs w:val="22"/>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0611283"/>
    <w:multiLevelType w:val="hybridMultilevel"/>
    <w:tmpl w:val="BC106CD8"/>
    <w:lvl w:ilvl="0" w:tplc="2B6673C6">
      <w:start w:val="1"/>
      <w:numFmt w:val="bullet"/>
      <w:lvlText w:val="&gt;"/>
      <w:lvlJc w:val="left"/>
      <w:pPr>
        <w:tabs>
          <w:tab w:val="num" w:pos="2766"/>
        </w:tabs>
        <w:ind w:left="2766" w:hanging="360"/>
      </w:pPr>
      <w:rPr>
        <w:rFonts w:ascii="Calibri" w:hAnsi="Calibri" w:hint="default"/>
        <w:sz w:val="18"/>
        <w:szCs w:val="18"/>
      </w:rPr>
    </w:lvl>
    <w:lvl w:ilvl="1" w:tplc="040C0003">
      <w:start w:val="1"/>
      <w:numFmt w:val="bullet"/>
      <w:lvlText w:val="o"/>
      <w:lvlJc w:val="left"/>
      <w:pPr>
        <w:tabs>
          <w:tab w:val="num" w:pos="3846"/>
        </w:tabs>
        <w:ind w:left="3846" w:hanging="360"/>
      </w:pPr>
      <w:rPr>
        <w:rFonts w:ascii="Courier New" w:hAnsi="Courier New" w:cs="Courier New" w:hint="default"/>
      </w:rPr>
    </w:lvl>
    <w:lvl w:ilvl="2" w:tplc="040C0005">
      <w:start w:val="1"/>
      <w:numFmt w:val="bullet"/>
      <w:lvlText w:val=""/>
      <w:lvlJc w:val="left"/>
      <w:pPr>
        <w:tabs>
          <w:tab w:val="num" w:pos="4566"/>
        </w:tabs>
        <w:ind w:left="4566" w:hanging="360"/>
      </w:pPr>
      <w:rPr>
        <w:rFonts w:ascii="Wingdings" w:hAnsi="Wingdings" w:cs="Wingdings" w:hint="default"/>
      </w:rPr>
    </w:lvl>
    <w:lvl w:ilvl="3" w:tplc="040C0001">
      <w:start w:val="1"/>
      <w:numFmt w:val="bullet"/>
      <w:lvlText w:val=""/>
      <w:lvlJc w:val="left"/>
      <w:pPr>
        <w:tabs>
          <w:tab w:val="num" w:pos="5286"/>
        </w:tabs>
        <w:ind w:left="5286" w:hanging="360"/>
      </w:pPr>
      <w:rPr>
        <w:rFonts w:ascii="Symbol" w:hAnsi="Symbol" w:cs="Symbol" w:hint="default"/>
      </w:rPr>
    </w:lvl>
    <w:lvl w:ilvl="4" w:tplc="040C0003">
      <w:start w:val="1"/>
      <w:numFmt w:val="bullet"/>
      <w:lvlText w:val="o"/>
      <w:lvlJc w:val="left"/>
      <w:pPr>
        <w:tabs>
          <w:tab w:val="num" w:pos="6006"/>
        </w:tabs>
        <w:ind w:left="6006" w:hanging="360"/>
      </w:pPr>
      <w:rPr>
        <w:rFonts w:ascii="Courier New" w:hAnsi="Courier New" w:cs="Courier New" w:hint="default"/>
      </w:rPr>
    </w:lvl>
    <w:lvl w:ilvl="5" w:tplc="040C0005">
      <w:start w:val="1"/>
      <w:numFmt w:val="bullet"/>
      <w:lvlText w:val=""/>
      <w:lvlJc w:val="left"/>
      <w:pPr>
        <w:tabs>
          <w:tab w:val="num" w:pos="6726"/>
        </w:tabs>
        <w:ind w:left="6726" w:hanging="360"/>
      </w:pPr>
      <w:rPr>
        <w:rFonts w:ascii="Wingdings" w:hAnsi="Wingdings" w:cs="Wingdings" w:hint="default"/>
      </w:rPr>
    </w:lvl>
    <w:lvl w:ilvl="6" w:tplc="040C0001">
      <w:start w:val="1"/>
      <w:numFmt w:val="bullet"/>
      <w:lvlText w:val=""/>
      <w:lvlJc w:val="left"/>
      <w:pPr>
        <w:tabs>
          <w:tab w:val="num" w:pos="7446"/>
        </w:tabs>
        <w:ind w:left="7446" w:hanging="360"/>
      </w:pPr>
      <w:rPr>
        <w:rFonts w:ascii="Symbol" w:hAnsi="Symbol" w:cs="Symbol" w:hint="default"/>
      </w:rPr>
    </w:lvl>
    <w:lvl w:ilvl="7" w:tplc="040C0003">
      <w:start w:val="1"/>
      <w:numFmt w:val="bullet"/>
      <w:lvlText w:val="o"/>
      <w:lvlJc w:val="left"/>
      <w:pPr>
        <w:tabs>
          <w:tab w:val="num" w:pos="8166"/>
        </w:tabs>
        <w:ind w:left="8166" w:hanging="360"/>
      </w:pPr>
      <w:rPr>
        <w:rFonts w:ascii="Courier New" w:hAnsi="Courier New" w:cs="Courier New" w:hint="default"/>
      </w:rPr>
    </w:lvl>
    <w:lvl w:ilvl="8" w:tplc="040C0005">
      <w:start w:val="1"/>
      <w:numFmt w:val="bullet"/>
      <w:lvlText w:val=""/>
      <w:lvlJc w:val="left"/>
      <w:pPr>
        <w:tabs>
          <w:tab w:val="num" w:pos="8886"/>
        </w:tabs>
        <w:ind w:left="8886" w:hanging="360"/>
      </w:pPr>
      <w:rPr>
        <w:rFonts w:ascii="Wingdings" w:hAnsi="Wingdings" w:cs="Wingdings" w:hint="default"/>
      </w:rPr>
    </w:lvl>
  </w:abstractNum>
  <w:abstractNum w:abstractNumId="25" w15:restartNumberingAfterBreak="0">
    <w:nsid w:val="4271381B"/>
    <w:multiLevelType w:val="hybridMultilevel"/>
    <w:tmpl w:val="3F9C9CA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4426B93"/>
    <w:multiLevelType w:val="hybridMultilevel"/>
    <w:tmpl w:val="8834BDD6"/>
    <w:lvl w:ilvl="0" w:tplc="A6605B78">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7" w15:restartNumberingAfterBreak="0">
    <w:nsid w:val="4BC21965"/>
    <w:multiLevelType w:val="hybridMultilevel"/>
    <w:tmpl w:val="B6F8DF2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4D445D68"/>
    <w:multiLevelType w:val="hybridMultilevel"/>
    <w:tmpl w:val="4B766794"/>
    <w:lvl w:ilvl="0" w:tplc="470E73C8">
      <w:numFmt w:val="bullet"/>
      <w:lvlText w:val="-"/>
      <w:lvlJc w:val="left"/>
      <w:pPr>
        <w:ind w:left="720" w:hanging="360"/>
      </w:pPr>
      <w:rPr>
        <w:rFonts w:ascii="Calibri" w:eastAsia="Calibri" w:hAnsi="Calibri" w:cs="Calibri" w:hint="default"/>
        <w:b w:val="0"/>
        <w:bCs w:val="0"/>
        <w:i w:val="0"/>
        <w:iCs w:val="0"/>
        <w:spacing w:val="0"/>
        <w:w w:val="100"/>
        <w:sz w:val="22"/>
        <w:szCs w:val="22"/>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7285F16"/>
    <w:multiLevelType w:val="hybridMultilevel"/>
    <w:tmpl w:val="C040FCDA"/>
    <w:lvl w:ilvl="0" w:tplc="040C0011">
      <w:start w:val="1"/>
      <w:numFmt w:val="decimal"/>
      <w:lvlText w:val="%1)"/>
      <w:lvlJc w:val="left"/>
      <w:pPr>
        <w:tabs>
          <w:tab w:val="num" w:pos="720"/>
        </w:tabs>
        <w:ind w:left="720" w:hanging="360"/>
      </w:pPr>
      <w:rPr>
        <w:rFonts w:hint="default"/>
        <w:b w:val="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0" w15:restartNumberingAfterBreak="0">
    <w:nsid w:val="5C7A0A19"/>
    <w:multiLevelType w:val="multilevel"/>
    <w:tmpl w:val="3AE4A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F273244"/>
    <w:multiLevelType w:val="hybridMultilevel"/>
    <w:tmpl w:val="B8B6A22C"/>
    <w:lvl w:ilvl="0" w:tplc="7D36DE4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38C4BD0"/>
    <w:multiLevelType w:val="hybridMultilevel"/>
    <w:tmpl w:val="665C32BE"/>
    <w:lvl w:ilvl="0" w:tplc="F4AABB06">
      <w:numFmt w:val="bullet"/>
      <w:lvlText w:val="-"/>
      <w:lvlJc w:val="left"/>
      <w:pPr>
        <w:tabs>
          <w:tab w:val="num" w:pos="1820"/>
        </w:tabs>
        <w:ind w:left="1820" w:hanging="360"/>
      </w:pPr>
      <w:rPr>
        <w:rFonts w:ascii="Franklin Gothic Medium" w:eastAsia="Times New Roman" w:hAnsi="Franklin Gothic Medium" w:cs="Tahoma" w:hint="default"/>
      </w:rPr>
    </w:lvl>
    <w:lvl w:ilvl="1" w:tplc="040C0003" w:tentative="1">
      <w:start w:val="1"/>
      <w:numFmt w:val="bullet"/>
      <w:lvlText w:val="o"/>
      <w:lvlJc w:val="left"/>
      <w:pPr>
        <w:tabs>
          <w:tab w:val="num" w:pos="2540"/>
        </w:tabs>
        <w:ind w:left="2540" w:hanging="360"/>
      </w:pPr>
      <w:rPr>
        <w:rFonts w:ascii="Courier New" w:hAnsi="Courier New" w:cs="Courier New" w:hint="default"/>
      </w:rPr>
    </w:lvl>
    <w:lvl w:ilvl="2" w:tplc="040C0005" w:tentative="1">
      <w:start w:val="1"/>
      <w:numFmt w:val="bullet"/>
      <w:lvlText w:val=""/>
      <w:lvlJc w:val="left"/>
      <w:pPr>
        <w:tabs>
          <w:tab w:val="num" w:pos="3260"/>
        </w:tabs>
        <w:ind w:left="3260" w:hanging="360"/>
      </w:pPr>
      <w:rPr>
        <w:rFonts w:ascii="Wingdings" w:hAnsi="Wingdings" w:hint="default"/>
      </w:rPr>
    </w:lvl>
    <w:lvl w:ilvl="3" w:tplc="040C0001" w:tentative="1">
      <w:start w:val="1"/>
      <w:numFmt w:val="bullet"/>
      <w:lvlText w:val=""/>
      <w:lvlJc w:val="left"/>
      <w:pPr>
        <w:tabs>
          <w:tab w:val="num" w:pos="3980"/>
        </w:tabs>
        <w:ind w:left="3980" w:hanging="360"/>
      </w:pPr>
      <w:rPr>
        <w:rFonts w:ascii="Symbol" w:hAnsi="Symbol" w:hint="default"/>
      </w:rPr>
    </w:lvl>
    <w:lvl w:ilvl="4" w:tplc="040C0003" w:tentative="1">
      <w:start w:val="1"/>
      <w:numFmt w:val="bullet"/>
      <w:lvlText w:val="o"/>
      <w:lvlJc w:val="left"/>
      <w:pPr>
        <w:tabs>
          <w:tab w:val="num" w:pos="4700"/>
        </w:tabs>
        <w:ind w:left="4700" w:hanging="360"/>
      </w:pPr>
      <w:rPr>
        <w:rFonts w:ascii="Courier New" w:hAnsi="Courier New" w:cs="Courier New" w:hint="default"/>
      </w:rPr>
    </w:lvl>
    <w:lvl w:ilvl="5" w:tplc="040C0005" w:tentative="1">
      <w:start w:val="1"/>
      <w:numFmt w:val="bullet"/>
      <w:lvlText w:val=""/>
      <w:lvlJc w:val="left"/>
      <w:pPr>
        <w:tabs>
          <w:tab w:val="num" w:pos="5420"/>
        </w:tabs>
        <w:ind w:left="5420" w:hanging="360"/>
      </w:pPr>
      <w:rPr>
        <w:rFonts w:ascii="Wingdings" w:hAnsi="Wingdings" w:hint="default"/>
      </w:rPr>
    </w:lvl>
    <w:lvl w:ilvl="6" w:tplc="040C0001" w:tentative="1">
      <w:start w:val="1"/>
      <w:numFmt w:val="bullet"/>
      <w:lvlText w:val=""/>
      <w:lvlJc w:val="left"/>
      <w:pPr>
        <w:tabs>
          <w:tab w:val="num" w:pos="6140"/>
        </w:tabs>
        <w:ind w:left="6140" w:hanging="360"/>
      </w:pPr>
      <w:rPr>
        <w:rFonts w:ascii="Symbol" w:hAnsi="Symbol" w:hint="default"/>
      </w:rPr>
    </w:lvl>
    <w:lvl w:ilvl="7" w:tplc="040C0003" w:tentative="1">
      <w:start w:val="1"/>
      <w:numFmt w:val="bullet"/>
      <w:lvlText w:val="o"/>
      <w:lvlJc w:val="left"/>
      <w:pPr>
        <w:tabs>
          <w:tab w:val="num" w:pos="6860"/>
        </w:tabs>
        <w:ind w:left="6860" w:hanging="360"/>
      </w:pPr>
      <w:rPr>
        <w:rFonts w:ascii="Courier New" w:hAnsi="Courier New" w:cs="Courier New" w:hint="default"/>
      </w:rPr>
    </w:lvl>
    <w:lvl w:ilvl="8" w:tplc="040C0005" w:tentative="1">
      <w:start w:val="1"/>
      <w:numFmt w:val="bullet"/>
      <w:lvlText w:val=""/>
      <w:lvlJc w:val="left"/>
      <w:pPr>
        <w:tabs>
          <w:tab w:val="num" w:pos="7580"/>
        </w:tabs>
        <w:ind w:left="7580" w:hanging="360"/>
      </w:pPr>
      <w:rPr>
        <w:rFonts w:ascii="Wingdings" w:hAnsi="Wingdings" w:hint="default"/>
      </w:rPr>
    </w:lvl>
  </w:abstractNum>
  <w:abstractNum w:abstractNumId="33" w15:restartNumberingAfterBreak="0">
    <w:nsid w:val="63A04E7F"/>
    <w:multiLevelType w:val="hybridMultilevel"/>
    <w:tmpl w:val="50D20E28"/>
    <w:lvl w:ilvl="0" w:tplc="30A6BB60">
      <w:numFmt w:val="bullet"/>
      <w:lvlText w:val="-"/>
      <w:lvlJc w:val="left"/>
      <w:pPr>
        <w:ind w:left="1069" w:hanging="360"/>
      </w:pPr>
      <w:rPr>
        <w:rFonts w:ascii="Calibri" w:eastAsia="Calibri" w:hAnsi="Calibri" w:cs="Calibri" w:hint="default"/>
        <w:b w:val="0"/>
        <w:bCs w:val="0"/>
        <w:i w:val="0"/>
        <w:iCs w:val="0"/>
        <w:spacing w:val="0"/>
        <w:w w:val="100"/>
        <w:sz w:val="22"/>
        <w:szCs w:val="22"/>
        <w:lang w:val="fr-FR" w:eastAsia="en-US" w:bidi="ar-SA"/>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4" w15:restartNumberingAfterBreak="0">
    <w:nsid w:val="65390959"/>
    <w:multiLevelType w:val="hybridMultilevel"/>
    <w:tmpl w:val="91E467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56F11AF"/>
    <w:multiLevelType w:val="hybridMultilevel"/>
    <w:tmpl w:val="365CD290"/>
    <w:lvl w:ilvl="0" w:tplc="470E73C8">
      <w:numFmt w:val="bullet"/>
      <w:lvlText w:val="-"/>
      <w:lvlJc w:val="left"/>
      <w:pPr>
        <w:ind w:left="720" w:hanging="360"/>
      </w:pPr>
      <w:rPr>
        <w:rFonts w:ascii="Calibri" w:eastAsia="Calibri" w:hAnsi="Calibri" w:cs="Calibri" w:hint="default"/>
        <w:b w:val="0"/>
        <w:bCs w:val="0"/>
        <w:i w:val="0"/>
        <w:iCs w:val="0"/>
        <w:spacing w:val="0"/>
        <w:w w:val="100"/>
        <w:sz w:val="22"/>
        <w:szCs w:val="22"/>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98E3459"/>
    <w:multiLevelType w:val="hybridMultilevel"/>
    <w:tmpl w:val="E17CF2BC"/>
    <w:lvl w:ilvl="0" w:tplc="30A6BB60">
      <w:numFmt w:val="bullet"/>
      <w:lvlText w:val="-"/>
      <w:lvlJc w:val="left"/>
      <w:pPr>
        <w:ind w:left="1854" w:hanging="360"/>
      </w:pPr>
      <w:rPr>
        <w:rFonts w:ascii="Calibri" w:eastAsia="Calibri" w:hAnsi="Calibri" w:cs="Calibri" w:hint="default"/>
        <w:b w:val="0"/>
        <w:bCs w:val="0"/>
        <w:i w:val="0"/>
        <w:iCs w:val="0"/>
        <w:spacing w:val="0"/>
        <w:w w:val="100"/>
        <w:sz w:val="22"/>
        <w:szCs w:val="22"/>
        <w:lang w:val="fr-FR" w:eastAsia="en-US" w:bidi="ar-SA"/>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37" w15:restartNumberingAfterBreak="0">
    <w:nsid w:val="70A544E6"/>
    <w:multiLevelType w:val="hybridMultilevel"/>
    <w:tmpl w:val="D3560D3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16D269F"/>
    <w:multiLevelType w:val="hybridMultilevel"/>
    <w:tmpl w:val="A9A49D5C"/>
    <w:lvl w:ilvl="0" w:tplc="A6605B78">
      <w:start w:val="1"/>
      <w:numFmt w:val="bullet"/>
      <w:lvlText w:val=""/>
      <w:lvlJc w:val="left"/>
      <w:pPr>
        <w:tabs>
          <w:tab w:val="num" w:pos="1320"/>
        </w:tabs>
        <w:ind w:left="1320" w:hanging="360"/>
      </w:pPr>
      <w:rPr>
        <w:rFonts w:ascii="Wingdings" w:hAnsi="Wingdings" w:hint="default"/>
      </w:rPr>
    </w:lvl>
    <w:lvl w:ilvl="1" w:tplc="040C0003">
      <w:start w:val="1"/>
      <w:numFmt w:val="bullet"/>
      <w:lvlText w:val="o"/>
      <w:lvlJc w:val="left"/>
      <w:pPr>
        <w:tabs>
          <w:tab w:val="num" w:pos="2540"/>
        </w:tabs>
        <w:ind w:left="2540" w:hanging="360"/>
      </w:pPr>
      <w:rPr>
        <w:rFonts w:ascii="Courier New" w:hAnsi="Courier New" w:cs="Courier New" w:hint="default"/>
      </w:rPr>
    </w:lvl>
    <w:lvl w:ilvl="2" w:tplc="040C0005">
      <w:start w:val="1"/>
      <w:numFmt w:val="bullet"/>
      <w:lvlText w:val=""/>
      <w:lvlJc w:val="left"/>
      <w:pPr>
        <w:tabs>
          <w:tab w:val="num" w:pos="3260"/>
        </w:tabs>
        <w:ind w:left="3260" w:hanging="360"/>
      </w:pPr>
      <w:rPr>
        <w:rFonts w:ascii="Wingdings" w:hAnsi="Wingdings" w:hint="default"/>
      </w:rPr>
    </w:lvl>
    <w:lvl w:ilvl="3" w:tplc="040C0001">
      <w:start w:val="1"/>
      <w:numFmt w:val="bullet"/>
      <w:lvlText w:val=""/>
      <w:lvlJc w:val="left"/>
      <w:pPr>
        <w:tabs>
          <w:tab w:val="num" w:pos="3980"/>
        </w:tabs>
        <w:ind w:left="3980" w:hanging="360"/>
      </w:pPr>
      <w:rPr>
        <w:rFonts w:ascii="Symbol" w:hAnsi="Symbol" w:hint="default"/>
      </w:rPr>
    </w:lvl>
    <w:lvl w:ilvl="4" w:tplc="040C0003">
      <w:start w:val="1"/>
      <w:numFmt w:val="bullet"/>
      <w:lvlText w:val="o"/>
      <w:lvlJc w:val="left"/>
      <w:pPr>
        <w:tabs>
          <w:tab w:val="num" w:pos="4700"/>
        </w:tabs>
        <w:ind w:left="4700" w:hanging="360"/>
      </w:pPr>
      <w:rPr>
        <w:rFonts w:ascii="Courier New" w:hAnsi="Courier New" w:cs="Courier New" w:hint="default"/>
      </w:rPr>
    </w:lvl>
    <w:lvl w:ilvl="5" w:tplc="040C0005">
      <w:start w:val="1"/>
      <w:numFmt w:val="bullet"/>
      <w:lvlText w:val=""/>
      <w:lvlJc w:val="left"/>
      <w:pPr>
        <w:tabs>
          <w:tab w:val="num" w:pos="5420"/>
        </w:tabs>
        <w:ind w:left="5420" w:hanging="360"/>
      </w:pPr>
      <w:rPr>
        <w:rFonts w:ascii="Wingdings" w:hAnsi="Wingdings" w:hint="default"/>
      </w:rPr>
    </w:lvl>
    <w:lvl w:ilvl="6" w:tplc="040C0001">
      <w:start w:val="1"/>
      <w:numFmt w:val="bullet"/>
      <w:lvlText w:val=""/>
      <w:lvlJc w:val="left"/>
      <w:pPr>
        <w:tabs>
          <w:tab w:val="num" w:pos="6140"/>
        </w:tabs>
        <w:ind w:left="6140" w:hanging="360"/>
      </w:pPr>
      <w:rPr>
        <w:rFonts w:ascii="Symbol" w:hAnsi="Symbol" w:hint="default"/>
      </w:rPr>
    </w:lvl>
    <w:lvl w:ilvl="7" w:tplc="040C0003">
      <w:start w:val="1"/>
      <w:numFmt w:val="bullet"/>
      <w:lvlText w:val="o"/>
      <w:lvlJc w:val="left"/>
      <w:pPr>
        <w:tabs>
          <w:tab w:val="num" w:pos="6860"/>
        </w:tabs>
        <w:ind w:left="6860" w:hanging="360"/>
      </w:pPr>
      <w:rPr>
        <w:rFonts w:ascii="Courier New" w:hAnsi="Courier New" w:cs="Courier New" w:hint="default"/>
      </w:rPr>
    </w:lvl>
    <w:lvl w:ilvl="8" w:tplc="040C0005">
      <w:start w:val="1"/>
      <w:numFmt w:val="bullet"/>
      <w:lvlText w:val=""/>
      <w:lvlJc w:val="left"/>
      <w:pPr>
        <w:tabs>
          <w:tab w:val="num" w:pos="7580"/>
        </w:tabs>
        <w:ind w:left="7580" w:hanging="360"/>
      </w:pPr>
      <w:rPr>
        <w:rFonts w:ascii="Wingdings" w:hAnsi="Wingdings" w:hint="default"/>
      </w:rPr>
    </w:lvl>
  </w:abstractNum>
  <w:abstractNum w:abstractNumId="39" w15:restartNumberingAfterBreak="0">
    <w:nsid w:val="7C2862D8"/>
    <w:multiLevelType w:val="multilevel"/>
    <w:tmpl w:val="8D22B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FCF6E80"/>
    <w:multiLevelType w:val="hybridMultilevel"/>
    <w:tmpl w:val="096609C0"/>
    <w:lvl w:ilvl="0" w:tplc="470E73C8">
      <w:numFmt w:val="bullet"/>
      <w:lvlText w:val="-"/>
      <w:lvlJc w:val="left"/>
      <w:pPr>
        <w:ind w:left="720" w:hanging="360"/>
      </w:pPr>
      <w:rPr>
        <w:rFonts w:ascii="Calibri" w:eastAsia="Calibri" w:hAnsi="Calibri" w:cs="Calibri" w:hint="default"/>
        <w:b w:val="0"/>
        <w:bCs w:val="0"/>
        <w:i w:val="0"/>
        <w:iCs w:val="0"/>
        <w:spacing w:val="0"/>
        <w:w w:val="100"/>
        <w:sz w:val="22"/>
        <w:szCs w:val="22"/>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9"/>
  </w:num>
  <w:num w:numId="2">
    <w:abstractNumId w:val="10"/>
  </w:num>
  <w:num w:numId="3">
    <w:abstractNumId w:val="24"/>
  </w:num>
  <w:num w:numId="4">
    <w:abstractNumId w:val="18"/>
  </w:num>
  <w:num w:numId="5">
    <w:abstractNumId w:val="32"/>
  </w:num>
  <w:num w:numId="6">
    <w:abstractNumId w:val="11"/>
  </w:num>
  <w:num w:numId="7">
    <w:abstractNumId w:val="6"/>
  </w:num>
  <w:num w:numId="8">
    <w:abstractNumId w:val="26"/>
  </w:num>
  <w:num w:numId="9">
    <w:abstractNumId w:val="38"/>
  </w:num>
  <w:num w:numId="10">
    <w:abstractNumId w:val="14"/>
  </w:num>
  <w:num w:numId="11">
    <w:abstractNumId w:val="22"/>
  </w:num>
  <w:num w:numId="12">
    <w:abstractNumId w:val="3"/>
  </w:num>
  <w:num w:numId="13">
    <w:abstractNumId w:val="31"/>
  </w:num>
  <w:num w:numId="14">
    <w:abstractNumId w:val="1"/>
  </w:num>
  <w:num w:numId="15">
    <w:abstractNumId w:val="9"/>
  </w:num>
  <w:num w:numId="16">
    <w:abstractNumId w:val="16"/>
  </w:num>
  <w:num w:numId="17">
    <w:abstractNumId w:val="36"/>
  </w:num>
  <w:num w:numId="18">
    <w:abstractNumId w:val="17"/>
  </w:num>
  <w:num w:numId="19">
    <w:abstractNumId w:val="33"/>
  </w:num>
  <w:num w:numId="20">
    <w:abstractNumId w:val="23"/>
  </w:num>
  <w:num w:numId="21">
    <w:abstractNumId w:val="35"/>
  </w:num>
  <w:num w:numId="22">
    <w:abstractNumId w:val="40"/>
  </w:num>
  <w:num w:numId="23">
    <w:abstractNumId w:val="28"/>
  </w:num>
  <w:num w:numId="24">
    <w:abstractNumId w:val="27"/>
  </w:num>
  <w:num w:numId="25">
    <w:abstractNumId w:val="2"/>
  </w:num>
  <w:num w:numId="26">
    <w:abstractNumId w:val="13"/>
  </w:num>
  <w:num w:numId="27">
    <w:abstractNumId w:val="12"/>
  </w:num>
  <w:num w:numId="28">
    <w:abstractNumId w:val="21"/>
  </w:num>
  <w:num w:numId="29">
    <w:abstractNumId w:val="15"/>
  </w:num>
  <w:num w:numId="30">
    <w:abstractNumId w:val="19"/>
  </w:num>
  <w:num w:numId="31">
    <w:abstractNumId w:val="37"/>
  </w:num>
  <w:num w:numId="32">
    <w:abstractNumId w:val="5"/>
  </w:num>
  <w:num w:numId="33">
    <w:abstractNumId w:val="20"/>
  </w:num>
  <w:num w:numId="34">
    <w:abstractNumId w:val="25"/>
  </w:num>
  <w:num w:numId="35">
    <w:abstractNumId w:val="34"/>
  </w:num>
  <w:num w:numId="36">
    <w:abstractNumId w:val="8"/>
  </w:num>
  <w:num w:numId="37">
    <w:abstractNumId w:val="39"/>
  </w:num>
  <w:num w:numId="38">
    <w:abstractNumId w:val="0"/>
  </w:num>
  <w:num w:numId="39">
    <w:abstractNumId w:val="30"/>
  </w:num>
  <w:num w:numId="40">
    <w:abstractNumId w:val="4"/>
  </w:num>
  <w:num w:numId="41">
    <w:abstractNumId w:val="7"/>
  </w:num>
  <w:num w:numId="4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0"/>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HIAM MAMADOU (CPAM LOIRE-ATLANTIQUE)">
    <w15:presenceInfo w15:providerId="AD" w15:userId="S-1-5-21-221657151-1568348028-1356926495-146781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349D"/>
    <w:rsid w:val="0000792D"/>
    <w:rsid w:val="00010947"/>
    <w:rsid w:val="0001145B"/>
    <w:rsid w:val="00036C53"/>
    <w:rsid w:val="000412DF"/>
    <w:rsid w:val="00072749"/>
    <w:rsid w:val="000750E4"/>
    <w:rsid w:val="0007745A"/>
    <w:rsid w:val="00083096"/>
    <w:rsid w:val="00085CBF"/>
    <w:rsid w:val="00092145"/>
    <w:rsid w:val="000A25A6"/>
    <w:rsid w:val="000A5331"/>
    <w:rsid w:val="000A5773"/>
    <w:rsid w:val="000B65E2"/>
    <w:rsid w:val="000F0B6D"/>
    <w:rsid w:val="000F0F2E"/>
    <w:rsid w:val="000F18AE"/>
    <w:rsid w:val="001248F6"/>
    <w:rsid w:val="001320C2"/>
    <w:rsid w:val="00135CC2"/>
    <w:rsid w:val="0015621C"/>
    <w:rsid w:val="00161DDC"/>
    <w:rsid w:val="00164390"/>
    <w:rsid w:val="00176358"/>
    <w:rsid w:val="001855AB"/>
    <w:rsid w:val="00194B20"/>
    <w:rsid w:val="001969E1"/>
    <w:rsid w:val="00196AC6"/>
    <w:rsid w:val="001A39A7"/>
    <w:rsid w:val="0021618E"/>
    <w:rsid w:val="00226AA6"/>
    <w:rsid w:val="00237AC8"/>
    <w:rsid w:val="00240D25"/>
    <w:rsid w:val="00243DBF"/>
    <w:rsid w:val="002512A6"/>
    <w:rsid w:val="0025706C"/>
    <w:rsid w:val="00271A89"/>
    <w:rsid w:val="0027225C"/>
    <w:rsid w:val="00276114"/>
    <w:rsid w:val="00282019"/>
    <w:rsid w:val="002A2E42"/>
    <w:rsid w:val="002C5AB3"/>
    <w:rsid w:val="002F593F"/>
    <w:rsid w:val="00306DF9"/>
    <w:rsid w:val="00316A7A"/>
    <w:rsid w:val="00320C9C"/>
    <w:rsid w:val="00340AA4"/>
    <w:rsid w:val="003455E2"/>
    <w:rsid w:val="00345996"/>
    <w:rsid w:val="003517D8"/>
    <w:rsid w:val="00351BC4"/>
    <w:rsid w:val="00394480"/>
    <w:rsid w:val="003A27F8"/>
    <w:rsid w:val="003C7365"/>
    <w:rsid w:val="003D129B"/>
    <w:rsid w:val="003D1DB4"/>
    <w:rsid w:val="003E6E47"/>
    <w:rsid w:val="003F6D2E"/>
    <w:rsid w:val="00402265"/>
    <w:rsid w:val="00402736"/>
    <w:rsid w:val="00403B0F"/>
    <w:rsid w:val="00407A9C"/>
    <w:rsid w:val="00414B6E"/>
    <w:rsid w:val="00436D37"/>
    <w:rsid w:val="00454896"/>
    <w:rsid w:val="004553F8"/>
    <w:rsid w:val="00455F05"/>
    <w:rsid w:val="00456CEF"/>
    <w:rsid w:val="0047710A"/>
    <w:rsid w:val="004818DC"/>
    <w:rsid w:val="004843C1"/>
    <w:rsid w:val="004902E0"/>
    <w:rsid w:val="00490DBE"/>
    <w:rsid w:val="00494965"/>
    <w:rsid w:val="004A0463"/>
    <w:rsid w:val="004B1902"/>
    <w:rsid w:val="004C1B38"/>
    <w:rsid w:val="004D5B56"/>
    <w:rsid w:val="004F7337"/>
    <w:rsid w:val="00501CCF"/>
    <w:rsid w:val="00521C2D"/>
    <w:rsid w:val="00523B2A"/>
    <w:rsid w:val="0052453B"/>
    <w:rsid w:val="005343C7"/>
    <w:rsid w:val="00561B0C"/>
    <w:rsid w:val="00574E00"/>
    <w:rsid w:val="00582B7D"/>
    <w:rsid w:val="00593506"/>
    <w:rsid w:val="005A33D0"/>
    <w:rsid w:val="005A4774"/>
    <w:rsid w:val="005B229B"/>
    <w:rsid w:val="005D00C7"/>
    <w:rsid w:val="005D5894"/>
    <w:rsid w:val="005F7B1B"/>
    <w:rsid w:val="00614F06"/>
    <w:rsid w:val="00624B4A"/>
    <w:rsid w:val="00641A9C"/>
    <w:rsid w:val="0064672E"/>
    <w:rsid w:val="00651E35"/>
    <w:rsid w:val="00655033"/>
    <w:rsid w:val="006705B1"/>
    <w:rsid w:val="0067184A"/>
    <w:rsid w:val="00683421"/>
    <w:rsid w:val="00694B2C"/>
    <w:rsid w:val="006A0549"/>
    <w:rsid w:val="006A1B4B"/>
    <w:rsid w:val="006A4A13"/>
    <w:rsid w:val="006C3A4A"/>
    <w:rsid w:val="006D1B32"/>
    <w:rsid w:val="006E1E0E"/>
    <w:rsid w:val="006F166F"/>
    <w:rsid w:val="00717EE6"/>
    <w:rsid w:val="00721DD3"/>
    <w:rsid w:val="007361D9"/>
    <w:rsid w:val="0075438A"/>
    <w:rsid w:val="007576F8"/>
    <w:rsid w:val="00762439"/>
    <w:rsid w:val="00787DE2"/>
    <w:rsid w:val="007A1428"/>
    <w:rsid w:val="007B004B"/>
    <w:rsid w:val="007D7429"/>
    <w:rsid w:val="007E1936"/>
    <w:rsid w:val="007F4C53"/>
    <w:rsid w:val="007F6DA0"/>
    <w:rsid w:val="0080195E"/>
    <w:rsid w:val="00813393"/>
    <w:rsid w:val="00834ED3"/>
    <w:rsid w:val="00843B70"/>
    <w:rsid w:val="00843E0B"/>
    <w:rsid w:val="00854395"/>
    <w:rsid w:val="00866E36"/>
    <w:rsid w:val="008924A0"/>
    <w:rsid w:val="008926DE"/>
    <w:rsid w:val="008A2D29"/>
    <w:rsid w:val="008A611E"/>
    <w:rsid w:val="008D7354"/>
    <w:rsid w:val="00901D1B"/>
    <w:rsid w:val="00903BD3"/>
    <w:rsid w:val="009277CA"/>
    <w:rsid w:val="00927EE4"/>
    <w:rsid w:val="0094029F"/>
    <w:rsid w:val="00950B9F"/>
    <w:rsid w:val="009A770F"/>
    <w:rsid w:val="009B183F"/>
    <w:rsid w:val="009B4CCB"/>
    <w:rsid w:val="009C7686"/>
    <w:rsid w:val="009D0325"/>
    <w:rsid w:val="009D3250"/>
    <w:rsid w:val="009E453C"/>
    <w:rsid w:val="009E61C0"/>
    <w:rsid w:val="009F1129"/>
    <w:rsid w:val="00A04012"/>
    <w:rsid w:val="00A11A87"/>
    <w:rsid w:val="00A13C38"/>
    <w:rsid w:val="00A237B4"/>
    <w:rsid w:val="00A23899"/>
    <w:rsid w:val="00A301B3"/>
    <w:rsid w:val="00A42800"/>
    <w:rsid w:val="00A4312F"/>
    <w:rsid w:val="00A62028"/>
    <w:rsid w:val="00A62A8E"/>
    <w:rsid w:val="00A70A42"/>
    <w:rsid w:val="00A7543C"/>
    <w:rsid w:val="00AA3AC2"/>
    <w:rsid w:val="00AB10DA"/>
    <w:rsid w:val="00AB29A2"/>
    <w:rsid w:val="00AB4214"/>
    <w:rsid w:val="00AB59F4"/>
    <w:rsid w:val="00AC1CD9"/>
    <w:rsid w:val="00AD15F3"/>
    <w:rsid w:val="00AE7146"/>
    <w:rsid w:val="00AF7FAA"/>
    <w:rsid w:val="00B13289"/>
    <w:rsid w:val="00B15C90"/>
    <w:rsid w:val="00B21A66"/>
    <w:rsid w:val="00B222D1"/>
    <w:rsid w:val="00B342B6"/>
    <w:rsid w:val="00B351D7"/>
    <w:rsid w:val="00B560A7"/>
    <w:rsid w:val="00B8584D"/>
    <w:rsid w:val="00BD2062"/>
    <w:rsid w:val="00BD2805"/>
    <w:rsid w:val="00BE3FFC"/>
    <w:rsid w:val="00BE6A56"/>
    <w:rsid w:val="00C21838"/>
    <w:rsid w:val="00C41FF9"/>
    <w:rsid w:val="00C43DDC"/>
    <w:rsid w:val="00C46630"/>
    <w:rsid w:val="00C51041"/>
    <w:rsid w:val="00C52A30"/>
    <w:rsid w:val="00C62A8D"/>
    <w:rsid w:val="00C73E37"/>
    <w:rsid w:val="00C77084"/>
    <w:rsid w:val="00C810DA"/>
    <w:rsid w:val="00CA2C2E"/>
    <w:rsid w:val="00CA37F3"/>
    <w:rsid w:val="00CA6D3E"/>
    <w:rsid w:val="00CB4811"/>
    <w:rsid w:val="00CD37B6"/>
    <w:rsid w:val="00CD5B2B"/>
    <w:rsid w:val="00D46A73"/>
    <w:rsid w:val="00D75C30"/>
    <w:rsid w:val="00D80D2A"/>
    <w:rsid w:val="00D90CE6"/>
    <w:rsid w:val="00DB0761"/>
    <w:rsid w:val="00DD35F3"/>
    <w:rsid w:val="00DE2DC1"/>
    <w:rsid w:val="00E10115"/>
    <w:rsid w:val="00E223E1"/>
    <w:rsid w:val="00E26E1A"/>
    <w:rsid w:val="00E44ABB"/>
    <w:rsid w:val="00E522B4"/>
    <w:rsid w:val="00E80300"/>
    <w:rsid w:val="00E82089"/>
    <w:rsid w:val="00E82A58"/>
    <w:rsid w:val="00E84A04"/>
    <w:rsid w:val="00E9081C"/>
    <w:rsid w:val="00E91E8A"/>
    <w:rsid w:val="00E9349D"/>
    <w:rsid w:val="00E935C3"/>
    <w:rsid w:val="00E97E74"/>
    <w:rsid w:val="00E97F2B"/>
    <w:rsid w:val="00EA7031"/>
    <w:rsid w:val="00EB3876"/>
    <w:rsid w:val="00ED1AB3"/>
    <w:rsid w:val="00ED2B35"/>
    <w:rsid w:val="00ED7E9B"/>
    <w:rsid w:val="00F032D7"/>
    <w:rsid w:val="00F0401C"/>
    <w:rsid w:val="00F042D9"/>
    <w:rsid w:val="00F043A5"/>
    <w:rsid w:val="00F100C0"/>
    <w:rsid w:val="00F22BD4"/>
    <w:rsid w:val="00F22EA5"/>
    <w:rsid w:val="00F24C12"/>
    <w:rsid w:val="00F40D48"/>
    <w:rsid w:val="00F507AA"/>
    <w:rsid w:val="00F5144B"/>
    <w:rsid w:val="00F60E5B"/>
    <w:rsid w:val="00F65A79"/>
    <w:rsid w:val="00F76590"/>
    <w:rsid w:val="00F76871"/>
    <w:rsid w:val="00F842EC"/>
    <w:rsid w:val="00FC68A8"/>
    <w:rsid w:val="00FD1AD7"/>
    <w:rsid w:val="00FE4A30"/>
    <w:rsid w:val="00FF3871"/>
    <w:rsid w:val="00FF58C6"/>
    <w:rsid w:val="00FF77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773C3E"/>
  <w15:chartTrackingRefBased/>
  <w15:docId w15:val="{3D4CDBB2-F396-4A7D-A6A5-AD37B5C97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3E37"/>
  </w:style>
  <w:style w:type="paragraph" w:styleId="Titre1">
    <w:name w:val="heading 1"/>
    <w:basedOn w:val="Normal"/>
    <w:next w:val="Normal"/>
    <w:link w:val="Titre1Car"/>
    <w:uiPriority w:val="1"/>
    <w:qFormat/>
    <w:rsid w:val="009E453C"/>
    <w:pPr>
      <w:keepNext/>
      <w:spacing w:after="0" w:line="240" w:lineRule="auto"/>
      <w:outlineLvl w:val="0"/>
    </w:pPr>
    <w:rPr>
      <w:rFonts w:ascii="Arial" w:eastAsia="Times New Roman" w:hAnsi="Arial" w:cs="Arial"/>
      <w:b/>
      <w:bCs/>
      <w:snapToGrid w:val="0"/>
      <w:sz w:val="20"/>
      <w:szCs w:val="20"/>
      <w:u w:val="single"/>
      <w:lang w:eastAsia="fr-FR"/>
    </w:rPr>
  </w:style>
  <w:style w:type="paragraph" w:styleId="Titre2">
    <w:name w:val="heading 2"/>
    <w:basedOn w:val="Normal"/>
    <w:next w:val="Normal"/>
    <w:link w:val="Titre2Car"/>
    <w:uiPriority w:val="1"/>
    <w:qFormat/>
    <w:rsid w:val="009E453C"/>
    <w:pPr>
      <w:keepNext/>
      <w:spacing w:after="0" w:line="240" w:lineRule="auto"/>
      <w:ind w:left="851" w:hanging="851"/>
      <w:jc w:val="both"/>
      <w:outlineLvl w:val="1"/>
    </w:pPr>
    <w:rPr>
      <w:rFonts w:ascii="Arial" w:eastAsia="Times New Roman" w:hAnsi="Arial" w:cs="Arial"/>
      <w:b/>
      <w:bCs/>
      <w:snapToGrid w:val="0"/>
      <w:sz w:val="20"/>
      <w:szCs w:val="20"/>
      <w:lang w:eastAsia="fr-FR"/>
    </w:rPr>
  </w:style>
  <w:style w:type="paragraph" w:styleId="Titre3">
    <w:name w:val="heading 3"/>
    <w:basedOn w:val="Normal"/>
    <w:next w:val="Normal"/>
    <w:link w:val="Titre3Car"/>
    <w:uiPriority w:val="1"/>
    <w:qFormat/>
    <w:rsid w:val="009E453C"/>
    <w:pPr>
      <w:keepNext/>
      <w:spacing w:after="0" w:line="240" w:lineRule="auto"/>
      <w:ind w:left="1134" w:firstLine="426"/>
      <w:outlineLvl w:val="2"/>
    </w:pPr>
    <w:rPr>
      <w:rFonts w:ascii="Century Gothic" w:eastAsia="Times New Roman" w:hAnsi="Century Gothic" w:cs="Times New Roman"/>
      <w:b/>
      <w:bCs/>
      <w:i/>
      <w:iCs/>
      <w:sz w:val="20"/>
      <w:szCs w:val="20"/>
      <w:lang w:eastAsia="fr-FR"/>
    </w:rPr>
  </w:style>
  <w:style w:type="paragraph" w:styleId="Titre4">
    <w:name w:val="heading 4"/>
    <w:basedOn w:val="Normal"/>
    <w:next w:val="Normal"/>
    <w:link w:val="Titre4Car"/>
    <w:uiPriority w:val="1"/>
    <w:qFormat/>
    <w:rsid w:val="009E453C"/>
    <w:pPr>
      <w:keepNext/>
      <w:pBdr>
        <w:top w:val="single" w:sz="6" w:space="1" w:color="auto"/>
        <w:bottom w:val="single" w:sz="6" w:space="1" w:color="auto"/>
      </w:pBdr>
      <w:spacing w:after="0" w:line="240" w:lineRule="auto"/>
      <w:jc w:val="center"/>
      <w:outlineLvl w:val="3"/>
    </w:pPr>
    <w:rPr>
      <w:rFonts w:ascii="Century Gothic" w:eastAsia="Times New Roman" w:hAnsi="Century Gothic" w:cs="Times New Roman"/>
      <w:b/>
      <w:bCs/>
      <w:sz w:val="20"/>
      <w:szCs w:val="20"/>
      <w:lang w:eastAsia="fr-FR"/>
    </w:rPr>
  </w:style>
  <w:style w:type="paragraph" w:styleId="Titre5">
    <w:name w:val="heading 5"/>
    <w:basedOn w:val="Normal"/>
    <w:next w:val="Normal"/>
    <w:link w:val="Titre5Car"/>
    <w:uiPriority w:val="1"/>
    <w:qFormat/>
    <w:rsid w:val="009E453C"/>
    <w:pPr>
      <w:keepNext/>
      <w:spacing w:after="0" w:line="240" w:lineRule="auto"/>
      <w:ind w:left="426"/>
      <w:outlineLvl w:val="4"/>
    </w:pPr>
    <w:rPr>
      <w:rFonts w:ascii="Century Gothic" w:eastAsia="Times New Roman" w:hAnsi="Century Gothic" w:cs="Times New Roman"/>
      <w:b/>
      <w:bCs/>
      <w:smallCaps/>
      <w:sz w:val="20"/>
      <w:szCs w:val="20"/>
      <w:u w:val="single"/>
      <w:lang w:eastAsia="fr-FR"/>
    </w:rPr>
  </w:style>
  <w:style w:type="paragraph" w:styleId="Titre6">
    <w:name w:val="heading 6"/>
    <w:basedOn w:val="Normal"/>
    <w:next w:val="Normal"/>
    <w:link w:val="Titre6Car"/>
    <w:uiPriority w:val="1"/>
    <w:qFormat/>
    <w:rsid w:val="009E453C"/>
    <w:pPr>
      <w:keepNext/>
      <w:spacing w:after="0" w:line="240" w:lineRule="auto"/>
      <w:ind w:left="567"/>
      <w:outlineLvl w:val="5"/>
    </w:pPr>
    <w:rPr>
      <w:rFonts w:ascii="Century Gothic" w:eastAsia="Times New Roman" w:hAnsi="Century Gothic" w:cs="Times New Roman"/>
      <w:b/>
      <w:bCs/>
      <w:smallCaps/>
      <w:sz w:val="20"/>
      <w:szCs w:val="20"/>
      <w:u w:val="single"/>
      <w:lang w:eastAsia="fr-FR"/>
    </w:rPr>
  </w:style>
  <w:style w:type="paragraph" w:styleId="Titre7">
    <w:name w:val="heading 7"/>
    <w:basedOn w:val="Normal"/>
    <w:next w:val="Normal"/>
    <w:link w:val="Titre7Car"/>
    <w:uiPriority w:val="1"/>
    <w:qFormat/>
    <w:rsid w:val="009E453C"/>
    <w:pPr>
      <w:keepNext/>
      <w:pBdr>
        <w:top w:val="single" w:sz="4" w:space="1" w:color="auto"/>
        <w:left w:val="single" w:sz="4" w:space="4" w:color="auto"/>
        <w:bottom w:val="single" w:sz="4" w:space="1" w:color="auto"/>
        <w:right w:val="single" w:sz="4" w:space="4" w:color="auto"/>
      </w:pBdr>
      <w:tabs>
        <w:tab w:val="left" w:pos="1985"/>
      </w:tabs>
      <w:spacing w:after="0" w:line="240" w:lineRule="auto"/>
      <w:ind w:left="567"/>
      <w:outlineLvl w:val="6"/>
    </w:pPr>
    <w:rPr>
      <w:rFonts w:ascii="Century Gothic" w:eastAsia="Times New Roman" w:hAnsi="Century Gothic" w:cs="Times New Roman"/>
      <w:b/>
      <w:smallCaps/>
      <w:sz w:val="20"/>
      <w:szCs w:val="20"/>
      <w:lang w:eastAsia="fr-FR"/>
    </w:rPr>
  </w:style>
  <w:style w:type="paragraph" w:styleId="Titre8">
    <w:name w:val="heading 8"/>
    <w:basedOn w:val="Normal"/>
    <w:next w:val="Normal"/>
    <w:link w:val="Titre8Car"/>
    <w:qFormat/>
    <w:rsid w:val="009E453C"/>
    <w:pPr>
      <w:spacing w:before="240" w:after="60" w:line="240" w:lineRule="auto"/>
      <w:outlineLvl w:val="7"/>
    </w:pPr>
    <w:rPr>
      <w:rFonts w:ascii="Arial" w:eastAsia="Times New Roman" w:hAnsi="Arial" w:cs="Times New Roman"/>
      <w:i/>
      <w:sz w:val="20"/>
      <w:szCs w:val="20"/>
      <w:lang w:eastAsia="fr-FR"/>
    </w:rPr>
  </w:style>
  <w:style w:type="paragraph" w:styleId="Titre9">
    <w:name w:val="heading 9"/>
    <w:basedOn w:val="Normal"/>
    <w:next w:val="Normal"/>
    <w:link w:val="Titre9Car"/>
    <w:qFormat/>
    <w:rsid w:val="009E453C"/>
    <w:pPr>
      <w:spacing w:before="240" w:after="60" w:line="240" w:lineRule="auto"/>
      <w:outlineLvl w:val="8"/>
    </w:pPr>
    <w:rPr>
      <w:rFonts w:ascii="Arial" w:eastAsia="Times New Roman" w:hAnsi="Arial" w:cs="Times New Roman"/>
      <w:i/>
      <w:sz w:val="18"/>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1"/>
    <w:rsid w:val="009E453C"/>
    <w:rPr>
      <w:rFonts w:ascii="Arial" w:eastAsia="Times New Roman" w:hAnsi="Arial" w:cs="Arial"/>
      <w:b/>
      <w:bCs/>
      <w:snapToGrid w:val="0"/>
      <w:sz w:val="20"/>
      <w:szCs w:val="20"/>
      <w:u w:val="single"/>
      <w:lang w:eastAsia="fr-FR"/>
    </w:rPr>
  </w:style>
  <w:style w:type="character" w:customStyle="1" w:styleId="Titre2Car">
    <w:name w:val="Titre 2 Car"/>
    <w:basedOn w:val="Policepardfaut"/>
    <w:link w:val="Titre2"/>
    <w:uiPriority w:val="1"/>
    <w:rsid w:val="009E453C"/>
    <w:rPr>
      <w:rFonts w:ascii="Arial" w:eastAsia="Times New Roman" w:hAnsi="Arial" w:cs="Arial"/>
      <w:b/>
      <w:bCs/>
      <w:snapToGrid w:val="0"/>
      <w:sz w:val="20"/>
      <w:szCs w:val="20"/>
      <w:lang w:eastAsia="fr-FR"/>
    </w:rPr>
  </w:style>
  <w:style w:type="character" w:customStyle="1" w:styleId="Titre3Car">
    <w:name w:val="Titre 3 Car"/>
    <w:basedOn w:val="Policepardfaut"/>
    <w:link w:val="Titre3"/>
    <w:uiPriority w:val="1"/>
    <w:rsid w:val="009E453C"/>
    <w:rPr>
      <w:rFonts w:ascii="Century Gothic" w:eastAsia="Times New Roman" w:hAnsi="Century Gothic" w:cs="Times New Roman"/>
      <w:b/>
      <w:bCs/>
      <w:i/>
      <w:iCs/>
      <w:sz w:val="20"/>
      <w:szCs w:val="20"/>
      <w:lang w:eastAsia="fr-FR"/>
    </w:rPr>
  </w:style>
  <w:style w:type="character" w:customStyle="1" w:styleId="Titre4Car">
    <w:name w:val="Titre 4 Car"/>
    <w:basedOn w:val="Policepardfaut"/>
    <w:link w:val="Titre4"/>
    <w:uiPriority w:val="1"/>
    <w:rsid w:val="009E453C"/>
    <w:rPr>
      <w:rFonts w:ascii="Century Gothic" w:eastAsia="Times New Roman" w:hAnsi="Century Gothic" w:cs="Times New Roman"/>
      <w:b/>
      <w:bCs/>
      <w:sz w:val="20"/>
      <w:szCs w:val="20"/>
      <w:lang w:eastAsia="fr-FR"/>
    </w:rPr>
  </w:style>
  <w:style w:type="character" w:customStyle="1" w:styleId="Titre5Car">
    <w:name w:val="Titre 5 Car"/>
    <w:basedOn w:val="Policepardfaut"/>
    <w:link w:val="Titre5"/>
    <w:uiPriority w:val="1"/>
    <w:rsid w:val="009E453C"/>
    <w:rPr>
      <w:rFonts w:ascii="Century Gothic" w:eastAsia="Times New Roman" w:hAnsi="Century Gothic" w:cs="Times New Roman"/>
      <w:b/>
      <w:bCs/>
      <w:smallCaps/>
      <w:sz w:val="20"/>
      <w:szCs w:val="20"/>
      <w:u w:val="single"/>
      <w:lang w:eastAsia="fr-FR"/>
    </w:rPr>
  </w:style>
  <w:style w:type="character" w:customStyle="1" w:styleId="Titre6Car">
    <w:name w:val="Titre 6 Car"/>
    <w:basedOn w:val="Policepardfaut"/>
    <w:link w:val="Titre6"/>
    <w:uiPriority w:val="1"/>
    <w:rsid w:val="009E453C"/>
    <w:rPr>
      <w:rFonts w:ascii="Century Gothic" w:eastAsia="Times New Roman" w:hAnsi="Century Gothic" w:cs="Times New Roman"/>
      <w:b/>
      <w:bCs/>
      <w:smallCaps/>
      <w:sz w:val="20"/>
      <w:szCs w:val="20"/>
      <w:u w:val="single"/>
      <w:lang w:eastAsia="fr-FR"/>
    </w:rPr>
  </w:style>
  <w:style w:type="character" w:customStyle="1" w:styleId="Titre7Car">
    <w:name w:val="Titre 7 Car"/>
    <w:basedOn w:val="Policepardfaut"/>
    <w:link w:val="Titre7"/>
    <w:uiPriority w:val="1"/>
    <w:rsid w:val="009E453C"/>
    <w:rPr>
      <w:rFonts w:ascii="Century Gothic" w:eastAsia="Times New Roman" w:hAnsi="Century Gothic" w:cs="Times New Roman"/>
      <w:b/>
      <w:smallCaps/>
      <w:sz w:val="20"/>
      <w:szCs w:val="20"/>
      <w:lang w:eastAsia="fr-FR"/>
    </w:rPr>
  </w:style>
  <w:style w:type="character" w:customStyle="1" w:styleId="Titre8Car">
    <w:name w:val="Titre 8 Car"/>
    <w:basedOn w:val="Policepardfaut"/>
    <w:link w:val="Titre8"/>
    <w:rsid w:val="009E453C"/>
    <w:rPr>
      <w:rFonts w:ascii="Arial" w:eastAsia="Times New Roman" w:hAnsi="Arial" w:cs="Times New Roman"/>
      <w:i/>
      <w:sz w:val="20"/>
      <w:szCs w:val="20"/>
      <w:lang w:eastAsia="fr-FR"/>
    </w:rPr>
  </w:style>
  <w:style w:type="character" w:customStyle="1" w:styleId="Titre9Car">
    <w:name w:val="Titre 9 Car"/>
    <w:basedOn w:val="Policepardfaut"/>
    <w:link w:val="Titre9"/>
    <w:rsid w:val="009E453C"/>
    <w:rPr>
      <w:rFonts w:ascii="Arial" w:eastAsia="Times New Roman" w:hAnsi="Arial" w:cs="Times New Roman"/>
      <w:i/>
      <w:sz w:val="18"/>
      <w:szCs w:val="20"/>
      <w:lang w:eastAsia="fr-FR"/>
    </w:rPr>
  </w:style>
  <w:style w:type="character" w:styleId="Lienhypertexte">
    <w:name w:val="Hyperlink"/>
    <w:basedOn w:val="Policepardfaut"/>
    <w:uiPriority w:val="99"/>
    <w:unhideWhenUsed/>
    <w:rsid w:val="00C73E37"/>
    <w:rPr>
      <w:color w:val="0563C1" w:themeColor="hyperlink"/>
      <w:u w:val="single"/>
    </w:rPr>
  </w:style>
  <w:style w:type="character" w:styleId="Numrodepage">
    <w:name w:val="page number"/>
    <w:basedOn w:val="Policepardfaut"/>
    <w:rsid w:val="009E453C"/>
  </w:style>
  <w:style w:type="paragraph" w:styleId="Pieddepage">
    <w:name w:val="footer"/>
    <w:basedOn w:val="Normal"/>
    <w:link w:val="PieddepageCar"/>
    <w:rsid w:val="009E453C"/>
    <w:pPr>
      <w:tabs>
        <w:tab w:val="center" w:pos="4536"/>
        <w:tab w:val="right" w:pos="9072"/>
      </w:tabs>
      <w:spacing w:after="0" w:line="240" w:lineRule="auto"/>
    </w:pPr>
    <w:rPr>
      <w:rFonts w:ascii="Times New Roman" w:eastAsia="Times New Roman" w:hAnsi="Times New Roman" w:cs="Times New Roman"/>
      <w:sz w:val="20"/>
      <w:szCs w:val="20"/>
      <w:lang w:eastAsia="fr-FR"/>
    </w:rPr>
  </w:style>
  <w:style w:type="character" w:customStyle="1" w:styleId="PieddepageCar">
    <w:name w:val="Pied de page Car"/>
    <w:basedOn w:val="Policepardfaut"/>
    <w:link w:val="Pieddepage"/>
    <w:rsid w:val="009E453C"/>
    <w:rPr>
      <w:rFonts w:ascii="Times New Roman" w:eastAsia="Times New Roman" w:hAnsi="Times New Roman" w:cs="Times New Roman"/>
      <w:sz w:val="20"/>
      <w:szCs w:val="20"/>
      <w:lang w:eastAsia="fr-FR"/>
    </w:rPr>
  </w:style>
  <w:style w:type="paragraph" w:styleId="En-tte">
    <w:name w:val="header"/>
    <w:basedOn w:val="Normal"/>
    <w:link w:val="En-tteCar"/>
    <w:rsid w:val="009E453C"/>
    <w:pPr>
      <w:tabs>
        <w:tab w:val="center" w:pos="4536"/>
        <w:tab w:val="right" w:pos="9072"/>
      </w:tabs>
      <w:spacing w:after="0" w:line="240" w:lineRule="auto"/>
    </w:pPr>
    <w:rPr>
      <w:rFonts w:ascii="Times New Roman" w:eastAsia="Times New Roman" w:hAnsi="Times New Roman" w:cs="Times New Roman"/>
      <w:sz w:val="20"/>
      <w:szCs w:val="20"/>
      <w:lang w:eastAsia="fr-FR"/>
    </w:rPr>
  </w:style>
  <w:style w:type="character" w:customStyle="1" w:styleId="En-tteCar">
    <w:name w:val="En-tête Car"/>
    <w:basedOn w:val="Policepardfaut"/>
    <w:link w:val="En-tte"/>
    <w:rsid w:val="009E453C"/>
    <w:rPr>
      <w:rFonts w:ascii="Times New Roman" w:eastAsia="Times New Roman" w:hAnsi="Times New Roman" w:cs="Times New Roman"/>
      <w:sz w:val="20"/>
      <w:szCs w:val="20"/>
      <w:lang w:eastAsia="fr-FR"/>
    </w:rPr>
  </w:style>
  <w:style w:type="paragraph" w:styleId="Corpsdetexte2">
    <w:name w:val="Body Text 2"/>
    <w:basedOn w:val="Normal"/>
    <w:link w:val="Corpsdetexte2Car"/>
    <w:rsid w:val="009E453C"/>
    <w:pPr>
      <w:spacing w:after="0" w:line="240" w:lineRule="auto"/>
    </w:pPr>
    <w:rPr>
      <w:rFonts w:ascii="Century Gothic" w:eastAsia="Times New Roman" w:hAnsi="Century Gothic" w:cs="Times New Roman"/>
      <w:b/>
      <w:bCs/>
      <w:sz w:val="20"/>
      <w:szCs w:val="20"/>
      <w:u w:val="single"/>
      <w:lang w:eastAsia="fr-FR"/>
    </w:rPr>
  </w:style>
  <w:style w:type="character" w:customStyle="1" w:styleId="Corpsdetexte2Car">
    <w:name w:val="Corps de texte 2 Car"/>
    <w:basedOn w:val="Policepardfaut"/>
    <w:link w:val="Corpsdetexte2"/>
    <w:rsid w:val="009E453C"/>
    <w:rPr>
      <w:rFonts w:ascii="Century Gothic" w:eastAsia="Times New Roman" w:hAnsi="Century Gothic" w:cs="Times New Roman"/>
      <w:b/>
      <w:bCs/>
      <w:sz w:val="20"/>
      <w:szCs w:val="20"/>
      <w:u w:val="single"/>
      <w:lang w:eastAsia="fr-FR"/>
    </w:rPr>
  </w:style>
  <w:style w:type="paragraph" w:styleId="Corpsdetexte">
    <w:name w:val="Body Text"/>
    <w:basedOn w:val="Normal"/>
    <w:link w:val="CorpsdetexteCar"/>
    <w:uiPriority w:val="1"/>
    <w:qFormat/>
    <w:rsid w:val="009E453C"/>
    <w:pPr>
      <w:tabs>
        <w:tab w:val="left" w:pos="4962"/>
      </w:tabs>
      <w:spacing w:before="60" w:after="120" w:line="240" w:lineRule="auto"/>
      <w:jc w:val="both"/>
    </w:pPr>
    <w:rPr>
      <w:rFonts w:ascii="CG Times (W1)" w:eastAsia="Times New Roman" w:hAnsi="CG Times (W1)" w:cs="Times New Roman"/>
      <w:snapToGrid w:val="0"/>
      <w:sz w:val="24"/>
      <w:szCs w:val="24"/>
      <w:lang w:eastAsia="fr-FR"/>
    </w:rPr>
  </w:style>
  <w:style w:type="character" w:customStyle="1" w:styleId="CorpsdetexteCar">
    <w:name w:val="Corps de texte Car"/>
    <w:basedOn w:val="Policepardfaut"/>
    <w:link w:val="Corpsdetexte"/>
    <w:uiPriority w:val="1"/>
    <w:rsid w:val="009E453C"/>
    <w:rPr>
      <w:rFonts w:ascii="CG Times (W1)" w:eastAsia="Times New Roman" w:hAnsi="CG Times (W1)" w:cs="Times New Roman"/>
      <w:snapToGrid w:val="0"/>
      <w:sz w:val="24"/>
      <w:szCs w:val="24"/>
      <w:lang w:eastAsia="fr-FR"/>
    </w:rPr>
  </w:style>
  <w:style w:type="paragraph" w:styleId="Retraitcorpsdetexte">
    <w:name w:val="Body Text Indent"/>
    <w:basedOn w:val="Normal"/>
    <w:link w:val="RetraitcorpsdetexteCar"/>
    <w:rsid w:val="009E453C"/>
    <w:pPr>
      <w:spacing w:after="0" w:line="240" w:lineRule="auto"/>
    </w:pPr>
    <w:rPr>
      <w:rFonts w:ascii="CG Times (W1)" w:eastAsia="Times New Roman" w:hAnsi="CG Times (W1)" w:cs="Times New Roman"/>
      <w:snapToGrid w:val="0"/>
      <w:sz w:val="20"/>
      <w:szCs w:val="20"/>
      <w:u w:val="single"/>
      <w:lang w:eastAsia="fr-FR"/>
    </w:rPr>
  </w:style>
  <w:style w:type="character" w:customStyle="1" w:styleId="RetraitcorpsdetexteCar">
    <w:name w:val="Retrait corps de texte Car"/>
    <w:basedOn w:val="Policepardfaut"/>
    <w:link w:val="Retraitcorpsdetexte"/>
    <w:rsid w:val="009E453C"/>
    <w:rPr>
      <w:rFonts w:ascii="CG Times (W1)" w:eastAsia="Times New Roman" w:hAnsi="CG Times (W1)" w:cs="Times New Roman"/>
      <w:snapToGrid w:val="0"/>
      <w:sz w:val="20"/>
      <w:szCs w:val="20"/>
      <w:u w:val="single"/>
      <w:lang w:eastAsia="fr-FR"/>
    </w:rPr>
  </w:style>
  <w:style w:type="paragraph" w:styleId="Retraitcorpsdetexte3">
    <w:name w:val="Body Text Indent 3"/>
    <w:basedOn w:val="Normal"/>
    <w:link w:val="Retraitcorpsdetexte3Car"/>
    <w:rsid w:val="009E453C"/>
    <w:pPr>
      <w:spacing w:before="60" w:after="120" w:line="240" w:lineRule="auto"/>
      <w:ind w:left="567"/>
      <w:jc w:val="both"/>
    </w:pPr>
    <w:rPr>
      <w:rFonts w:ascii="CG Times (W1)" w:eastAsia="Times New Roman" w:hAnsi="CG Times (W1)" w:cs="Times New Roman"/>
      <w:snapToGrid w:val="0"/>
      <w:sz w:val="24"/>
      <w:szCs w:val="24"/>
      <w:lang w:eastAsia="fr-FR"/>
    </w:rPr>
  </w:style>
  <w:style w:type="character" w:customStyle="1" w:styleId="Retraitcorpsdetexte3Car">
    <w:name w:val="Retrait corps de texte 3 Car"/>
    <w:basedOn w:val="Policepardfaut"/>
    <w:link w:val="Retraitcorpsdetexte3"/>
    <w:rsid w:val="009E453C"/>
    <w:rPr>
      <w:rFonts w:ascii="CG Times (W1)" w:eastAsia="Times New Roman" w:hAnsi="CG Times (W1)" w:cs="Times New Roman"/>
      <w:snapToGrid w:val="0"/>
      <w:sz w:val="24"/>
      <w:szCs w:val="24"/>
      <w:lang w:eastAsia="fr-FR"/>
    </w:rPr>
  </w:style>
  <w:style w:type="paragraph" w:styleId="Corpsdetexte3">
    <w:name w:val="Body Text 3"/>
    <w:basedOn w:val="Normal"/>
    <w:link w:val="Corpsdetexte3Car"/>
    <w:rsid w:val="009E453C"/>
    <w:pPr>
      <w:spacing w:after="0" w:line="240" w:lineRule="auto"/>
      <w:jc w:val="both"/>
    </w:pPr>
    <w:rPr>
      <w:rFonts w:ascii="Arial" w:eastAsia="Times New Roman" w:hAnsi="Arial" w:cs="Arial"/>
      <w:b/>
      <w:bCs/>
      <w:snapToGrid w:val="0"/>
      <w:sz w:val="20"/>
      <w:szCs w:val="20"/>
      <w:u w:val="single"/>
      <w:lang w:eastAsia="fr-FR"/>
    </w:rPr>
  </w:style>
  <w:style w:type="character" w:customStyle="1" w:styleId="Corpsdetexte3Car">
    <w:name w:val="Corps de texte 3 Car"/>
    <w:basedOn w:val="Policepardfaut"/>
    <w:link w:val="Corpsdetexte3"/>
    <w:rsid w:val="009E453C"/>
    <w:rPr>
      <w:rFonts w:ascii="Arial" w:eastAsia="Times New Roman" w:hAnsi="Arial" w:cs="Arial"/>
      <w:b/>
      <w:bCs/>
      <w:snapToGrid w:val="0"/>
      <w:sz w:val="20"/>
      <w:szCs w:val="20"/>
      <w:u w:val="single"/>
      <w:lang w:eastAsia="fr-FR"/>
    </w:rPr>
  </w:style>
  <w:style w:type="paragraph" w:styleId="Retraitcorpsdetexte2">
    <w:name w:val="Body Text Indent 2"/>
    <w:basedOn w:val="Normal"/>
    <w:link w:val="Retraitcorpsdetexte2Car"/>
    <w:rsid w:val="009E453C"/>
    <w:pPr>
      <w:spacing w:after="100" w:line="240" w:lineRule="exact"/>
      <w:ind w:left="4962" w:hanging="3969"/>
      <w:jc w:val="both"/>
    </w:pPr>
    <w:rPr>
      <w:rFonts w:ascii="AvantGarde" w:eastAsia="Times New Roman" w:hAnsi="AvantGarde" w:cs="Times New Roman"/>
      <w:snapToGrid w:val="0"/>
      <w:sz w:val="20"/>
      <w:szCs w:val="20"/>
      <w:lang w:eastAsia="fr-FR"/>
    </w:rPr>
  </w:style>
  <w:style w:type="character" w:customStyle="1" w:styleId="Retraitcorpsdetexte2Car">
    <w:name w:val="Retrait corps de texte 2 Car"/>
    <w:basedOn w:val="Policepardfaut"/>
    <w:link w:val="Retraitcorpsdetexte2"/>
    <w:rsid w:val="009E453C"/>
    <w:rPr>
      <w:rFonts w:ascii="AvantGarde" w:eastAsia="Times New Roman" w:hAnsi="AvantGarde" w:cs="Times New Roman"/>
      <w:snapToGrid w:val="0"/>
      <w:sz w:val="20"/>
      <w:szCs w:val="20"/>
      <w:lang w:eastAsia="fr-FR"/>
    </w:rPr>
  </w:style>
  <w:style w:type="table" w:styleId="Grilledutableau">
    <w:name w:val="Table Grid"/>
    <w:basedOn w:val="TableauNormal"/>
    <w:rsid w:val="009E453C"/>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normal">
    <w:name w:val="Normal Indent"/>
    <w:basedOn w:val="Normal"/>
    <w:rsid w:val="009E453C"/>
    <w:pPr>
      <w:spacing w:after="100" w:line="240" w:lineRule="auto"/>
      <w:ind w:left="1702" w:hanging="284"/>
    </w:pPr>
    <w:rPr>
      <w:rFonts w:ascii="AvantGarde" w:eastAsia="Times New Roman" w:hAnsi="AvantGarde" w:cs="Times New Roman"/>
      <w:sz w:val="20"/>
      <w:szCs w:val="20"/>
      <w:lang w:eastAsia="fr-FR"/>
    </w:rPr>
  </w:style>
  <w:style w:type="paragraph" w:styleId="TM1">
    <w:name w:val="toc 1"/>
    <w:basedOn w:val="Normal"/>
    <w:next w:val="Normal"/>
    <w:uiPriority w:val="39"/>
    <w:rsid w:val="009E453C"/>
    <w:pPr>
      <w:tabs>
        <w:tab w:val="right" w:leader="dot" w:pos="9639"/>
      </w:tabs>
      <w:spacing w:before="120" w:after="120" w:line="240" w:lineRule="auto"/>
    </w:pPr>
    <w:rPr>
      <w:rFonts w:ascii="Times New Roman" w:eastAsia="Times New Roman" w:hAnsi="Times New Roman" w:cs="Times New Roman"/>
      <w:b/>
      <w:caps/>
      <w:sz w:val="20"/>
      <w:szCs w:val="20"/>
      <w:lang w:eastAsia="fr-FR"/>
    </w:rPr>
  </w:style>
  <w:style w:type="paragraph" w:styleId="TM2">
    <w:name w:val="toc 2"/>
    <w:basedOn w:val="Normal"/>
    <w:next w:val="Normal"/>
    <w:uiPriority w:val="39"/>
    <w:rsid w:val="009E453C"/>
    <w:pPr>
      <w:tabs>
        <w:tab w:val="right" w:leader="dot" w:pos="9639"/>
      </w:tabs>
      <w:spacing w:after="0" w:line="240" w:lineRule="auto"/>
      <w:ind w:left="240"/>
    </w:pPr>
    <w:rPr>
      <w:rFonts w:ascii="Times New Roman" w:eastAsia="Times New Roman" w:hAnsi="Times New Roman" w:cs="Times New Roman"/>
      <w:smallCaps/>
      <w:sz w:val="20"/>
      <w:szCs w:val="20"/>
      <w:lang w:eastAsia="fr-FR"/>
    </w:rPr>
  </w:style>
  <w:style w:type="paragraph" w:customStyle="1" w:styleId="Titre1Article1">
    <w:name w:val="Titre 1.Article1"/>
    <w:basedOn w:val="Normal"/>
    <w:next w:val="Normal"/>
    <w:rsid w:val="009E453C"/>
    <w:pPr>
      <w:keepNext/>
      <w:keepLines/>
      <w:pBdr>
        <w:bottom w:val="single" w:sz="6" w:space="1" w:color="auto"/>
      </w:pBdr>
      <w:tabs>
        <w:tab w:val="center" w:pos="851"/>
      </w:tabs>
      <w:spacing w:before="600" w:after="200" w:line="240" w:lineRule="auto"/>
    </w:pPr>
    <w:rPr>
      <w:rFonts w:ascii="AvantGarde" w:eastAsia="Times New Roman" w:hAnsi="AvantGarde" w:cs="Times New Roman"/>
      <w:b/>
      <w:caps/>
      <w:sz w:val="24"/>
      <w:szCs w:val="20"/>
      <w:lang w:eastAsia="fr-FR"/>
    </w:rPr>
  </w:style>
  <w:style w:type="paragraph" w:customStyle="1" w:styleId="Nota">
    <w:name w:val="Nota"/>
    <w:basedOn w:val="Normal"/>
    <w:rsid w:val="009E453C"/>
    <w:pPr>
      <w:spacing w:before="100" w:after="100" w:line="240" w:lineRule="auto"/>
      <w:ind w:left="1843" w:hanging="993"/>
    </w:pPr>
    <w:rPr>
      <w:rFonts w:ascii="AvantGarde" w:eastAsia="Times New Roman" w:hAnsi="AvantGarde" w:cs="Times New Roman"/>
      <w:i/>
      <w:sz w:val="20"/>
      <w:szCs w:val="20"/>
      <w:lang w:eastAsia="fr-FR"/>
    </w:rPr>
  </w:style>
  <w:style w:type="paragraph" w:customStyle="1" w:styleId="Petittitre">
    <w:name w:val="Petit titre"/>
    <w:basedOn w:val="Normal"/>
    <w:rsid w:val="009E453C"/>
    <w:pPr>
      <w:keepNext/>
      <w:tabs>
        <w:tab w:val="left" w:pos="851"/>
      </w:tabs>
      <w:spacing w:before="240" w:after="100" w:line="240" w:lineRule="auto"/>
      <w:ind w:left="851"/>
    </w:pPr>
    <w:rPr>
      <w:rFonts w:ascii="AvantGarde" w:eastAsia="Times New Roman" w:hAnsi="AvantGarde" w:cs="Times New Roman"/>
      <w:b/>
      <w:i/>
      <w:szCs w:val="20"/>
      <w:u w:val="single"/>
      <w:lang w:eastAsia="fr-FR"/>
    </w:rPr>
  </w:style>
  <w:style w:type="paragraph" w:customStyle="1" w:styleId="Retrait2">
    <w:name w:val="Retrait2"/>
    <w:basedOn w:val="Retraitnormal"/>
    <w:rsid w:val="009E453C"/>
    <w:pPr>
      <w:spacing w:after="60"/>
      <w:ind w:left="2269"/>
    </w:pPr>
  </w:style>
  <w:style w:type="paragraph" w:customStyle="1" w:styleId="petitgrosTitre">
    <w:name w:val="petit grosTitre"/>
    <w:basedOn w:val="Normal"/>
    <w:rsid w:val="009E453C"/>
    <w:pPr>
      <w:keepNext/>
      <w:tabs>
        <w:tab w:val="left" w:pos="851"/>
      </w:tabs>
      <w:spacing w:before="240" w:after="0" w:line="240" w:lineRule="auto"/>
      <w:ind w:left="851"/>
    </w:pPr>
    <w:rPr>
      <w:rFonts w:ascii="Palatino" w:eastAsia="Times New Roman" w:hAnsi="Palatino" w:cs="Times New Roman"/>
      <w:b/>
      <w:i/>
      <w:smallCaps/>
      <w:szCs w:val="20"/>
      <w:u w:val="single"/>
      <w:lang w:eastAsia="fr-FR"/>
    </w:rPr>
  </w:style>
  <w:style w:type="paragraph" w:styleId="TM3">
    <w:name w:val="toc 3"/>
    <w:basedOn w:val="Normal"/>
    <w:next w:val="Normal"/>
    <w:uiPriority w:val="39"/>
    <w:rsid w:val="009E453C"/>
    <w:pPr>
      <w:tabs>
        <w:tab w:val="right" w:leader="dot" w:pos="9639"/>
      </w:tabs>
      <w:spacing w:after="0" w:line="240" w:lineRule="auto"/>
      <w:ind w:left="480"/>
    </w:pPr>
    <w:rPr>
      <w:rFonts w:ascii="Times New Roman" w:eastAsia="Times New Roman" w:hAnsi="Times New Roman" w:cs="Times New Roman"/>
      <w:i/>
      <w:sz w:val="20"/>
      <w:szCs w:val="20"/>
      <w:lang w:eastAsia="fr-FR"/>
    </w:rPr>
  </w:style>
  <w:style w:type="paragraph" w:styleId="TM4">
    <w:name w:val="toc 4"/>
    <w:basedOn w:val="Normal"/>
    <w:next w:val="Normal"/>
    <w:uiPriority w:val="39"/>
    <w:rsid w:val="009E453C"/>
    <w:pPr>
      <w:tabs>
        <w:tab w:val="right" w:leader="dot" w:pos="9639"/>
      </w:tabs>
      <w:spacing w:after="0" w:line="240" w:lineRule="auto"/>
      <w:ind w:left="720"/>
    </w:pPr>
    <w:rPr>
      <w:rFonts w:ascii="Times New Roman" w:eastAsia="Times New Roman" w:hAnsi="Times New Roman" w:cs="Times New Roman"/>
      <w:sz w:val="18"/>
      <w:szCs w:val="20"/>
      <w:lang w:eastAsia="fr-FR"/>
    </w:rPr>
  </w:style>
  <w:style w:type="paragraph" w:styleId="TM5">
    <w:name w:val="toc 5"/>
    <w:basedOn w:val="Normal"/>
    <w:next w:val="Normal"/>
    <w:uiPriority w:val="39"/>
    <w:rsid w:val="009E453C"/>
    <w:pPr>
      <w:tabs>
        <w:tab w:val="right" w:leader="dot" w:pos="9639"/>
      </w:tabs>
      <w:spacing w:after="0" w:line="240" w:lineRule="auto"/>
      <w:ind w:left="960"/>
    </w:pPr>
    <w:rPr>
      <w:rFonts w:ascii="Times New Roman" w:eastAsia="Times New Roman" w:hAnsi="Times New Roman" w:cs="Times New Roman"/>
      <w:sz w:val="18"/>
      <w:szCs w:val="20"/>
      <w:lang w:eastAsia="fr-FR"/>
    </w:rPr>
  </w:style>
  <w:style w:type="paragraph" w:styleId="TM6">
    <w:name w:val="toc 6"/>
    <w:basedOn w:val="Normal"/>
    <w:next w:val="Normal"/>
    <w:uiPriority w:val="39"/>
    <w:rsid w:val="009E453C"/>
    <w:pPr>
      <w:tabs>
        <w:tab w:val="right" w:leader="dot" w:pos="9639"/>
      </w:tabs>
      <w:spacing w:after="0" w:line="240" w:lineRule="auto"/>
      <w:ind w:left="1200"/>
    </w:pPr>
    <w:rPr>
      <w:rFonts w:ascii="Times New Roman" w:eastAsia="Times New Roman" w:hAnsi="Times New Roman" w:cs="Times New Roman"/>
      <w:sz w:val="18"/>
      <w:szCs w:val="20"/>
      <w:lang w:eastAsia="fr-FR"/>
    </w:rPr>
  </w:style>
  <w:style w:type="paragraph" w:styleId="TM7">
    <w:name w:val="toc 7"/>
    <w:basedOn w:val="Normal"/>
    <w:next w:val="Normal"/>
    <w:uiPriority w:val="39"/>
    <w:rsid w:val="009E453C"/>
    <w:pPr>
      <w:tabs>
        <w:tab w:val="right" w:leader="dot" w:pos="9639"/>
      </w:tabs>
      <w:spacing w:after="0" w:line="240" w:lineRule="auto"/>
      <w:ind w:left="1440"/>
    </w:pPr>
    <w:rPr>
      <w:rFonts w:ascii="Times New Roman" w:eastAsia="Times New Roman" w:hAnsi="Times New Roman" w:cs="Times New Roman"/>
      <w:sz w:val="18"/>
      <w:szCs w:val="20"/>
      <w:lang w:eastAsia="fr-FR"/>
    </w:rPr>
  </w:style>
  <w:style w:type="paragraph" w:styleId="TM8">
    <w:name w:val="toc 8"/>
    <w:basedOn w:val="Normal"/>
    <w:next w:val="Normal"/>
    <w:uiPriority w:val="39"/>
    <w:rsid w:val="009E453C"/>
    <w:pPr>
      <w:tabs>
        <w:tab w:val="right" w:leader="dot" w:pos="9639"/>
      </w:tabs>
      <w:spacing w:after="0" w:line="240" w:lineRule="auto"/>
      <w:ind w:left="1680"/>
    </w:pPr>
    <w:rPr>
      <w:rFonts w:ascii="Times New Roman" w:eastAsia="Times New Roman" w:hAnsi="Times New Roman" w:cs="Times New Roman"/>
      <w:sz w:val="18"/>
      <w:szCs w:val="20"/>
      <w:lang w:eastAsia="fr-FR"/>
    </w:rPr>
  </w:style>
  <w:style w:type="paragraph" w:styleId="TM9">
    <w:name w:val="toc 9"/>
    <w:basedOn w:val="Normal"/>
    <w:next w:val="Normal"/>
    <w:uiPriority w:val="39"/>
    <w:rsid w:val="009E453C"/>
    <w:pPr>
      <w:tabs>
        <w:tab w:val="right" w:leader="dot" w:pos="9639"/>
      </w:tabs>
      <w:spacing w:after="0" w:line="240" w:lineRule="auto"/>
      <w:ind w:left="1920"/>
    </w:pPr>
    <w:rPr>
      <w:rFonts w:ascii="Times New Roman" w:eastAsia="Times New Roman" w:hAnsi="Times New Roman" w:cs="Times New Roman"/>
      <w:sz w:val="18"/>
      <w:szCs w:val="20"/>
      <w:lang w:eastAsia="fr-FR"/>
    </w:rPr>
  </w:style>
  <w:style w:type="paragraph" w:customStyle="1" w:styleId="Corpsdetexte21">
    <w:name w:val="Corps de texte 21"/>
    <w:basedOn w:val="Normal"/>
    <w:rsid w:val="009E453C"/>
    <w:pPr>
      <w:tabs>
        <w:tab w:val="left" w:pos="1120"/>
        <w:tab w:val="left" w:pos="1520"/>
      </w:tabs>
      <w:spacing w:before="120" w:after="0" w:line="240" w:lineRule="auto"/>
      <w:ind w:left="851"/>
    </w:pPr>
    <w:rPr>
      <w:rFonts w:ascii="AvantGarde" w:eastAsia="Times New Roman" w:hAnsi="AvantGarde" w:cs="Times New Roman"/>
      <w:sz w:val="20"/>
      <w:szCs w:val="20"/>
      <w:lang w:eastAsia="fr-FR"/>
    </w:rPr>
  </w:style>
  <w:style w:type="character" w:styleId="Marquedecommentaire">
    <w:name w:val="annotation reference"/>
    <w:semiHidden/>
    <w:rsid w:val="009E453C"/>
    <w:rPr>
      <w:sz w:val="16"/>
    </w:rPr>
  </w:style>
  <w:style w:type="paragraph" w:styleId="Commentaire">
    <w:name w:val="annotation text"/>
    <w:basedOn w:val="Normal"/>
    <w:link w:val="CommentaireCar"/>
    <w:semiHidden/>
    <w:rsid w:val="009E453C"/>
    <w:pPr>
      <w:spacing w:before="100" w:after="100" w:line="240" w:lineRule="auto"/>
      <w:ind w:left="851"/>
    </w:pPr>
    <w:rPr>
      <w:rFonts w:ascii="AvantGarde" w:eastAsia="Times New Roman" w:hAnsi="AvantGarde" w:cs="Times New Roman"/>
      <w:sz w:val="20"/>
      <w:szCs w:val="20"/>
      <w:lang w:eastAsia="fr-FR"/>
    </w:rPr>
  </w:style>
  <w:style w:type="character" w:customStyle="1" w:styleId="CommentaireCar">
    <w:name w:val="Commentaire Car"/>
    <w:basedOn w:val="Policepardfaut"/>
    <w:link w:val="Commentaire"/>
    <w:semiHidden/>
    <w:rsid w:val="009E453C"/>
    <w:rPr>
      <w:rFonts w:ascii="AvantGarde" w:eastAsia="Times New Roman" w:hAnsi="AvantGarde" w:cs="Times New Roman"/>
      <w:sz w:val="20"/>
      <w:szCs w:val="20"/>
      <w:lang w:eastAsia="fr-FR"/>
    </w:rPr>
  </w:style>
  <w:style w:type="paragraph" w:customStyle="1" w:styleId="Retraitcorpsdetexte21">
    <w:name w:val="Retrait corps de texte 21"/>
    <w:basedOn w:val="Normal"/>
    <w:rsid w:val="009E453C"/>
    <w:pPr>
      <w:spacing w:after="100" w:line="240" w:lineRule="exact"/>
      <w:ind w:left="4962" w:hanging="3969"/>
    </w:pPr>
    <w:rPr>
      <w:rFonts w:ascii="AvantGarde" w:eastAsia="Times New Roman" w:hAnsi="AvantGarde" w:cs="Times New Roman"/>
      <w:sz w:val="20"/>
      <w:szCs w:val="20"/>
      <w:lang w:eastAsia="fr-FR"/>
    </w:rPr>
  </w:style>
  <w:style w:type="paragraph" w:customStyle="1" w:styleId="Titre1Article1Article12">
    <w:name w:val="Titre 1.Article1.Article12"/>
    <w:basedOn w:val="Normal"/>
    <w:next w:val="Normal"/>
    <w:rsid w:val="009E453C"/>
    <w:pPr>
      <w:keepNext/>
      <w:keepLines/>
      <w:pageBreakBefore/>
      <w:pBdr>
        <w:top w:val="single" w:sz="6" w:space="1" w:color="auto" w:shadow="1"/>
        <w:left w:val="single" w:sz="6" w:space="1" w:color="auto" w:shadow="1"/>
        <w:bottom w:val="single" w:sz="6" w:space="1" w:color="auto" w:shadow="1"/>
        <w:right w:val="single" w:sz="6" w:space="1" w:color="auto" w:shadow="1"/>
      </w:pBdr>
      <w:shd w:val="pct12" w:color="auto" w:fill="auto"/>
      <w:tabs>
        <w:tab w:val="center" w:pos="851"/>
      </w:tabs>
      <w:spacing w:before="240" w:after="240" w:line="240" w:lineRule="auto"/>
      <w:ind w:left="708" w:hanging="708"/>
      <w:jc w:val="center"/>
    </w:pPr>
    <w:rPr>
      <w:rFonts w:ascii="AvantGarde" w:eastAsia="Times New Roman" w:hAnsi="AvantGarde" w:cs="Times New Roman"/>
      <w:b/>
      <w:caps/>
      <w:sz w:val="28"/>
      <w:szCs w:val="20"/>
      <w:lang w:eastAsia="fr-FR"/>
    </w:rPr>
  </w:style>
  <w:style w:type="paragraph" w:styleId="Index1">
    <w:name w:val="index 1"/>
    <w:basedOn w:val="Normal"/>
    <w:next w:val="Normal"/>
    <w:semiHidden/>
    <w:rsid w:val="009E453C"/>
    <w:pPr>
      <w:tabs>
        <w:tab w:val="right" w:leader="hyphen" w:pos="9639"/>
      </w:tabs>
      <w:spacing w:after="0" w:line="240" w:lineRule="auto"/>
      <w:ind w:left="240" w:hanging="240"/>
    </w:pPr>
    <w:rPr>
      <w:rFonts w:ascii="Times New Roman" w:eastAsia="Times New Roman" w:hAnsi="Times New Roman" w:cs="Times New Roman"/>
      <w:sz w:val="18"/>
      <w:szCs w:val="20"/>
      <w:lang w:eastAsia="fr-FR"/>
    </w:rPr>
  </w:style>
  <w:style w:type="paragraph" w:styleId="Index2">
    <w:name w:val="index 2"/>
    <w:basedOn w:val="Normal"/>
    <w:next w:val="Normal"/>
    <w:semiHidden/>
    <w:rsid w:val="009E453C"/>
    <w:pPr>
      <w:tabs>
        <w:tab w:val="right" w:leader="hyphen" w:pos="9639"/>
      </w:tabs>
      <w:spacing w:after="0" w:line="240" w:lineRule="auto"/>
      <w:ind w:left="480" w:hanging="240"/>
    </w:pPr>
    <w:rPr>
      <w:rFonts w:ascii="Times New Roman" w:eastAsia="Times New Roman" w:hAnsi="Times New Roman" w:cs="Times New Roman"/>
      <w:sz w:val="18"/>
      <w:szCs w:val="20"/>
      <w:lang w:eastAsia="fr-FR"/>
    </w:rPr>
  </w:style>
  <w:style w:type="paragraph" w:styleId="Index3">
    <w:name w:val="index 3"/>
    <w:basedOn w:val="Normal"/>
    <w:next w:val="Normal"/>
    <w:semiHidden/>
    <w:rsid w:val="009E453C"/>
    <w:pPr>
      <w:tabs>
        <w:tab w:val="right" w:leader="hyphen" w:pos="9639"/>
      </w:tabs>
      <w:spacing w:after="0" w:line="240" w:lineRule="auto"/>
      <w:ind w:left="720" w:hanging="240"/>
    </w:pPr>
    <w:rPr>
      <w:rFonts w:ascii="Times New Roman" w:eastAsia="Times New Roman" w:hAnsi="Times New Roman" w:cs="Times New Roman"/>
      <w:sz w:val="18"/>
      <w:szCs w:val="20"/>
      <w:lang w:eastAsia="fr-FR"/>
    </w:rPr>
  </w:style>
  <w:style w:type="paragraph" w:styleId="Index4">
    <w:name w:val="index 4"/>
    <w:basedOn w:val="Normal"/>
    <w:next w:val="Normal"/>
    <w:semiHidden/>
    <w:rsid w:val="009E453C"/>
    <w:pPr>
      <w:tabs>
        <w:tab w:val="right" w:leader="hyphen" w:pos="9639"/>
      </w:tabs>
      <w:spacing w:after="0" w:line="240" w:lineRule="auto"/>
      <w:ind w:left="960" w:hanging="240"/>
    </w:pPr>
    <w:rPr>
      <w:rFonts w:ascii="Times New Roman" w:eastAsia="Times New Roman" w:hAnsi="Times New Roman" w:cs="Times New Roman"/>
      <w:sz w:val="18"/>
      <w:szCs w:val="20"/>
      <w:lang w:eastAsia="fr-FR"/>
    </w:rPr>
  </w:style>
  <w:style w:type="paragraph" w:styleId="Index5">
    <w:name w:val="index 5"/>
    <w:basedOn w:val="Normal"/>
    <w:next w:val="Normal"/>
    <w:semiHidden/>
    <w:rsid w:val="009E453C"/>
    <w:pPr>
      <w:tabs>
        <w:tab w:val="right" w:leader="hyphen" w:pos="9639"/>
      </w:tabs>
      <w:spacing w:after="0" w:line="240" w:lineRule="auto"/>
      <w:ind w:left="1200" w:hanging="240"/>
    </w:pPr>
    <w:rPr>
      <w:rFonts w:ascii="Times New Roman" w:eastAsia="Times New Roman" w:hAnsi="Times New Roman" w:cs="Times New Roman"/>
      <w:sz w:val="18"/>
      <w:szCs w:val="20"/>
      <w:lang w:eastAsia="fr-FR"/>
    </w:rPr>
  </w:style>
  <w:style w:type="paragraph" w:styleId="Index6">
    <w:name w:val="index 6"/>
    <w:basedOn w:val="Normal"/>
    <w:next w:val="Normal"/>
    <w:semiHidden/>
    <w:rsid w:val="009E453C"/>
    <w:pPr>
      <w:tabs>
        <w:tab w:val="right" w:leader="hyphen" w:pos="9639"/>
      </w:tabs>
      <w:spacing w:after="0" w:line="240" w:lineRule="auto"/>
      <w:ind w:left="1440" w:hanging="240"/>
    </w:pPr>
    <w:rPr>
      <w:rFonts w:ascii="Times New Roman" w:eastAsia="Times New Roman" w:hAnsi="Times New Roman" w:cs="Times New Roman"/>
      <w:sz w:val="18"/>
      <w:szCs w:val="20"/>
      <w:lang w:eastAsia="fr-FR"/>
    </w:rPr>
  </w:style>
  <w:style w:type="paragraph" w:styleId="Index7">
    <w:name w:val="index 7"/>
    <w:basedOn w:val="Normal"/>
    <w:next w:val="Normal"/>
    <w:semiHidden/>
    <w:rsid w:val="009E453C"/>
    <w:pPr>
      <w:tabs>
        <w:tab w:val="right" w:leader="hyphen" w:pos="9639"/>
      </w:tabs>
      <w:spacing w:after="0" w:line="240" w:lineRule="auto"/>
      <w:ind w:left="1680" w:hanging="240"/>
    </w:pPr>
    <w:rPr>
      <w:rFonts w:ascii="Times New Roman" w:eastAsia="Times New Roman" w:hAnsi="Times New Roman" w:cs="Times New Roman"/>
      <w:sz w:val="18"/>
      <w:szCs w:val="20"/>
      <w:lang w:eastAsia="fr-FR"/>
    </w:rPr>
  </w:style>
  <w:style w:type="paragraph" w:styleId="Index8">
    <w:name w:val="index 8"/>
    <w:basedOn w:val="Normal"/>
    <w:next w:val="Normal"/>
    <w:semiHidden/>
    <w:rsid w:val="009E453C"/>
    <w:pPr>
      <w:tabs>
        <w:tab w:val="right" w:leader="hyphen" w:pos="9639"/>
      </w:tabs>
      <w:spacing w:after="0" w:line="240" w:lineRule="auto"/>
      <w:ind w:left="1920" w:hanging="240"/>
    </w:pPr>
    <w:rPr>
      <w:rFonts w:ascii="Times New Roman" w:eastAsia="Times New Roman" w:hAnsi="Times New Roman" w:cs="Times New Roman"/>
      <w:sz w:val="18"/>
      <w:szCs w:val="20"/>
      <w:lang w:eastAsia="fr-FR"/>
    </w:rPr>
  </w:style>
  <w:style w:type="paragraph" w:styleId="Index9">
    <w:name w:val="index 9"/>
    <w:basedOn w:val="Normal"/>
    <w:next w:val="Normal"/>
    <w:semiHidden/>
    <w:rsid w:val="009E453C"/>
    <w:pPr>
      <w:tabs>
        <w:tab w:val="right" w:leader="hyphen" w:pos="9639"/>
      </w:tabs>
      <w:spacing w:after="0" w:line="240" w:lineRule="auto"/>
      <w:ind w:left="2160" w:hanging="240"/>
    </w:pPr>
    <w:rPr>
      <w:rFonts w:ascii="Times New Roman" w:eastAsia="Times New Roman" w:hAnsi="Times New Roman" w:cs="Times New Roman"/>
      <w:sz w:val="18"/>
      <w:szCs w:val="20"/>
      <w:lang w:eastAsia="fr-FR"/>
    </w:rPr>
  </w:style>
  <w:style w:type="paragraph" w:styleId="Titreindex">
    <w:name w:val="index heading"/>
    <w:basedOn w:val="Normal"/>
    <w:next w:val="Index1"/>
    <w:semiHidden/>
    <w:rsid w:val="009E453C"/>
    <w:pPr>
      <w:pBdr>
        <w:top w:val="single" w:sz="12" w:space="0" w:color="auto"/>
      </w:pBdr>
      <w:spacing w:before="360" w:after="240" w:line="240" w:lineRule="auto"/>
    </w:pPr>
    <w:rPr>
      <w:rFonts w:ascii="Times New Roman" w:eastAsia="Times New Roman" w:hAnsi="Times New Roman" w:cs="Times New Roman"/>
      <w:b/>
      <w:i/>
      <w:sz w:val="26"/>
      <w:szCs w:val="20"/>
      <w:lang w:eastAsia="fr-FR"/>
    </w:rPr>
  </w:style>
  <w:style w:type="paragraph" w:styleId="Titre">
    <w:name w:val="Title"/>
    <w:basedOn w:val="Normal"/>
    <w:link w:val="TitreCar"/>
    <w:uiPriority w:val="1"/>
    <w:qFormat/>
    <w:rsid w:val="009E453C"/>
    <w:pPr>
      <w:spacing w:after="0" w:line="240" w:lineRule="auto"/>
      <w:jc w:val="center"/>
    </w:pPr>
    <w:rPr>
      <w:rFonts w:ascii="Arial" w:eastAsia="Times New Roman" w:hAnsi="Arial" w:cs="Times New Roman"/>
      <w:b/>
      <w:i/>
      <w:sz w:val="28"/>
      <w:szCs w:val="20"/>
      <w:lang w:eastAsia="fr-FR"/>
    </w:rPr>
  </w:style>
  <w:style w:type="character" w:customStyle="1" w:styleId="TitreCar">
    <w:name w:val="Titre Car"/>
    <w:basedOn w:val="Policepardfaut"/>
    <w:link w:val="Titre"/>
    <w:uiPriority w:val="1"/>
    <w:rsid w:val="009E453C"/>
    <w:rPr>
      <w:rFonts w:ascii="Arial" w:eastAsia="Times New Roman" w:hAnsi="Arial" w:cs="Times New Roman"/>
      <w:b/>
      <w:i/>
      <w:sz w:val="28"/>
      <w:szCs w:val="20"/>
      <w:lang w:eastAsia="fr-FR"/>
    </w:rPr>
  </w:style>
  <w:style w:type="paragraph" w:styleId="Textedebulles">
    <w:name w:val="Balloon Text"/>
    <w:basedOn w:val="Normal"/>
    <w:link w:val="TextedebullesCar"/>
    <w:uiPriority w:val="99"/>
    <w:semiHidden/>
    <w:unhideWhenUsed/>
    <w:rsid w:val="009E453C"/>
    <w:pPr>
      <w:spacing w:after="0" w:line="240" w:lineRule="auto"/>
    </w:pPr>
    <w:rPr>
      <w:rFonts w:ascii="Tahoma" w:eastAsia="Times New Roman" w:hAnsi="Tahoma" w:cs="Tahoma"/>
      <w:sz w:val="16"/>
      <w:szCs w:val="16"/>
      <w:lang w:eastAsia="fr-FR"/>
    </w:rPr>
  </w:style>
  <w:style w:type="character" w:customStyle="1" w:styleId="TextedebullesCar">
    <w:name w:val="Texte de bulles Car"/>
    <w:basedOn w:val="Policepardfaut"/>
    <w:link w:val="Textedebulles"/>
    <w:uiPriority w:val="99"/>
    <w:semiHidden/>
    <w:rsid w:val="009E453C"/>
    <w:rPr>
      <w:rFonts w:ascii="Tahoma" w:eastAsia="Times New Roman" w:hAnsi="Tahoma" w:cs="Tahoma"/>
      <w:sz w:val="16"/>
      <w:szCs w:val="16"/>
      <w:lang w:eastAsia="fr-FR"/>
    </w:rPr>
  </w:style>
  <w:style w:type="paragraph" w:styleId="Paragraphedeliste">
    <w:name w:val="List Paragraph"/>
    <w:basedOn w:val="Normal"/>
    <w:uiPriority w:val="1"/>
    <w:qFormat/>
    <w:rsid w:val="009E453C"/>
    <w:pPr>
      <w:spacing w:after="0" w:line="240" w:lineRule="auto"/>
      <w:ind w:left="720"/>
      <w:contextualSpacing/>
    </w:pPr>
    <w:rPr>
      <w:rFonts w:ascii="Times New Roman" w:eastAsia="Times New Roman" w:hAnsi="Times New Roman" w:cs="Times New Roman"/>
      <w:sz w:val="20"/>
      <w:szCs w:val="20"/>
      <w:lang w:eastAsia="fr-FR"/>
    </w:rPr>
  </w:style>
  <w:style w:type="paragraph" w:customStyle="1" w:styleId="1Car">
    <w:name w:val="1 Car"/>
    <w:basedOn w:val="Normal"/>
    <w:autoRedefine/>
    <w:rsid w:val="009E453C"/>
    <w:pPr>
      <w:widowControl w:val="0"/>
      <w:overflowPunct w:val="0"/>
      <w:autoSpaceDE w:val="0"/>
      <w:autoSpaceDN w:val="0"/>
      <w:adjustRightInd w:val="0"/>
      <w:spacing w:line="240" w:lineRule="exact"/>
      <w:textAlignment w:val="baseline"/>
    </w:pPr>
    <w:rPr>
      <w:rFonts w:ascii="Arial" w:eastAsia="Times New Roman" w:hAnsi="Arial" w:cs="Tahoma"/>
      <w:sz w:val="20"/>
      <w:szCs w:val="20"/>
      <w:lang w:val="en-US"/>
    </w:rPr>
  </w:style>
  <w:style w:type="paragraph" w:customStyle="1" w:styleId="Titre1Titre1typedoprationArticle011">
    <w:name w:val="Titre 1.Titre 1type d'opération.Article 011"/>
    <w:basedOn w:val="Normal"/>
    <w:next w:val="Normal"/>
    <w:rsid w:val="009E453C"/>
    <w:pPr>
      <w:keepNext/>
      <w:pBdr>
        <w:top w:val="single" w:sz="6" w:space="5" w:color="auto"/>
        <w:left w:val="single" w:sz="6" w:space="5" w:color="auto"/>
        <w:bottom w:val="single" w:sz="6" w:space="5" w:color="auto"/>
        <w:right w:val="single" w:sz="6" w:space="5" w:color="auto"/>
      </w:pBdr>
      <w:autoSpaceDE w:val="0"/>
      <w:autoSpaceDN w:val="0"/>
      <w:spacing w:after="0" w:line="240" w:lineRule="auto"/>
      <w:ind w:right="3402"/>
      <w:jc w:val="both"/>
      <w:outlineLvl w:val="0"/>
    </w:pPr>
    <w:rPr>
      <w:rFonts w:ascii="Book Antiqua" w:eastAsia="Times New Roman" w:hAnsi="Book Antiqua" w:cs="Book Antiqua"/>
      <w:b/>
      <w:bCs/>
      <w:sz w:val="20"/>
      <w:szCs w:val="20"/>
      <w:lang w:eastAsia="fr-FR"/>
    </w:rPr>
  </w:style>
  <w:style w:type="paragraph" w:customStyle="1" w:styleId="RedTitre2">
    <w:name w:val="RedTitre2"/>
    <w:basedOn w:val="Normal"/>
    <w:link w:val="RedTitre2Car"/>
    <w:uiPriority w:val="99"/>
    <w:rsid w:val="009E453C"/>
    <w:pPr>
      <w:keepNext/>
      <w:widowControl w:val="0"/>
      <w:pBdr>
        <w:top w:val="single" w:sz="6" w:space="4" w:color="auto"/>
        <w:left w:val="single" w:sz="6" w:space="4" w:color="auto"/>
        <w:bottom w:val="single" w:sz="6" w:space="4" w:color="auto"/>
        <w:right w:val="single" w:sz="6" w:space="4" w:color="auto"/>
      </w:pBdr>
      <w:shd w:val="pct25" w:color="0000FF" w:fill="auto"/>
      <w:autoSpaceDE w:val="0"/>
      <w:autoSpaceDN w:val="0"/>
      <w:adjustRightInd w:val="0"/>
      <w:spacing w:before="240" w:after="60" w:line="240" w:lineRule="auto"/>
    </w:pPr>
    <w:rPr>
      <w:rFonts w:ascii="Arial Narrow" w:eastAsia="Times New Roman" w:hAnsi="Arial Narrow" w:cs="Arial Narrow"/>
      <w:b/>
      <w:bCs/>
      <w:smallCaps/>
      <w:sz w:val="24"/>
      <w:szCs w:val="24"/>
      <w:lang w:eastAsia="fr-FR"/>
    </w:rPr>
  </w:style>
  <w:style w:type="character" w:customStyle="1" w:styleId="RedTitre2Car">
    <w:name w:val="RedTitre2 Car"/>
    <w:basedOn w:val="Policepardfaut"/>
    <w:link w:val="RedTitre2"/>
    <w:uiPriority w:val="99"/>
    <w:rsid w:val="009E453C"/>
    <w:rPr>
      <w:rFonts w:ascii="Arial Narrow" w:eastAsia="Times New Roman" w:hAnsi="Arial Narrow" w:cs="Arial Narrow"/>
      <w:b/>
      <w:bCs/>
      <w:smallCaps/>
      <w:sz w:val="24"/>
      <w:szCs w:val="24"/>
      <w:shd w:val="pct25" w:color="0000FF" w:fill="auto"/>
      <w:lang w:eastAsia="fr-FR"/>
    </w:rPr>
  </w:style>
  <w:style w:type="paragraph" w:customStyle="1" w:styleId="Article1">
    <w:name w:val="Article 1"/>
    <w:basedOn w:val="RedTitre2"/>
    <w:link w:val="Article1Car"/>
    <w:qFormat/>
    <w:rsid w:val="009E453C"/>
    <w:pPr>
      <w:pBdr>
        <w:top w:val="none" w:sz="0" w:space="0" w:color="auto"/>
        <w:left w:val="none" w:sz="0" w:space="0" w:color="auto"/>
        <w:bottom w:val="none" w:sz="0" w:space="0" w:color="auto"/>
        <w:right w:val="none" w:sz="0" w:space="0" w:color="auto"/>
      </w:pBdr>
      <w:shd w:val="pct5" w:color="auto" w:fill="auto"/>
      <w:spacing w:after="160"/>
      <w:outlineLvl w:val="0"/>
    </w:pPr>
    <w:rPr>
      <w:rFonts w:ascii="Calibri" w:hAnsi="Calibri"/>
    </w:rPr>
  </w:style>
  <w:style w:type="character" w:customStyle="1" w:styleId="Article1Car">
    <w:name w:val="Article 1 Car"/>
    <w:basedOn w:val="RedTitre2Car"/>
    <w:link w:val="Article1"/>
    <w:rsid w:val="009E453C"/>
    <w:rPr>
      <w:rFonts w:ascii="Calibri" w:eastAsia="Times New Roman" w:hAnsi="Calibri" w:cs="Arial Narrow"/>
      <w:b/>
      <w:bCs/>
      <w:smallCaps/>
      <w:sz w:val="24"/>
      <w:szCs w:val="24"/>
      <w:shd w:val="pct5" w:color="auto" w:fill="auto"/>
      <w:lang w:eastAsia="fr-FR"/>
    </w:rPr>
  </w:style>
  <w:style w:type="paragraph" w:customStyle="1" w:styleId="Article11">
    <w:name w:val="Article 1.1"/>
    <w:basedOn w:val="Titre2"/>
    <w:link w:val="Article11Car"/>
    <w:qFormat/>
    <w:rsid w:val="009E453C"/>
    <w:pPr>
      <w:ind w:hanging="284"/>
    </w:pPr>
    <w:rPr>
      <w:rFonts w:ascii="Calibri" w:hAnsi="Calibri" w:cs="Calibri"/>
    </w:rPr>
  </w:style>
  <w:style w:type="character" w:customStyle="1" w:styleId="Article11Car">
    <w:name w:val="Article 1.1 Car"/>
    <w:basedOn w:val="Titre2Car"/>
    <w:link w:val="Article11"/>
    <w:rsid w:val="009E453C"/>
    <w:rPr>
      <w:rFonts w:ascii="Calibri" w:eastAsia="Times New Roman" w:hAnsi="Calibri" w:cs="Calibri"/>
      <w:b/>
      <w:bCs/>
      <w:snapToGrid w:val="0"/>
      <w:sz w:val="20"/>
      <w:szCs w:val="20"/>
      <w:lang w:eastAsia="fr-FR"/>
    </w:rPr>
  </w:style>
  <w:style w:type="paragraph" w:customStyle="1" w:styleId="Article111">
    <w:name w:val="Article 1.1.1"/>
    <w:basedOn w:val="Normal"/>
    <w:link w:val="Article111Car"/>
    <w:qFormat/>
    <w:rsid w:val="009E453C"/>
    <w:pPr>
      <w:spacing w:after="0" w:line="240" w:lineRule="auto"/>
      <w:ind w:left="567" w:firstLine="851"/>
      <w:jc w:val="both"/>
    </w:pPr>
    <w:rPr>
      <w:rFonts w:ascii="Calibri" w:eastAsia="Times New Roman" w:hAnsi="Calibri" w:cs="Calibri"/>
      <w:b/>
      <w:sz w:val="20"/>
      <w:szCs w:val="20"/>
      <w:lang w:eastAsia="fr-FR"/>
    </w:rPr>
  </w:style>
  <w:style w:type="character" w:customStyle="1" w:styleId="Article111Car">
    <w:name w:val="Article 1.1.1 Car"/>
    <w:basedOn w:val="Policepardfaut"/>
    <w:link w:val="Article111"/>
    <w:rsid w:val="009E453C"/>
    <w:rPr>
      <w:rFonts w:ascii="Calibri" w:eastAsia="Times New Roman" w:hAnsi="Calibri" w:cs="Calibri"/>
      <w:b/>
      <w:sz w:val="20"/>
      <w:szCs w:val="20"/>
      <w:lang w:eastAsia="fr-FR"/>
    </w:rPr>
  </w:style>
  <w:style w:type="paragraph" w:styleId="Objetducommentaire">
    <w:name w:val="annotation subject"/>
    <w:basedOn w:val="Commentaire"/>
    <w:next w:val="Commentaire"/>
    <w:link w:val="ObjetducommentaireCar"/>
    <w:uiPriority w:val="99"/>
    <w:semiHidden/>
    <w:unhideWhenUsed/>
    <w:rsid w:val="009E453C"/>
    <w:pPr>
      <w:spacing w:before="0" w:after="0"/>
      <w:ind w:left="0"/>
    </w:pPr>
    <w:rPr>
      <w:rFonts w:ascii="Times New Roman" w:hAnsi="Times New Roman"/>
      <w:b/>
      <w:bCs/>
    </w:rPr>
  </w:style>
  <w:style w:type="character" w:customStyle="1" w:styleId="ObjetducommentaireCar">
    <w:name w:val="Objet du commentaire Car"/>
    <w:basedOn w:val="CommentaireCar"/>
    <w:link w:val="Objetducommentaire"/>
    <w:uiPriority w:val="99"/>
    <w:semiHidden/>
    <w:rsid w:val="009E453C"/>
    <w:rPr>
      <w:rFonts w:ascii="Times New Roman" w:eastAsia="Times New Roman" w:hAnsi="Times New Roman" w:cs="Times New Roman"/>
      <w:b/>
      <w:bCs/>
      <w:sz w:val="20"/>
      <w:szCs w:val="20"/>
      <w:lang w:eastAsia="fr-FR"/>
    </w:rPr>
  </w:style>
  <w:style w:type="paragraph" w:customStyle="1" w:styleId="Style1">
    <w:name w:val="Style1"/>
    <w:basedOn w:val="Article1"/>
    <w:qFormat/>
    <w:rsid w:val="00E223E1"/>
    <w:rPr>
      <w:rFonts w:ascii="Arial" w:hAnsi="Arial" w:cs="Arial"/>
      <w:color w:val="2F5496" w:themeColor="accent5" w:themeShade="BF"/>
      <w:sz w:val="20"/>
      <w:szCs w:val="20"/>
    </w:rPr>
  </w:style>
  <w:style w:type="paragraph" w:styleId="En-ttedetabledesmatires">
    <w:name w:val="TOC Heading"/>
    <w:basedOn w:val="Titre1"/>
    <w:next w:val="Normal"/>
    <w:uiPriority w:val="39"/>
    <w:unhideWhenUsed/>
    <w:qFormat/>
    <w:rsid w:val="00C43DDC"/>
    <w:pPr>
      <w:keepLines/>
      <w:spacing w:before="240" w:line="259" w:lineRule="auto"/>
      <w:outlineLvl w:val="9"/>
    </w:pPr>
    <w:rPr>
      <w:rFonts w:asciiTheme="majorHAnsi" w:eastAsiaTheme="majorEastAsia" w:hAnsiTheme="majorHAnsi" w:cstheme="majorBidi"/>
      <w:b w:val="0"/>
      <w:bCs w:val="0"/>
      <w:snapToGrid/>
      <w:color w:val="2E74B5" w:themeColor="accent1" w:themeShade="BF"/>
      <w:sz w:val="32"/>
      <w:szCs w:val="32"/>
      <w:u w:val="none"/>
    </w:rPr>
  </w:style>
  <w:style w:type="table" w:customStyle="1" w:styleId="TableNormal">
    <w:name w:val="Table Normal"/>
    <w:uiPriority w:val="2"/>
    <w:semiHidden/>
    <w:unhideWhenUsed/>
    <w:qFormat/>
    <w:rsid w:val="00F40D4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F40D48"/>
    <w:pPr>
      <w:widowControl w:val="0"/>
      <w:autoSpaceDE w:val="0"/>
      <w:autoSpaceDN w:val="0"/>
      <w:spacing w:after="0" w:line="240" w:lineRule="auto"/>
    </w:pPr>
    <w:rPr>
      <w:rFonts w:ascii="Calibri" w:eastAsia="Calibri" w:hAnsi="Calibri" w:cs="Calibri"/>
    </w:rPr>
  </w:style>
  <w:style w:type="table" w:customStyle="1" w:styleId="TableNormal1">
    <w:name w:val="Table Normal1"/>
    <w:uiPriority w:val="2"/>
    <w:semiHidden/>
    <w:unhideWhenUsed/>
    <w:qFormat/>
    <w:rsid w:val="00CA2C2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5397867">
      <w:bodyDiv w:val="1"/>
      <w:marLeft w:val="0"/>
      <w:marRight w:val="0"/>
      <w:marTop w:val="0"/>
      <w:marBottom w:val="0"/>
      <w:divBdr>
        <w:top w:val="none" w:sz="0" w:space="0" w:color="auto"/>
        <w:left w:val="none" w:sz="0" w:space="0" w:color="auto"/>
        <w:bottom w:val="none" w:sz="0" w:space="0" w:color="auto"/>
        <w:right w:val="none" w:sz="0" w:space="0" w:color="auto"/>
      </w:divBdr>
    </w:div>
    <w:div w:id="2132356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chats.cpam-vendee@assurance-maladie.fr"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499F37-4BF1-4B7A-93BE-FE4017D56F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1568</TotalTime>
  <Pages>52</Pages>
  <Words>21141</Words>
  <Characters>116281</Characters>
  <Application>Microsoft Office Word</Application>
  <DocSecurity>0</DocSecurity>
  <Lines>969</Lines>
  <Paragraphs>274</Paragraphs>
  <ScaleCrop>false</ScaleCrop>
  <HeadingPairs>
    <vt:vector size="2" baseType="variant">
      <vt:variant>
        <vt:lpstr>Titre</vt:lpstr>
      </vt:variant>
      <vt:variant>
        <vt:i4>1</vt:i4>
      </vt:variant>
    </vt:vector>
  </HeadingPairs>
  <TitlesOfParts>
    <vt:vector size="1" baseType="lpstr">
      <vt:lpstr/>
    </vt:vector>
  </TitlesOfParts>
  <Company>Cnam</Company>
  <LinksUpToDate>false</LinksUpToDate>
  <CharactersWithSpaces>137148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THIAM MAMADOU (CPAM LOIRE-ATLANTIQUE)</dc:creator>
  <cp:keywords/>
  <dc:description/>
  <cp:lastModifiedBy>TORCOL STEPHANIE (CPAM LOIRE-ATLANTIQUE)</cp:lastModifiedBy>
  <cp:revision>64</cp:revision>
  <dcterms:created xsi:type="dcterms:W3CDTF">2025-07-08T13:58:00Z</dcterms:created>
  <dcterms:modified xsi:type="dcterms:W3CDTF">2025-08-13T13:08:00Z</dcterms:modified>
</cp:coreProperties>
</file>